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B401F" w14:textId="77777777" w:rsidR="0048622D" w:rsidRPr="00324790" w:rsidRDefault="0048622D" w:rsidP="0048622D">
      <w:pPr>
        <w:jc w:val="center"/>
        <w:rPr>
          <w:b/>
          <w:sz w:val="28"/>
          <w:lang w:val="en-US"/>
          <w:rPrChange w:id="0" w:author="Winkel, Ludwig" w:date="2017-01-17T21:42:00Z">
            <w:rPr>
              <w:b/>
              <w:sz w:val="28"/>
            </w:rPr>
          </w:rPrChange>
        </w:rPr>
      </w:pPr>
      <w:r w:rsidRPr="00324790">
        <w:rPr>
          <w:b/>
          <w:sz w:val="28"/>
          <w:lang w:val="en-US"/>
          <w:rPrChange w:id="1" w:author="Winkel, Ludwig" w:date="2017-01-17T21:42:00Z">
            <w:rPr>
              <w:b/>
              <w:sz w:val="28"/>
            </w:rPr>
          </w:rPrChange>
        </w:rPr>
        <w:t>IEEE 802.24</w:t>
      </w:r>
    </w:p>
    <w:p w14:paraId="6A87CAB6" w14:textId="77777777" w:rsidR="0048622D" w:rsidRPr="00324790" w:rsidRDefault="0048622D" w:rsidP="0048622D">
      <w:pPr>
        <w:jc w:val="center"/>
        <w:rPr>
          <w:b/>
          <w:sz w:val="28"/>
          <w:lang w:val="en-US"/>
          <w:rPrChange w:id="2" w:author="Winkel, Ludwig" w:date="2017-01-17T21:42:00Z">
            <w:rPr>
              <w:b/>
              <w:sz w:val="28"/>
            </w:rPr>
          </w:rPrChange>
        </w:rPr>
      </w:pPr>
      <w:r w:rsidRPr="00324790">
        <w:rPr>
          <w:b/>
          <w:sz w:val="28"/>
          <w:lang w:val="en-US"/>
          <w:rPrChange w:id="3" w:author="Winkel, Ludwig" w:date="2017-01-17T21:42:00Z">
            <w:rPr>
              <w:b/>
              <w:sz w:val="28"/>
            </w:rPr>
          </w:rPrChange>
        </w:rPr>
        <w:t>Vertical Applications TAG</w:t>
      </w:r>
    </w:p>
    <w:p w14:paraId="7678A612" w14:textId="77777777" w:rsidR="0048622D" w:rsidRPr="00324790" w:rsidRDefault="0048622D" w:rsidP="0048622D">
      <w:pPr>
        <w:jc w:val="center"/>
        <w:rPr>
          <w:b/>
          <w:sz w:val="28"/>
          <w:lang w:val="en-US"/>
          <w:rPrChange w:id="4" w:author="Winkel, Ludwig" w:date="2017-01-17T21:42:00Z">
            <w:rPr>
              <w:b/>
              <w:sz w:val="28"/>
            </w:rPr>
          </w:rPrChange>
        </w:rPr>
      </w:pPr>
    </w:p>
    <w:tbl>
      <w:tblPr>
        <w:tblW w:w="0" w:type="auto"/>
        <w:tblInd w:w="108" w:type="dxa"/>
        <w:tblLayout w:type="fixed"/>
        <w:tblLook w:val="04A0" w:firstRow="1" w:lastRow="0" w:firstColumn="1" w:lastColumn="0" w:noHBand="0" w:noVBand="1"/>
      </w:tblPr>
      <w:tblGrid>
        <w:gridCol w:w="1260"/>
        <w:gridCol w:w="4050"/>
        <w:gridCol w:w="4140"/>
      </w:tblGrid>
      <w:tr w:rsidR="0048622D" w:rsidRPr="00324790" w14:paraId="1AAD2F1F" w14:textId="77777777" w:rsidTr="00111888">
        <w:tc>
          <w:tcPr>
            <w:tcW w:w="1260" w:type="dxa"/>
            <w:tcBorders>
              <w:top w:val="single" w:sz="6" w:space="0" w:color="auto"/>
              <w:left w:val="nil"/>
              <w:bottom w:val="nil"/>
              <w:right w:val="nil"/>
            </w:tcBorders>
            <w:hideMark/>
          </w:tcPr>
          <w:p w14:paraId="0D87E758" w14:textId="77777777" w:rsidR="0048622D" w:rsidRPr="00324790" w:rsidRDefault="0048622D" w:rsidP="00111888">
            <w:pPr>
              <w:pStyle w:val="covertext"/>
            </w:pPr>
            <w:r w:rsidRPr="00324790">
              <w:t>Project</w:t>
            </w:r>
          </w:p>
        </w:tc>
        <w:tc>
          <w:tcPr>
            <w:tcW w:w="8190" w:type="dxa"/>
            <w:gridSpan w:val="2"/>
            <w:tcBorders>
              <w:top w:val="single" w:sz="6" w:space="0" w:color="auto"/>
              <w:left w:val="nil"/>
              <w:bottom w:val="nil"/>
              <w:right w:val="nil"/>
            </w:tcBorders>
            <w:hideMark/>
          </w:tcPr>
          <w:p w14:paraId="31C2D68A" w14:textId="77777777" w:rsidR="0048622D" w:rsidRPr="00324790" w:rsidRDefault="0048622D" w:rsidP="00111888">
            <w:pPr>
              <w:pStyle w:val="covertext"/>
            </w:pPr>
            <w:r w:rsidRPr="00324790">
              <w:t>IEEE 802.24 Vertical Applications Technical Advisory Group</w:t>
            </w:r>
          </w:p>
        </w:tc>
      </w:tr>
      <w:tr w:rsidR="0048622D" w:rsidRPr="00324790" w14:paraId="2489939F" w14:textId="77777777" w:rsidTr="00111888">
        <w:tc>
          <w:tcPr>
            <w:tcW w:w="1260" w:type="dxa"/>
            <w:tcBorders>
              <w:top w:val="single" w:sz="6" w:space="0" w:color="auto"/>
              <w:left w:val="nil"/>
              <w:bottom w:val="nil"/>
              <w:right w:val="nil"/>
            </w:tcBorders>
            <w:hideMark/>
          </w:tcPr>
          <w:p w14:paraId="00F57A94" w14:textId="77777777" w:rsidR="0048622D" w:rsidRPr="00324790" w:rsidRDefault="0048622D" w:rsidP="00111888">
            <w:pPr>
              <w:pStyle w:val="covertext"/>
            </w:pPr>
            <w:r w:rsidRPr="00324790">
              <w:t>Title</w:t>
            </w:r>
          </w:p>
        </w:tc>
        <w:tc>
          <w:tcPr>
            <w:tcW w:w="8190" w:type="dxa"/>
            <w:gridSpan w:val="2"/>
            <w:tcBorders>
              <w:top w:val="single" w:sz="6" w:space="0" w:color="auto"/>
              <w:left w:val="nil"/>
              <w:bottom w:val="nil"/>
              <w:right w:val="nil"/>
            </w:tcBorders>
            <w:hideMark/>
          </w:tcPr>
          <w:p w14:paraId="646C29B9" w14:textId="77777777" w:rsidR="0048622D" w:rsidRPr="00324790" w:rsidRDefault="0048622D" w:rsidP="0048622D">
            <w:pPr>
              <w:pStyle w:val="covertext"/>
              <w:rPr>
                <w:b/>
                <w:szCs w:val="24"/>
              </w:rPr>
            </w:pPr>
            <w:r w:rsidRPr="00324790">
              <w:t>Internet of Things (</w:t>
            </w:r>
            <w:proofErr w:type="spellStart"/>
            <w:r w:rsidRPr="00324790">
              <w:t>IoT</w:t>
            </w:r>
            <w:proofErr w:type="spellEnd"/>
            <w:r w:rsidRPr="00324790">
              <w:t>) – Overview White Paper Draft</w:t>
            </w:r>
          </w:p>
        </w:tc>
      </w:tr>
      <w:tr w:rsidR="0048622D" w:rsidRPr="00324790" w14:paraId="1A5287BA" w14:textId="77777777" w:rsidTr="00111888">
        <w:tc>
          <w:tcPr>
            <w:tcW w:w="1260" w:type="dxa"/>
            <w:tcBorders>
              <w:top w:val="single" w:sz="6" w:space="0" w:color="auto"/>
              <w:left w:val="nil"/>
              <w:bottom w:val="nil"/>
              <w:right w:val="nil"/>
            </w:tcBorders>
            <w:hideMark/>
          </w:tcPr>
          <w:p w14:paraId="4CF111E7" w14:textId="77777777" w:rsidR="0048622D" w:rsidRPr="00324790" w:rsidRDefault="0048622D" w:rsidP="00111888">
            <w:pPr>
              <w:pStyle w:val="covertext"/>
            </w:pPr>
            <w:r w:rsidRPr="00324790">
              <w:t>Date Submitted</w:t>
            </w:r>
          </w:p>
        </w:tc>
        <w:tc>
          <w:tcPr>
            <w:tcW w:w="8190" w:type="dxa"/>
            <w:gridSpan w:val="2"/>
            <w:tcBorders>
              <w:top w:val="single" w:sz="6" w:space="0" w:color="auto"/>
              <w:left w:val="nil"/>
              <w:bottom w:val="nil"/>
              <w:right w:val="nil"/>
            </w:tcBorders>
            <w:hideMark/>
          </w:tcPr>
          <w:p w14:paraId="5748AE46" w14:textId="5142C6A4" w:rsidR="0048622D" w:rsidRPr="00324790" w:rsidRDefault="0048622D" w:rsidP="00111888">
            <w:pPr>
              <w:pStyle w:val="covertext"/>
            </w:pPr>
            <w:del w:id="5" w:author="Winkel, Ludwig" w:date="2017-01-17T21:42:00Z">
              <w:r>
                <w:delText>2015-11-08</w:delText>
              </w:r>
            </w:del>
            <w:ins w:id="6" w:author="Winkel, Ludwig" w:date="2017-01-17T21:42:00Z">
              <w:r w:rsidR="00376DCC" w:rsidRPr="00324790">
                <w:t>2017-01-16</w:t>
              </w:r>
            </w:ins>
          </w:p>
        </w:tc>
      </w:tr>
      <w:tr w:rsidR="0048622D" w:rsidRPr="00324790" w14:paraId="66247CB2" w14:textId="77777777" w:rsidTr="00111888">
        <w:tc>
          <w:tcPr>
            <w:tcW w:w="1260" w:type="dxa"/>
            <w:tcBorders>
              <w:top w:val="single" w:sz="4" w:space="0" w:color="auto"/>
              <w:left w:val="nil"/>
              <w:bottom w:val="single" w:sz="4" w:space="0" w:color="auto"/>
              <w:right w:val="nil"/>
            </w:tcBorders>
            <w:hideMark/>
          </w:tcPr>
          <w:p w14:paraId="6B2DAB4E" w14:textId="77777777" w:rsidR="0048622D" w:rsidRPr="00324790" w:rsidRDefault="0048622D" w:rsidP="00111888">
            <w:pPr>
              <w:pStyle w:val="covertext"/>
            </w:pPr>
            <w:r w:rsidRPr="00324790">
              <w:t>Source</w:t>
            </w:r>
          </w:p>
        </w:tc>
        <w:tc>
          <w:tcPr>
            <w:tcW w:w="4050" w:type="dxa"/>
            <w:tcBorders>
              <w:top w:val="single" w:sz="4" w:space="0" w:color="auto"/>
              <w:left w:val="nil"/>
              <w:bottom w:val="single" w:sz="4" w:space="0" w:color="auto"/>
              <w:right w:val="nil"/>
            </w:tcBorders>
            <w:hideMark/>
          </w:tcPr>
          <w:p w14:paraId="5211CD24" w14:textId="77777777" w:rsidR="0048622D" w:rsidRPr="00324790" w:rsidRDefault="0048622D" w:rsidP="00111888">
            <w:pPr>
              <w:pStyle w:val="covertext"/>
              <w:spacing w:before="0" w:after="0"/>
            </w:pPr>
            <w:r w:rsidRPr="00324790">
              <w:t>802.24</w:t>
            </w:r>
          </w:p>
          <w:p w14:paraId="0FF7B705" w14:textId="77777777" w:rsidR="0048622D" w:rsidRPr="00324790" w:rsidRDefault="0048622D" w:rsidP="00111888">
            <w:pPr>
              <w:pStyle w:val="covertext"/>
              <w:spacing w:before="0" w:after="0"/>
            </w:pPr>
          </w:p>
        </w:tc>
        <w:tc>
          <w:tcPr>
            <w:tcW w:w="4140" w:type="dxa"/>
            <w:tcBorders>
              <w:top w:val="single" w:sz="4" w:space="0" w:color="auto"/>
              <w:left w:val="nil"/>
              <w:bottom w:val="single" w:sz="4" w:space="0" w:color="auto"/>
              <w:right w:val="nil"/>
            </w:tcBorders>
          </w:tcPr>
          <w:p w14:paraId="2D350599" w14:textId="77777777" w:rsidR="0048622D" w:rsidRPr="00324790" w:rsidRDefault="0065127A" w:rsidP="00111888">
            <w:pPr>
              <w:pStyle w:val="covertext"/>
              <w:tabs>
                <w:tab w:val="left" w:pos="1152"/>
              </w:tabs>
              <w:spacing w:before="0" w:after="0"/>
              <w:rPr>
                <w:sz w:val="18"/>
              </w:rPr>
            </w:pPr>
            <w:r w:rsidRPr="00324790">
              <w:rPr>
                <w:sz w:val="18"/>
              </w:rPr>
              <w:t>Ludwig Winkel, Siemens AG</w:t>
            </w:r>
          </w:p>
        </w:tc>
      </w:tr>
      <w:tr w:rsidR="0048622D" w:rsidRPr="00324790" w14:paraId="58B0AAAF" w14:textId="77777777" w:rsidTr="00111888">
        <w:tc>
          <w:tcPr>
            <w:tcW w:w="1260" w:type="dxa"/>
            <w:tcBorders>
              <w:top w:val="single" w:sz="6" w:space="0" w:color="auto"/>
              <w:left w:val="nil"/>
              <w:bottom w:val="nil"/>
              <w:right w:val="nil"/>
            </w:tcBorders>
            <w:hideMark/>
          </w:tcPr>
          <w:p w14:paraId="20D0A8C2" w14:textId="77777777" w:rsidR="0048622D" w:rsidRPr="00324790" w:rsidRDefault="0048622D" w:rsidP="00111888">
            <w:pPr>
              <w:pStyle w:val="covertext"/>
            </w:pPr>
            <w:r w:rsidRPr="00324790">
              <w:t>Re:</w:t>
            </w:r>
          </w:p>
        </w:tc>
        <w:tc>
          <w:tcPr>
            <w:tcW w:w="8190" w:type="dxa"/>
            <w:gridSpan w:val="2"/>
            <w:tcBorders>
              <w:top w:val="single" w:sz="6" w:space="0" w:color="auto"/>
              <w:left w:val="nil"/>
              <w:bottom w:val="nil"/>
              <w:right w:val="nil"/>
            </w:tcBorders>
            <w:hideMark/>
          </w:tcPr>
          <w:p w14:paraId="7FE6EA1F" w14:textId="77777777" w:rsidR="0048622D" w:rsidRPr="00324790" w:rsidRDefault="0048622D" w:rsidP="00111888">
            <w:pPr>
              <w:pStyle w:val="covertext"/>
            </w:pPr>
            <w:r w:rsidRPr="00324790">
              <w:t>White Paper Development</w:t>
            </w:r>
          </w:p>
        </w:tc>
      </w:tr>
      <w:tr w:rsidR="0048622D" w:rsidRPr="00324790" w14:paraId="3D5BF1A5" w14:textId="77777777" w:rsidTr="00111888">
        <w:tc>
          <w:tcPr>
            <w:tcW w:w="1260" w:type="dxa"/>
            <w:tcBorders>
              <w:top w:val="single" w:sz="6" w:space="0" w:color="auto"/>
              <w:left w:val="nil"/>
              <w:bottom w:val="nil"/>
              <w:right w:val="nil"/>
            </w:tcBorders>
            <w:hideMark/>
          </w:tcPr>
          <w:p w14:paraId="0C90EC58" w14:textId="77777777" w:rsidR="0048622D" w:rsidRPr="00324790" w:rsidRDefault="0048622D" w:rsidP="00111888">
            <w:pPr>
              <w:pStyle w:val="covertext"/>
            </w:pPr>
            <w:r w:rsidRPr="00324790">
              <w:t>Abstract</w:t>
            </w:r>
          </w:p>
        </w:tc>
        <w:tc>
          <w:tcPr>
            <w:tcW w:w="8190" w:type="dxa"/>
            <w:gridSpan w:val="2"/>
            <w:tcBorders>
              <w:top w:val="single" w:sz="6" w:space="0" w:color="auto"/>
              <w:left w:val="nil"/>
              <w:bottom w:val="nil"/>
              <w:right w:val="nil"/>
            </w:tcBorders>
            <w:hideMark/>
          </w:tcPr>
          <w:p w14:paraId="2EC7AD9B" w14:textId="77777777" w:rsidR="0048622D" w:rsidRPr="00324790" w:rsidRDefault="0048622D" w:rsidP="00111888">
            <w:pPr>
              <w:pStyle w:val="covertext"/>
            </w:pPr>
            <w:proofErr w:type="spellStart"/>
            <w:r w:rsidRPr="00324790">
              <w:t>IoT</w:t>
            </w:r>
            <w:proofErr w:type="spellEnd"/>
            <w:r w:rsidRPr="00324790">
              <w:t xml:space="preserve"> in respect of IEEE 802</w:t>
            </w:r>
          </w:p>
        </w:tc>
      </w:tr>
      <w:tr w:rsidR="0048622D" w:rsidRPr="00324790" w14:paraId="5E735982" w14:textId="77777777" w:rsidTr="00111888">
        <w:tc>
          <w:tcPr>
            <w:tcW w:w="1260" w:type="dxa"/>
            <w:tcBorders>
              <w:top w:val="single" w:sz="6" w:space="0" w:color="auto"/>
              <w:left w:val="nil"/>
              <w:bottom w:val="nil"/>
              <w:right w:val="nil"/>
            </w:tcBorders>
            <w:hideMark/>
          </w:tcPr>
          <w:p w14:paraId="0B5214B8" w14:textId="77777777" w:rsidR="0048622D" w:rsidRPr="00324790" w:rsidRDefault="0048622D" w:rsidP="00111888">
            <w:pPr>
              <w:pStyle w:val="covertext"/>
            </w:pPr>
            <w:r w:rsidRPr="00324790">
              <w:t>Purpose</w:t>
            </w:r>
          </w:p>
        </w:tc>
        <w:tc>
          <w:tcPr>
            <w:tcW w:w="8190" w:type="dxa"/>
            <w:gridSpan w:val="2"/>
            <w:tcBorders>
              <w:top w:val="single" w:sz="6" w:space="0" w:color="auto"/>
              <w:left w:val="nil"/>
              <w:bottom w:val="nil"/>
              <w:right w:val="nil"/>
            </w:tcBorders>
            <w:hideMark/>
          </w:tcPr>
          <w:p w14:paraId="66F19F26" w14:textId="77777777" w:rsidR="0048622D" w:rsidRPr="00324790" w:rsidRDefault="0048622D" w:rsidP="0048622D">
            <w:pPr>
              <w:pStyle w:val="covertext"/>
            </w:pPr>
            <w:proofErr w:type="spellStart"/>
            <w:r w:rsidRPr="00324790">
              <w:t>IoT</w:t>
            </w:r>
            <w:proofErr w:type="spellEnd"/>
            <w:r w:rsidRPr="00324790">
              <w:t xml:space="preserve"> overview and find gaps that falls in the scope of IEEE 802</w:t>
            </w:r>
          </w:p>
        </w:tc>
      </w:tr>
      <w:tr w:rsidR="0048622D" w:rsidRPr="00324790" w14:paraId="30171A3A" w14:textId="77777777" w:rsidTr="00111888">
        <w:tc>
          <w:tcPr>
            <w:tcW w:w="1260" w:type="dxa"/>
            <w:tcBorders>
              <w:top w:val="single" w:sz="6" w:space="0" w:color="auto"/>
              <w:left w:val="nil"/>
              <w:bottom w:val="single" w:sz="6" w:space="0" w:color="auto"/>
              <w:right w:val="nil"/>
            </w:tcBorders>
            <w:hideMark/>
          </w:tcPr>
          <w:p w14:paraId="0A3DAEDD" w14:textId="77777777" w:rsidR="0048622D" w:rsidRPr="00324790" w:rsidRDefault="0048622D" w:rsidP="00111888">
            <w:pPr>
              <w:pStyle w:val="covertext"/>
            </w:pPr>
            <w:r w:rsidRPr="00324790">
              <w:t>Notice</w:t>
            </w:r>
          </w:p>
        </w:tc>
        <w:tc>
          <w:tcPr>
            <w:tcW w:w="8190" w:type="dxa"/>
            <w:gridSpan w:val="2"/>
            <w:tcBorders>
              <w:top w:val="single" w:sz="6" w:space="0" w:color="auto"/>
              <w:left w:val="nil"/>
              <w:bottom w:val="single" w:sz="6" w:space="0" w:color="auto"/>
              <w:right w:val="nil"/>
            </w:tcBorders>
            <w:hideMark/>
          </w:tcPr>
          <w:p w14:paraId="7B6A1791" w14:textId="77777777" w:rsidR="0048622D" w:rsidRPr="00324790" w:rsidRDefault="0048622D" w:rsidP="00111888">
            <w:pPr>
              <w:pStyle w:val="covertext"/>
            </w:pPr>
            <w:r w:rsidRPr="00324790">
              <w:t>This document has been prepared to assist the IEEE P802.24.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48622D" w:rsidRPr="00324790" w14:paraId="11BC06A6" w14:textId="77777777" w:rsidTr="00111888">
        <w:tc>
          <w:tcPr>
            <w:tcW w:w="1260" w:type="dxa"/>
            <w:tcBorders>
              <w:top w:val="single" w:sz="6" w:space="0" w:color="auto"/>
              <w:left w:val="nil"/>
              <w:bottom w:val="single" w:sz="6" w:space="0" w:color="auto"/>
              <w:right w:val="nil"/>
            </w:tcBorders>
            <w:hideMark/>
          </w:tcPr>
          <w:p w14:paraId="0155E2FD" w14:textId="77777777" w:rsidR="0048622D" w:rsidRPr="00324790" w:rsidRDefault="0048622D" w:rsidP="00111888">
            <w:pPr>
              <w:pStyle w:val="covertext"/>
            </w:pPr>
            <w:r w:rsidRPr="00324790">
              <w:t>Release</w:t>
            </w:r>
          </w:p>
        </w:tc>
        <w:tc>
          <w:tcPr>
            <w:tcW w:w="8190" w:type="dxa"/>
            <w:gridSpan w:val="2"/>
            <w:tcBorders>
              <w:top w:val="single" w:sz="6" w:space="0" w:color="auto"/>
              <w:left w:val="nil"/>
              <w:bottom w:val="single" w:sz="6" w:space="0" w:color="auto"/>
              <w:right w:val="nil"/>
            </w:tcBorders>
            <w:hideMark/>
          </w:tcPr>
          <w:p w14:paraId="56F1B510" w14:textId="77777777" w:rsidR="0048622D" w:rsidRPr="00324790" w:rsidRDefault="0048622D" w:rsidP="00111888">
            <w:pPr>
              <w:pStyle w:val="covertext"/>
            </w:pPr>
            <w:r w:rsidRPr="00324790">
              <w:t>The contributor acknowledges and accepts that this contribution becomes the property of IEEE and may be made publicly available by P802.24.</w:t>
            </w:r>
          </w:p>
        </w:tc>
      </w:tr>
    </w:tbl>
    <w:p w14:paraId="7557D974" w14:textId="77777777" w:rsidR="0048622D" w:rsidRPr="00324790" w:rsidRDefault="0048622D" w:rsidP="0048622D">
      <w:pPr>
        <w:rPr>
          <w:b/>
          <w:lang w:val="en-US"/>
          <w:rPrChange w:id="7" w:author="Winkel, Ludwig" w:date="2017-01-17T21:42:00Z">
            <w:rPr>
              <w:b/>
            </w:rPr>
          </w:rPrChange>
        </w:rPr>
      </w:pPr>
      <w:r w:rsidRPr="00324790">
        <w:rPr>
          <w:b/>
          <w:lang w:val="en-US"/>
          <w:rPrChange w:id="8" w:author="Winkel, Ludwig" w:date="2017-01-17T21:42:00Z">
            <w:rPr>
              <w:b/>
            </w:rPr>
          </w:rPrChange>
        </w:rPr>
        <w:br w:type="page"/>
      </w:r>
    </w:p>
    <w:p w14:paraId="463E3E76" w14:textId="77777777" w:rsidR="0048622D" w:rsidRPr="00324790" w:rsidRDefault="0048622D" w:rsidP="0048622D">
      <w:pPr>
        <w:rPr>
          <w:lang w:val="en-US"/>
          <w:rPrChange w:id="9" w:author="Winkel, Ludwig" w:date="2017-01-17T21:42:00Z">
            <w:rPr/>
          </w:rPrChange>
        </w:rPr>
      </w:pPr>
    </w:p>
    <w:p w14:paraId="5CEF105A" w14:textId="77777777" w:rsidR="0048622D" w:rsidRPr="00324790" w:rsidRDefault="0048622D" w:rsidP="0048622D">
      <w:pPr>
        <w:pStyle w:val="HEADINGNonumber"/>
        <w:rPr>
          <w:lang w:val="en-US"/>
          <w:rPrChange w:id="10" w:author="Winkel, Ludwig" w:date="2017-01-17T21:42:00Z">
            <w:rPr/>
          </w:rPrChange>
        </w:rPr>
      </w:pPr>
      <w:r w:rsidRPr="00324790">
        <w:rPr>
          <w:lang w:val="en-US"/>
          <w:rPrChange w:id="11" w:author="Winkel, Ludwig" w:date="2017-01-17T21:42:00Z">
            <w:rPr/>
          </w:rPrChange>
        </w:rPr>
        <w:t>Introduction</w:t>
      </w:r>
    </w:p>
    <w:p w14:paraId="5A534494" w14:textId="09CB6FCD" w:rsidR="000C51F5" w:rsidRPr="00324790" w:rsidRDefault="000C51F5" w:rsidP="000C51F5">
      <w:pPr>
        <w:pStyle w:val="PARAGRAPH"/>
        <w:rPr>
          <w:lang w:val="en-US"/>
          <w:rPrChange w:id="12" w:author="Winkel, Ludwig" w:date="2017-01-17T21:42:00Z">
            <w:rPr/>
          </w:rPrChange>
        </w:rPr>
      </w:pPr>
      <w:r w:rsidRPr="00324790">
        <w:rPr>
          <w:lang w:val="en-US"/>
          <w:rPrChange w:id="13" w:author="Winkel, Ludwig" w:date="2017-01-17T21:42:00Z">
            <w:rPr/>
          </w:rPrChange>
        </w:rPr>
        <w:t>The Internet of Thing (</w:t>
      </w:r>
      <w:proofErr w:type="spellStart"/>
      <w:r w:rsidRPr="00324790">
        <w:rPr>
          <w:lang w:val="en-US"/>
          <w:rPrChange w:id="14" w:author="Winkel, Ludwig" w:date="2017-01-17T21:42:00Z">
            <w:rPr/>
          </w:rPrChange>
        </w:rPr>
        <w:t>IoT</w:t>
      </w:r>
      <w:proofErr w:type="spellEnd"/>
      <w:r w:rsidRPr="00324790">
        <w:rPr>
          <w:lang w:val="en-US"/>
          <w:rPrChange w:id="15" w:author="Winkel, Ludwig" w:date="2017-01-17T21:42:00Z">
            <w:rPr/>
          </w:rPrChange>
        </w:rPr>
        <w:t xml:space="preserve">) is already reality. Even if the needed architectural framework is not </w:t>
      </w:r>
      <w:del w:id="16" w:author="Winkel, Ludwig" w:date="2017-01-17T21:42:00Z">
        <w:r>
          <w:delText>ready in 2015</w:delText>
        </w:r>
      </w:del>
      <w:ins w:id="17" w:author="Winkel, Ludwig" w:date="2017-01-17T21:42:00Z">
        <w:r w:rsidR="001539CA" w:rsidRPr="00324790">
          <w:rPr>
            <w:lang w:val="en-US"/>
          </w:rPr>
          <w:t>yet defined</w:t>
        </w:r>
      </w:ins>
      <w:r w:rsidRPr="00324790">
        <w:rPr>
          <w:lang w:val="en-US"/>
          <w:rPrChange w:id="18" w:author="Winkel, Ludwig" w:date="2017-01-17T21:42:00Z">
            <w:rPr/>
          </w:rPrChange>
        </w:rPr>
        <w:t xml:space="preserve">, the market adopted </w:t>
      </w:r>
      <w:proofErr w:type="spellStart"/>
      <w:r w:rsidRPr="00324790">
        <w:rPr>
          <w:lang w:val="en-US"/>
          <w:rPrChange w:id="19" w:author="Winkel, Ludwig" w:date="2017-01-17T21:42:00Z">
            <w:rPr/>
          </w:rPrChange>
        </w:rPr>
        <w:t>IoT</w:t>
      </w:r>
      <w:proofErr w:type="spellEnd"/>
      <w:r w:rsidRPr="00324790">
        <w:rPr>
          <w:lang w:val="en-US"/>
          <w:rPrChange w:id="20" w:author="Winkel, Ludwig" w:date="2017-01-17T21:42:00Z">
            <w:rPr/>
          </w:rPrChange>
        </w:rPr>
        <w:t xml:space="preserve"> in his fundamental idea: bringing together the historical </w:t>
      </w:r>
      <w:r w:rsidR="004212D8" w:rsidRPr="00324790">
        <w:rPr>
          <w:lang w:val="en-US"/>
          <w:rPrChange w:id="21" w:author="Winkel, Ludwig" w:date="2017-01-17T21:42:00Z">
            <w:rPr/>
          </w:rPrChange>
        </w:rPr>
        <w:t xml:space="preserve">separated </w:t>
      </w:r>
      <w:r w:rsidRPr="00324790">
        <w:rPr>
          <w:lang w:val="en-US"/>
          <w:rPrChange w:id="22" w:author="Winkel, Ludwig" w:date="2017-01-17T21:42:00Z">
            <w:rPr/>
          </w:rPrChange>
        </w:rPr>
        <w:t>verticals so that the compatibility level between the things historically independently developed are in the future of a higher compatibility</w:t>
      </w:r>
      <w:r w:rsidR="004212D8" w:rsidRPr="00324790">
        <w:rPr>
          <w:lang w:val="en-US"/>
          <w:rPrChange w:id="23" w:author="Winkel, Ludwig" w:date="2017-01-17T21:42:00Z">
            <w:rPr/>
          </w:rPrChange>
        </w:rPr>
        <w:t xml:space="preserve"> </w:t>
      </w:r>
      <w:ins w:id="24" w:author="Winkel, Ludwig" w:date="2017-01-17T21:42:00Z">
        <w:r w:rsidR="001539CA" w:rsidRPr="00324790">
          <w:rPr>
            <w:lang w:val="en-US"/>
          </w:rPr>
          <w:t xml:space="preserve">level </w:t>
        </w:r>
      </w:ins>
      <w:r w:rsidR="004212D8" w:rsidRPr="00324790">
        <w:rPr>
          <w:lang w:val="en-US"/>
          <w:rPrChange w:id="25" w:author="Winkel, Ludwig" w:date="2017-01-17T21:42:00Z">
            <w:rPr/>
          </w:rPrChange>
        </w:rPr>
        <w:t>and with that usable in more application domains</w:t>
      </w:r>
      <w:r w:rsidRPr="00324790">
        <w:rPr>
          <w:lang w:val="en-US"/>
          <w:rPrChange w:id="26" w:author="Winkel, Ludwig" w:date="2017-01-17T21:42:00Z">
            <w:rPr/>
          </w:rPrChange>
        </w:rPr>
        <w:t>.</w:t>
      </w:r>
    </w:p>
    <w:p w14:paraId="477AD395" w14:textId="77777777" w:rsidR="000C51F5" w:rsidRPr="00324790" w:rsidRDefault="000C51F5" w:rsidP="000C51F5">
      <w:pPr>
        <w:pStyle w:val="PARAGRAPH"/>
        <w:rPr>
          <w:lang w:val="en-US"/>
          <w:rPrChange w:id="27" w:author="Winkel, Ludwig" w:date="2017-01-17T21:42:00Z">
            <w:rPr/>
          </w:rPrChange>
        </w:rPr>
      </w:pPr>
      <w:r w:rsidRPr="00324790">
        <w:rPr>
          <w:lang w:val="en-US"/>
          <w:rPrChange w:id="28" w:author="Winkel, Ludwig" w:date="2017-01-17T21:42:00Z">
            <w:rPr/>
          </w:rPrChange>
        </w:rPr>
        <w:t xml:space="preserve">The sweeping convergence of technologies, markets, applications, and the Internet through the </w:t>
      </w:r>
      <w:r w:rsidRPr="00324790">
        <w:rPr>
          <w:i/>
          <w:lang w:val="en-US"/>
          <w:rPrChange w:id="29" w:author="Winkel, Ludwig" w:date="2017-01-17T21:42:00Z">
            <w:rPr/>
          </w:rPrChange>
        </w:rPr>
        <w:t>IEEE Future Directions Internet of Things (</w:t>
      </w:r>
      <w:proofErr w:type="spellStart"/>
      <w:r w:rsidRPr="00324790">
        <w:rPr>
          <w:i/>
          <w:lang w:val="en-US"/>
          <w:rPrChange w:id="30" w:author="Winkel, Ludwig" w:date="2017-01-17T21:42:00Z">
            <w:rPr/>
          </w:rPrChange>
        </w:rPr>
        <w:t>IoT</w:t>
      </w:r>
      <w:proofErr w:type="spellEnd"/>
      <w:r w:rsidRPr="00324790">
        <w:rPr>
          <w:i/>
          <w:lang w:val="en-US"/>
          <w:rPrChange w:id="31" w:author="Winkel, Ludwig" w:date="2017-01-17T21:42:00Z">
            <w:rPr/>
          </w:rPrChange>
        </w:rPr>
        <w:t>)</w:t>
      </w:r>
      <w:r w:rsidRPr="00324790">
        <w:rPr>
          <w:lang w:val="en-US"/>
          <w:rPrChange w:id="32" w:author="Winkel, Ludwig" w:date="2017-01-17T21:42:00Z">
            <w:rPr/>
          </w:rPrChange>
        </w:rPr>
        <w:t xml:space="preserve"> Initiative</w:t>
      </w:r>
      <w:r w:rsidR="004212D8" w:rsidRPr="00324790">
        <w:rPr>
          <w:lang w:val="en-US"/>
          <w:rPrChange w:id="33" w:author="Winkel, Ludwig" w:date="2017-01-17T21:42:00Z">
            <w:rPr/>
          </w:rPrChange>
        </w:rPr>
        <w:t xml:space="preserve"> is the driving force.</w:t>
      </w:r>
    </w:p>
    <w:p w14:paraId="4E13D198" w14:textId="77777777" w:rsidR="0048622D" w:rsidRPr="00324790" w:rsidRDefault="0048622D" w:rsidP="0048622D">
      <w:pPr>
        <w:pStyle w:val="Heading1"/>
        <w:rPr>
          <w:lang w:val="en-US"/>
          <w:rPrChange w:id="34" w:author="Winkel, Ludwig" w:date="2017-01-17T21:42:00Z">
            <w:rPr/>
          </w:rPrChange>
        </w:rPr>
      </w:pPr>
      <w:r w:rsidRPr="00324790">
        <w:rPr>
          <w:lang w:val="en-US"/>
          <w:rPrChange w:id="35" w:author="Winkel, Ludwig" w:date="2017-01-17T21:42:00Z">
            <w:rPr/>
          </w:rPrChange>
        </w:rPr>
        <w:t>Scope</w:t>
      </w:r>
    </w:p>
    <w:p w14:paraId="695CA595" w14:textId="77777777" w:rsidR="00F3078D" w:rsidRPr="00324790" w:rsidRDefault="00F3078D" w:rsidP="00F3078D">
      <w:pPr>
        <w:pStyle w:val="PARAGRAPH"/>
        <w:rPr>
          <w:lang w:val="en-US"/>
          <w:rPrChange w:id="36" w:author="Winkel, Ludwig" w:date="2017-01-17T21:42:00Z">
            <w:rPr/>
          </w:rPrChange>
        </w:rPr>
      </w:pPr>
      <w:r w:rsidRPr="00324790">
        <w:rPr>
          <w:lang w:val="en-US"/>
          <w:rPrChange w:id="37" w:author="Winkel, Ludwig" w:date="2017-01-17T21:42:00Z">
            <w:rPr/>
          </w:rPrChange>
        </w:rPr>
        <w:t>This white paper provides overview of Internet of Thinks (</w:t>
      </w:r>
      <w:proofErr w:type="spellStart"/>
      <w:r w:rsidRPr="00324790">
        <w:rPr>
          <w:lang w:val="en-US"/>
          <w:rPrChange w:id="38" w:author="Winkel, Ludwig" w:date="2017-01-17T21:42:00Z">
            <w:rPr/>
          </w:rPrChange>
        </w:rPr>
        <w:t>IoT</w:t>
      </w:r>
      <w:proofErr w:type="spellEnd"/>
      <w:r w:rsidRPr="00324790">
        <w:rPr>
          <w:lang w:val="en-US"/>
          <w:rPrChange w:id="39" w:author="Winkel, Ludwig" w:date="2017-01-17T21:42:00Z">
            <w:rPr/>
          </w:rPrChange>
        </w:rPr>
        <w:t xml:space="preserve">) activities that are ongoing and potential missing activities that are in scope of </w:t>
      </w:r>
      <w:r w:rsidR="009F46A6" w:rsidRPr="00324790">
        <w:rPr>
          <w:lang w:val="en-US"/>
          <w:rPrChange w:id="40" w:author="Winkel, Ludwig" w:date="2017-01-17T21:42:00Z">
            <w:rPr/>
          </w:rPrChange>
        </w:rPr>
        <w:t>IEEE 802.</w:t>
      </w:r>
    </w:p>
    <w:p w14:paraId="22493E84" w14:textId="77777777" w:rsidR="0048622D" w:rsidRPr="00324790" w:rsidRDefault="0048622D" w:rsidP="0048622D">
      <w:pPr>
        <w:pStyle w:val="Heading1"/>
        <w:rPr>
          <w:lang w:val="en-US"/>
          <w:rPrChange w:id="41" w:author="Winkel, Ludwig" w:date="2017-01-17T21:42:00Z">
            <w:rPr/>
          </w:rPrChange>
        </w:rPr>
      </w:pPr>
      <w:r w:rsidRPr="00324790">
        <w:rPr>
          <w:lang w:val="en-US"/>
          <w:rPrChange w:id="42" w:author="Winkel, Ludwig" w:date="2017-01-17T21:42:00Z">
            <w:rPr/>
          </w:rPrChange>
        </w:rPr>
        <w:t>Normative References</w:t>
      </w:r>
    </w:p>
    <w:p w14:paraId="6EF00B51" w14:textId="77777777" w:rsidR="009F46A6" w:rsidRPr="00324790" w:rsidRDefault="009F46A6" w:rsidP="009F46A6">
      <w:pPr>
        <w:pStyle w:val="PARAGRAPH"/>
        <w:rPr>
          <w:lang w:val="en-US"/>
          <w:rPrChange w:id="43" w:author="Winkel, Ludwig" w:date="2017-01-17T21:42:00Z">
            <w:rPr/>
          </w:rPrChange>
        </w:rPr>
      </w:pPr>
      <w:r w:rsidRPr="00324790">
        <w:rPr>
          <w:lang w:val="en-US"/>
          <w:rPrChange w:id="44" w:author="Winkel, Ludwig" w:date="2017-01-17T21:42:00Z">
            <w:rPr/>
          </w:rPrChange>
        </w:rPr>
        <w:t>NA</w:t>
      </w:r>
    </w:p>
    <w:p w14:paraId="09EF1991" w14:textId="77777777" w:rsidR="0048622D" w:rsidRPr="00324790" w:rsidRDefault="0048622D" w:rsidP="0048622D">
      <w:pPr>
        <w:pStyle w:val="Heading1"/>
        <w:rPr>
          <w:lang w:val="en-US"/>
          <w:rPrChange w:id="45" w:author="Winkel, Ludwig" w:date="2017-01-17T21:42:00Z">
            <w:rPr/>
          </w:rPrChange>
        </w:rPr>
      </w:pPr>
      <w:r w:rsidRPr="00324790">
        <w:rPr>
          <w:lang w:val="en-US"/>
          <w:rPrChange w:id="46" w:author="Winkel, Ludwig" w:date="2017-01-17T21:42:00Z">
            <w:rPr/>
          </w:rPrChange>
        </w:rPr>
        <w:t>Definitions, acronyms</w:t>
      </w:r>
    </w:p>
    <w:p w14:paraId="34B47BCF" w14:textId="77777777" w:rsidR="009F46A6" w:rsidRPr="00324790" w:rsidRDefault="009F46A6" w:rsidP="009F46A6">
      <w:pPr>
        <w:pStyle w:val="Heading2"/>
        <w:rPr>
          <w:lang w:val="en-US"/>
          <w:rPrChange w:id="47" w:author="Winkel, Ludwig" w:date="2017-01-17T21:42:00Z">
            <w:rPr/>
          </w:rPrChange>
        </w:rPr>
      </w:pPr>
      <w:r w:rsidRPr="00324790">
        <w:rPr>
          <w:lang w:val="en-US"/>
          <w:rPrChange w:id="48" w:author="Winkel, Ludwig" w:date="2017-01-17T21:42:00Z">
            <w:rPr/>
          </w:rPrChange>
        </w:rPr>
        <w:t>Definitions</w:t>
      </w:r>
    </w:p>
    <w:p w14:paraId="0AFE8D84" w14:textId="77777777" w:rsidR="009F46A6" w:rsidRPr="00324790" w:rsidRDefault="009F46A6" w:rsidP="009F46A6">
      <w:pPr>
        <w:pStyle w:val="Heading2"/>
        <w:rPr>
          <w:lang w:val="en-US"/>
          <w:rPrChange w:id="49" w:author="Winkel, Ludwig" w:date="2017-01-17T21:42:00Z">
            <w:rPr/>
          </w:rPrChange>
        </w:rPr>
      </w:pPr>
      <w:r w:rsidRPr="00324790">
        <w:rPr>
          <w:lang w:val="en-US"/>
          <w:rPrChange w:id="50" w:author="Winkel, Ludwig" w:date="2017-01-17T21:42:00Z">
            <w:rPr/>
          </w:rPrChange>
        </w:rPr>
        <w:t>Acronyms</w:t>
      </w:r>
    </w:p>
    <w:p w14:paraId="6287C835" w14:textId="77777777" w:rsidR="0048622D" w:rsidRPr="00324790" w:rsidRDefault="0048622D" w:rsidP="0048622D">
      <w:pPr>
        <w:pStyle w:val="Heading1"/>
        <w:rPr>
          <w:lang w:val="en-US"/>
          <w:rPrChange w:id="51" w:author="Winkel, Ludwig" w:date="2017-01-17T21:42:00Z">
            <w:rPr/>
          </w:rPrChange>
        </w:rPr>
      </w:pPr>
      <w:r w:rsidRPr="00324790">
        <w:rPr>
          <w:lang w:val="en-US"/>
          <w:rPrChange w:id="52" w:author="Winkel, Ludwig" w:date="2017-01-17T21:42:00Z">
            <w:rPr/>
          </w:rPrChange>
        </w:rPr>
        <w:t xml:space="preserve">Overview of standardization groups for </w:t>
      </w:r>
      <w:proofErr w:type="spellStart"/>
      <w:r w:rsidRPr="00324790">
        <w:rPr>
          <w:lang w:val="en-US"/>
          <w:rPrChange w:id="53" w:author="Winkel, Ludwig" w:date="2017-01-17T21:42:00Z">
            <w:rPr/>
          </w:rPrChange>
        </w:rPr>
        <w:t>IoT</w:t>
      </w:r>
      <w:proofErr w:type="spellEnd"/>
    </w:p>
    <w:p w14:paraId="0E188F7E" w14:textId="77777777" w:rsidR="0048622D" w:rsidRPr="00324790" w:rsidRDefault="0048622D" w:rsidP="0048622D">
      <w:pPr>
        <w:pStyle w:val="Heading2"/>
        <w:rPr>
          <w:lang w:val="en-US"/>
          <w:rPrChange w:id="54" w:author="Winkel, Ludwig" w:date="2017-01-17T21:42:00Z">
            <w:rPr/>
          </w:rPrChange>
        </w:rPr>
      </w:pPr>
      <w:bookmarkStart w:id="55" w:name="_Ref434856578"/>
      <w:r w:rsidRPr="00324790">
        <w:rPr>
          <w:lang w:val="en-US"/>
          <w:rPrChange w:id="56" w:author="Winkel, Ludwig" w:date="2017-01-17T21:42:00Z">
            <w:rPr/>
          </w:rPrChange>
        </w:rPr>
        <w:t xml:space="preserve">Landscape of standardization groups for </w:t>
      </w:r>
      <w:proofErr w:type="spellStart"/>
      <w:r w:rsidRPr="00324790">
        <w:rPr>
          <w:lang w:val="en-US"/>
          <w:rPrChange w:id="57" w:author="Winkel, Ludwig" w:date="2017-01-17T21:42:00Z">
            <w:rPr/>
          </w:rPrChange>
        </w:rPr>
        <w:t>IoT</w:t>
      </w:r>
      <w:bookmarkEnd w:id="55"/>
      <w:proofErr w:type="spellEnd"/>
    </w:p>
    <w:p w14:paraId="5F45A060" w14:textId="77777777" w:rsidR="00601FD2" w:rsidRPr="00324790" w:rsidRDefault="00601FD2" w:rsidP="00601FD2">
      <w:pPr>
        <w:autoSpaceDE w:val="0"/>
        <w:autoSpaceDN w:val="0"/>
        <w:adjustRightInd w:val="0"/>
        <w:jc w:val="left"/>
        <w:rPr>
          <w:rFonts w:ascii="Times New Roman" w:eastAsiaTheme="minorHAnsi" w:hAnsi="Times New Roman" w:cs="Times New Roman"/>
          <w:spacing w:val="0"/>
          <w:sz w:val="24"/>
          <w:szCs w:val="24"/>
          <w:lang w:val="en-US" w:eastAsia="en-US"/>
        </w:rPr>
      </w:pPr>
      <w:proofErr w:type="spellStart"/>
      <w:r w:rsidRPr="00324790">
        <w:rPr>
          <w:rFonts w:ascii="Times New Roman" w:eastAsiaTheme="minorHAnsi" w:hAnsi="Times New Roman" w:cs="Times New Roman"/>
          <w:spacing w:val="0"/>
          <w:sz w:val="24"/>
          <w:szCs w:val="24"/>
          <w:lang w:val="en-US" w:eastAsia="en-US"/>
        </w:rPr>
        <w:t>Subclause</w:t>
      </w:r>
      <w:proofErr w:type="spellEnd"/>
      <w:r w:rsidRPr="00324790">
        <w:rPr>
          <w:rFonts w:ascii="Times New Roman" w:eastAsiaTheme="minorHAnsi" w:hAnsi="Times New Roman" w:cs="Times New Roman"/>
          <w:spacing w:val="0"/>
          <w:sz w:val="24"/>
          <w:szCs w:val="24"/>
          <w:lang w:val="en-US" w:eastAsia="en-US"/>
        </w:rPr>
        <w:t xml:space="preserve"> </w:t>
      </w:r>
      <w:r w:rsidRPr="00324790">
        <w:rPr>
          <w:rFonts w:ascii="Times New Roman" w:eastAsiaTheme="minorHAnsi" w:hAnsi="Times New Roman" w:cs="Times New Roman"/>
          <w:spacing w:val="0"/>
          <w:sz w:val="24"/>
          <w:szCs w:val="24"/>
          <w:lang w:val="en-US" w:eastAsia="en-US"/>
        </w:rPr>
        <w:fldChar w:fldCharType="begin"/>
      </w:r>
      <w:r w:rsidRPr="00324790">
        <w:rPr>
          <w:rFonts w:ascii="Times New Roman" w:eastAsiaTheme="minorHAnsi" w:hAnsi="Times New Roman" w:cs="Times New Roman"/>
          <w:spacing w:val="0"/>
          <w:sz w:val="24"/>
          <w:szCs w:val="24"/>
          <w:lang w:val="en-US" w:eastAsia="en-US"/>
        </w:rPr>
        <w:instrText xml:space="preserve"> REF _Ref434856578 \w \h </w:instrText>
      </w:r>
      <w:r w:rsidRPr="00324790">
        <w:rPr>
          <w:rFonts w:ascii="Times New Roman" w:eastAsiaTheme="minorHAnsi" w:hAnsi="Times New Roman" w:cs="Times New Roman"/>
          <w:spacing w:val="0"/>
          <w:sz w:val="24"/>
          <w:szCs w:val="24"/>
          <w:lang w:val="en-US" w:eastAsia="en-US"/>
        </w:rPr>
      </w:r>
      <w:r w:rsidRPr="00324790">
        <w:rPr>
          <w:rFonts w:ascii="Times New Roman" w:eastAsiaTheme="minorHAnsi" w:hAnsi="Times New Roman" w:cs="Times New Roman"/>
          <w:spacing w:val="0"/>
          <w:sz w:val="24"/>
          <w:szCs w:val="24"/>
          <w:lang w:val="en-US" w:eastAsia="en-US"/>
        </w:rPr>
        <w:fldChar w:fldCharType="separate"/>
      </w:r>
      <w:r w:rsidR="00924734" w:rsidRPr="00324790">
        <w:rPr>
          <w:rFonts w:ascii="Times New Roman" w:eastAsiaTheme="minorHAnsi" w:hAnsi="Times New Roman" w:cs="Times New Roman"/>
          <w:spacing w:val="0"/>
          <w:sz w:val="24"/>
          <w:szCs w:val="24"/>
          <w:lang w:val="en-US" w:eastAsia="en-US"/>
        </w:rPr>
        <w:t>4.1</w:t>
      </w:r>
      <w:r w:rsidRPr="00324790">
        <w:rPr>
          <w:rFonts w:ascii="Times New Roman" w:eastAsiaTheme="minorHAnsi" w:hAnsi="Times New Roman" w:cs="Times New Roman"/>
          <w:spacing w:val="0"/>
          <w:sz w:val="24"/>
          <w:szCs w:val="24"/>
          <w:lang w:val="en-US" w:eastAsia="en-US"/>
        </w:rPr>
        <w:fldChar w:fldCharType="end"/>
      </w:r>
      <w:r w:rsidRPr="00324790">
        <w:rPr>
          <w:rFonts w:ascii="Times New Roman" w:eastAsiaTheme="minorHAnsi" w:hAnsi="Times New Roman" w:cs="Times New Roman"/>
          <w:spacing w:val="0"/>
          <w:sz w:val="24"/>
          <w:szCs w:val="24"/>
          <w:lang w:val="en-US" w:eastAsia="en-US"/>
        </w:rPr>
        <w:t xml:space="preserve"> briefly introduces main </w:t>
      </w:r>
      <w:proofErr w:type="spellStart"/>
      <w:r w:rsidRPr="00324790">
        <w:rPr>
          <w:rFonts w:ascii="Times New Roman" w:eastAsiaTheme="minorHAnsi" w:hAnsi="Times New Roman" w:cs="Times New Roman"/>
          <w:spacing w:val="0"/>
          <w:sz w:val="24"/>
          <w:szCs w:val="24"/>
          <w:lang w:val="en-US" w:eastAsia="en-US"/>
        </w:rPr>
        <w:t>IoT</w:t>
      </w:r>
      <w:proofErr w:type="spellEnd"/>
      <w:r w:rsidRPr="00324790">
        <w:rPr>
          <w:rFonts w:ascii="Times New Roman" w:eastAsiaTheme="minorHAnsi" w:hAnsi="Times New Roman" w:cs="Times New Roman"/>
          <w:spacing w:val="0"/>
          <w:sz w:val="24"/>
          <w:szCs w:val="24"/>
          <w:lang w:val="en-US" w:eastAsia="en-US"/>
        </w:rPr>
        <w:t xml:space="preserve"> initiatives of Standards Development Organizations (SDO) and Consortia </w:t>
      </w:r>
      <w:r w:rsidR="00AC624F" w:rsidRPr="00324790">
        <w:rPr>
          <w:rFonts w:ascii="Times New Roman" w:eastAsiaTheme="minorHAnsi" w:hAnsi="Times New Roman" w:cs="Times New Roman"/>
          <w:spacing w:val="0"/>
          <w:sz w:val="24"/>
          <w:szCs w:val="24"/>
          <w:lang w:val="en-US" w:eastAsia="en-US"/>
        </w:rPr>
        <w:t>or</w:t>
      </w:r>
      <w:r w:rsidRPr="00324790">
        <w:rPr>
          <w:rFonts w:ascii="Times New Roman" w:eastAsiaTheme="minorHAnsi" w:hAnsi="Times New Roman" w:cs="Times New Roman"/>
          <w:spacing w:val="0"/>
          <w:sz w:val="24"/>
          <w:szCs w:val="24"/>
          <w:lang w:val="en-US" w:eastAsia="en-US"/>
        </w:rPr>
        <w:t xml:space="preserve"> Alliances that have a worldwide visibility and applicability. </w:t>
      </w:r>
      <w:r w:rsidR="00EF0DCD" w:rsidRPr="00324790">
        <w:rPr>
          <w:rFonts w:ascii="Times New Roman" w:eastAsiaTheme="minorHAnsi" w:hAnsi="Times New Roman" w:cs="Times New Roman"/>
          <w:spacing w:val="0"/>
          <w:sz w:val="24"/>
          <w:szCs w:val="24"/>
          <w:lang w:val="en-US" w:eastAsia="en-US"/>
        </w:rPr>
        <w:fldChar w:fldCharType="begin"/>
      </w:r>
      <w:r w:rsidR="00EF0DCD" w:rsidRPr="00324790">
        <w:rPr>
          <w:rFonts w:ascii="Times New Roman" w:eastAsiaTheme="minorHAnsi" w:hAnsi="Times New Roman" w:cs="Times New Roman"/>
          <w:spacing w:val="0"/>
          <w:sz w:val="24"/>
          <w:szCs w:val="24"/>
          <w:lang w:val="en-US" w:eastAsia="en-US"/>
        </w:rPr>
        <w:instrText xml:space="preserve"> REF _Ref434943195 \h </w:instrText>
      </w:r>
      <w:r w:rsidR="00EF0DCD" w:rsidRPr="00324790">
        <w:rPr>
          <w:rFonts w:ascii="Times New Roman" w:eastAsiaTheme="minorHAnsi" w:hAnsi="Times New Roman" w:cs="Times New Roman"/>
          <w:spacing w:val="0"/>
          <w:sz w:val="24"/>
          <w:szCs w:val="24"/>
          <w:lang w:val="en-US" w:eastAsia="en-US"/>
        </w:rPr>
      </w:r>
      <w:r w:rsidR="00EF0DCD" w:rsidRPr="00324790">
        <w:rPr>
          <w:rFonts w:ascii="Times New Roman" w:eastAsiaTheme="minorHAnsi" w:hAnsi="Times New Roman" w:cs="Times New Roman"/>
          <w:spacing w:val="0"/>
          <w:sz w:val="24"/>
          <w:szCs w:val="24"/>
          <w:lang w:val="en-US" w:eastAsia="en-US"/>
        </w:rPr>
        <w:fldChar w:fldCharType="separate"/>
      </w:r>
      <w:r w:rsidR="00924734" w:rsidRPr="00324790">
        <w:rPr>
          <w:lang w:val="en-US"/>
          <w:rPrChange w:id="58" w:author="Winkel, Ludwig" w:date="2017-01-17T21:42:00Z">
            <w:rPr/>
          </w:rPrChange>
        </w:rPr>
        <w:t>Figure 1</w:t>
      </w:r>
      <w:r w:rsidR="00EF0DCD" w:rsidRPr="00324790">
        <w:rPr>
          <w:rFonts w:ascii="Times New Roman" w:eastAsiaTheme="minorHAnsi" w:hAnsi="Times New Roman" w:cs="Times New Roman"/>
          <w:spacing w:val="0"/>
          <w:sz w:val="24"/>
          <w:szCs w:val="24"/>
          <w:lang w:val="en-US" w:eastAsia="en-US"/>
        </w:rPr>
        <w:fldChar w:fldCharType="end"/>
      </w:r>
      <w:r w:rsidR="00EF0DCD" w:rsidRPr="00324790">
        <w:rPr>
          <w:rFonts w:ascii="Times New Roman" w:eastAsiaTheme="minorHAnsi" w:hAnsi="Times New Roman" w:cs="Times New Roman"/>
          <w:spacing w:val="0"/>
          <w:sz w:val="24"/>
          <w:szCs w:val="24"/>
          <w:lang w:val="en-US" w:eastAsia="en-US"/>
        </w:rPr>
        <w:t xml:space="preserve"> shows the initiatives ordered as follows.</w:t>
      </w:r>
    </w:p>
    <w:p w14:paraId="0D266748" w14:textId="77777777" w:rsidR="00AC624F" w:rsidRPr="00324790" w:rsidRDefault="00AC624F" w:rsidP="00EF0DCD">
      <w:pPr>
        <w:pStyle w:val="ListDash"/>
        <w:rPr>
          <w:rFonts w:eastAsiaTheme="minorHAnsi"/>
          <w:lang w:val="en-US" w:eastAsia="en-US"/>
        </w:rPr>
      </w:pPr>
      <w:r w:rsidRPr="00324790">
        <w:rPr>
          <w:rFonts w:eastAsiaTheme="minorHAnsi"/>
          <w:lang w:val="en-US" w:eastAsia="en-US"/>
        </w:rPr>
        <w:t>The SDOs can be split in international standards bodies recognized by the world trade organization or by the SDOs with a general agreement to be recognized as an international standards body.</w:t>
      </w:r>
    </w:p>
    <w:p w14:paraId="1554F7EC" w14:textId="5C8CC65D" w:rsidR="00AC624F" w:rsidRPr="00324790" w:rsidRDefault="00AC624F" w:rsidP="00EF0DCD">
      <w:pPr>
        <w:pStyle w:val="ListDash"/>
        <w:rPr>
          <w:rFonts w:eastAsiaTheme="minorHAnsi"/>
          <w:lang w:val="en-US" w:eastAsia="en-US"/>
        </w:rPr>
      </w:pPr>
      <w:r w:rsidRPr="00324790">
        <w:rPr>
          <w:rFonts w:eastAsiaTheme="minorHAnsi"/>
          <w:lang w:val="en-US" w:eastAsia="en-US"/>
        </w:rPr>
        <w:t>An alternate method using open source to attract an approach is providing open source</w:t>
      </w:r>
      <w:del w:id="59" w:author="Winkel, Ludwig" w:date="2017-01-17T21:42:00Z">
        <w:r>
          <w:rPr>
            <w:rFonts w:eastAsiaTheme="minorHAnsi"/>
            <w:lang w:val="en-US" w:eastAsia="en-US"/>
          </w:rPr>
          <w:delText>.</w:delText>
        </w:r>
      </w:del>
      <w:ins w:id="60" w:author="Winkel, Ludwig" w:date="2017-01-17T21:42:00Z">
        <w:r w:rsidR="00376DCC" w:rsidRPr="00324790">
          <w:rPr>
            <w:rFonts w:eastAsiaTheme="minorHAnsi"/>
            <w:lang w:val="en-US" w:eastAsia="en-US"/>
          </w:rPr>
          <w:t xml:space="preserve"> as the result of the harmonization process</w:t>
        </w:r>
        <w:r w:rsidRPr="00324790">
          <w:rPr>
            <w:rFonts w:eastAsiaTheme="minorHAnsi"/>
            <w:lang w:val="en-US" w:eastAsia="en-US"/>
          </w:rPr>
          <w:t>.</w:t>
        </w:r>
      </w:ins>
      <w:r w:rsidRPr="00324790">
        <w:rPr>
          <w:rFonts w:eastAsiaTheme="minorHAnsi"/>
          <w:lang w:val="en-US" w:eastAsia="en-US"/>
        </w:rPr>
        <w:t xml:space="preserve"> </w:t>
      </w:r>
    </w:p>
    <w:p w14:paraId="77B7C623" w14:textId="77777777" w:rsidR="00AC624F" w:rsidRPr="00324790" w:rsidRDefault="00AC624F" w:rsidP="00EF0DCD">
      <w:pPr>
        <w:pStyle w:val="ListDash"/>
        <w:rPr>
          <w:rFonts w:eastAsiaTheme="minorHAnsi"/>
          <w:lang w:val="en-US" w:eastAsia="en-US"/>
        </w:rPr>
      </w:pPr>
      <w:r w:rsidRPr="00324790">
        <w:rPr>
          <w:rFonts w:eastAsiaTheme="minorHAnsi"/>
          <w:lang w:val="en-US" w:eastAsia="en-US"/>
        </w:rPr>
        <w:t xml:space="preserve">Some SDOs and Consortia or Alliances explicitly say that they are doing promotion for </w:t>
      </w:r>
      <w:proofErr w:type="spellStart"/>
      <w:r w:rsidRPr="00324790">
        <w:rPr>
          <w:rFonts w:eastAsiaTheme="minorHAnsi"/>
          <w:lang w:val="en-US" w:eastAsia="en-US"/>
        </w:rPr>
        <w:t>IoT</w:t>
      </w:r>
      <w:proofErr w:type="spellEnd"/>
      <w:r w:rsidRPr="00324790">
        <w:rPr>
          <w:rFonts w:eastAsiaTheme="minorHAnsi"/>
          <w:lang w:val="en-US" w:eastAsia="en-US"/>
        </w:rPr>
        <w:t xml:space="preserve"> and coordinating standardization efforts without writing a standard.</w:t>
      </w:r>
    </w:p>
    <w:p w14:paraId="60392FC3" w14:textId="77777777" w:rsidR="00AC624F" w:rsidRPr="00324790" w:rsidRDefault="00AC624F" w:rsidP="00EF0DCD">
      <w:pPr>
        <w:pStyle w:val="ListDash"/>
        <w:rPr>
          <w:rFonts w:eastAsiaTheme="minorHAnsi"/>
          <w:lang w:val="en-US" w:eastAsia="en-US"/>
        </w:rPr>
      </w:pPr>
      <w:r w:rsidRPr="00324790">
        <w:rPr>
          <w:rFonts w:eastAsiaTheme="minorHAnsi"/>
          <w:lang w:val="en-US" w:eastAsia="en-US"/>
        </w:rPr>
        <w:t xml:space="preserve">As </w:t>
      </w:r>
      <w:proofErr w:type="spellStart"/>
      <w:r w:rsidRPr="00324790">
        <w:rPr>
          <w:rFonts w:eastAsiaTheme="minorHAnsi"/>
          <w:lang w:val="en-US" w:eastAsia="en-US"/>
        </w:rPr>
        <w:t>IoT</w:t>
      </w:r>
      <w:proofErr w:type="spellEnd"/>
      <w:r w:rsidRPr="00324790">
        <w:rPr>
          <w:rFonts w:eastAsiaTheme="minorHAnsi"/>
          <w:lang w:val="en-US" w:eastAsia="en-US"/>
        </w:rPr>
        <w:t xml:space="preserve"> should cover cross domains, also new activities in some application domains are important as they could be participating in the </w:t>
      </w:r>
      <w:proofErr w:type="spellStart"/>
      <w:r w:rsidRPr="00324790">
        <w:rPr>
          <w:rFonts w:eastAsiaTheme="minorHAnsi"/>
          <w:lang w:val="en-US" w:eastAsia="en-US"/>
        </w:rPr>
        <w:t>IoT</w:t>
      </w:r>
      <w:proofErr w:type="spellEnd"/>
      <w:r w:rsidRPr="00324790">
        <w:rPr>
          <w:rFonts w:eastAsiaTheme="minorHAnsi"/>
          <w:lang w:val="en-US" w:eastAsia="en-US"/>
        </w:rPr>
        <w:t xml:space="preserve"> initiative with a limited scope, but under the umbrella of </w:t>
      </w:r>
      <w:proofErr w:type="spellStart"/>
      <w:r w:rsidRPr="00324790">
        <w:rPr>
          <w:rFonts w:eastAsiaTheme="minorHAnsi"/>
          <w:lang w:val="en-US" w:eastAsia="en-US"/>
        </w:rPr>
        <w:t>IoT</w:t>
      </w:r>
      <w:proofErr w:type="spellEnd"/>
      <w:r w:rsidRPr="00324790">
        <w:rPr>
          <w:rFonts w:eastAsiaTheme="minorHAnsi"/>
          <w:lang w:val="en-US" w:eastAsia="en-US"/>
        </w:rPr>
        <w:t>.</w:t>
      </w:r>
    </w:p>
    <w:p w14:paraId="0CEA4035" w14:textId="77777777" w:rsidR="00114FAB" w:rsidRPr="00324790" w:rsidRDefault="00114FAB" w:rsidP="00601FD2">
      <w:pPr>
        <w:autoSpaceDE w:val="0"/>
        <w:autoSpaceDN w:val="0"/>
        <w:adjustRightInd w:val="0"/>
        <w:jc w:val="left"/>
        <w:rPr>
          <w:rFonts w:ascii="Times New Roman" w:eastAsiaTheme="minorHAnsi" w:hAnsi="Times New Roman" w:cs="Times New Roman"/>
          <w:spacing w:val="0"/>
          <w:sz w:val="24"/>
          <w:szCs w:val="24"/>
          <w:lang w:val="en-US" w:eastAsia="en-US"/>
        </w:rPr>
      </w:pPr>
    </w:p>
    <w:p w14:paraId="11ADE81B" w14:textId="77777777" w:rsidR="00114FAB" w:rsidRPr="00324790" w:rsidRDefault="00114FAB" w:rsidP="00601FD2">
      <w:pPr>
        <w:autoSpaceDE w:val="0"/>
        <w:autoSpaceDN w:val="0"/>
        <w:adjustRightInd w:val="0"/>
        <w:jc w:val="left"/>
        <w:rPr>
          <w:rFonts w:ascii="Times New Roman" w:eastAsiaTheme="minorHAnsi" w:hAnsi="Times New Roman" w:cs="Times New Roman"/>
          <w:spacing w:val="0"/>
          <w:sz w:val="24"/>
          <w:szCs w:val="24"/>
          <w:lang w:val="en-US" w:eastAsia="en-US"/>
        </w:rPr>
      </w:pPr>
      <w:r w:rsidRPr="00324790">
        <w:rPr>
          <w:noProof/>
          <w:lang w:val="de-DE" w:eastAsia="de-DE"/>
        </w:rPr>
        <w:lastRenderedPageBreak/>
        <w:drawing>
          <wp:anchor distT="0" distB="0" distL="114300" distR="114300" simplePos="0" relativeHeight="251659264" behindDoc="0" locked="0" layoutInCell="1" allowOverlap="1" wp14:anchorId="76059111" wp14:editId="4E9B321C">
            <wp:simplePos x="0" y="0"/>
            <wp:positionH relativeFrom="column">
              <wp:posOffset>152400</wp:posOffset>
            </wp:positionH>
            <wp:positionV relativeFrom="paragraph">
              <wp:posOffset>152400</wp:posOffset>
            </wp:positionV>
            <wp:extent cx="5943600" cy="6396355"/>
            <wp:effectExtent l="0" t="0" r="0"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T_Landscape20151110_r00.bmp"/>
                    <pic:cNvPicPr/>
                  </pic:nvPicPr>
                  <pic:blipFill>
                    <a:blip r:embed="rId9">
                      <a:extLst>
                        <a:ext uri="{28A0092B-C50C-407E-A947-70E740481C1C}">
                          <a14:useLocalDpi xmlns:a14="http://schemas.microsoft.com/office/drawing/2010/main" val="0"/>
                        </a:ext>
                      </a:extLst>
                    </a:blip>
                    <a:stretch>
                      <a:fillRect/>
                    </a:stretch>
                  </pic:blipFill>
                  <pic:spPr>
                    <a:xfrm>
                      <a:off x="0" y="0"/>
                      <a:ext cx="5943600" cy="6396355"/>
                    </a:xfrm>
                    <a:prstGeom prst="rect">
                      <a:avLst/>
                    </a:prstGeom>
                  </pic:spPr>
                </pic:pic>
              </a:graphicData>
            </a:graphic>
          </wp:anchor>
        </w:drawing>
      </w:r>
    </w:p>
    <w:p w14:paraId="57AE05C9" w14:textId="77777777" w:rsidR="00EF0DCD" w:rsidRPr="00324790" w:rsidRDefault="00EF0DCD" w:rsidP="00EF0DCD">
      <w:pPr>
        <w:pStyle w:val="FIGURE-title"/>
        <w:rPr>
          <w:lang w:val="en-US"/>
          <w:rPrChange w:id="61" w:author="Winkel, Ludwig" w:date="2017-01-17T21:42:00Z">
            <w:rPr/>
          </w:rPrChange>
        </w:rPr>
      </w:pPr>
      <w:bookmarkStart w:id="62" w:name="_Ref434943195"/>
      <w:bookmarkStart w:id="63" w:name="_Toc314668979"/>
      <w:bookmarkStart w:id="64" w:name="_Toc349724747"/>
      <w:bookmarkStart w:id="65" w:name="_Toc358802879"/>
      <w:bookmarkStart w:id="66" w:name="_Toc358803020"/>
      <w:bookmarkStart w:id="67" w:name="_Toc358976242"/>
      <w:r w:rsidRPr="00324790">
        <w:rPr>
          <w:lang w:val="en-US"/>
          <w:rPrChange w:id="68" w:author="Winkel, Ludwig" w:date="2017-01-17T21:42:00Z">
            <w:rPr/>
          </w:rPrChange>
        </w:rPr>
        <w:t xml:space="preserve">Figure </w:t>
      </w:r>
      <w:r w:rsidRPr="00324790">
        <w:rPr>
          <w:lang w:val="en-US"/>
          <w:rPrChange w:id="69" w:author="Winkel, Ludwig" w:date="2017-01-17T21:42:00Z">
            <w:rPr/>
          </w:rPrChange>
        </w:rPr>
        <w:fldChar w:fldCharType="begin"/>
      </w:r>
      <w:r w:rsidRPr="00324790">
        <w:rPr>
          <w:lang w:val="en-US"/>
          <w:rPrChange w:id="70" w:author="Winkel, Ludwig" w:date="2017-01-17T21:42:00Z">
            <w:rPr/>
          </w:rPrChange>
        </w:rPr>
        <w:instrText xml:space="preserve"> SEQ Figure \* ARABIC  </w:instrText>
      </w:r>
      <w:r w:rsidRPr="00324790">
        <w:rPr>
          <w:lang w:val="en-US"/>
          <w:rPrChange w:id="71" w:author="Winkel, Ludwig" w:date="2017-01-17T21:42:00Z">
            <w:rPr/>
          </w:rPrChange>
        </w:rPr>
        <w:fldChar w:fldCharType="separate"/>
      </w:r>
      <w:r w:rsidR="00924734" w:rsidRPr="00324790">
        <w:rPr>
          <w:lang w:val="en-US"/>
          <w:rPrChange w:id="72" w:author="Winkel, Ludwig" w:date="2017-01-17T21:42:00Z">
            <w:rPr/>
          </w:rPrChange>
        </w:rPr>
        <w:t>1</w:t>
      </w:r>
      <w:r w:rsidRPr="00324790">
        <w:rPr>
          <w:lang w:val="en-US"/>
          <w:rPrChange w:id="73" w:author="Winkel, Ludwig" w:date="2017-01-17T21:42:00Z">
            <w:rPr/>
          </w:rPrChange>
        </w:rPr>
        <w:fldChar w:fldCharType="end"/>
      </w:r>
      <w:bookmarkEnd w:id="62"/>
      <w:r w:rsidRPr="00324790">
        <w:rPr>
          <w:lang w:val="en-US"/>
          <w:rPrChange w:id="74" w:author="Winkel, Ludwig" w:date="2017-01-17T21:42:00Z">
            <w:rPr/>
          </w:rPrChange>
        </w:rPr>
        <w:t xml:space="preserve"> –</w:t>
      </w:r>
      <w:bookmarkEnd w:id="63"/>
      <w:r w:rsidRPr="00324790">
        <w:rPr>
          <w:lang w:val="en-US"/>
          <w:rPrChange w:id="75" w:author="Winkel, Ludwig" w:date="2017-01-17T21:42:00Z">
            <w:rPr/>
          </w:rPrChange>
        </w:rPr>
        <w:t xml:space="preserve"> </w:t>
      </w:r>
      <w:bookmarkEnd w:id="64"/>
      <w:bookmarkEnd w:id="65"/>
      <w:bookmarkEnd w:id="66"/>
      <w:bookmarkEnd w:id="67"/>
      <w:proofErr w:type="spellStart"/>
      <w:r w:rsidRPr="00324790">
        <w:rPr>
          <w:lang w:val="en-US"/>
          <w:rPrChange w:id="76" w:author="Winkel, Ludwig" w:date="2017-01-17T21:42:00Z">
            <w:rPr/>
          </w:rPrChange>
        </w:rPr>
        <w:t>IoT</w:t>
      </w:r>
      <w:proofErr w:type="spellEnd"/>
      <w:r w:rsidRPr="00324790">
        <w:rPr>
          <w:lang w:val="en-US"/>
          <w:rPrChange w:id="77" w:author="Winkel, Ludwig" w:date="2017-01-17T21:42:00Z">
            <w:rPr/>
          </w:rPrChange>
        </w:rPr>
        <w:t xml:space="preserve"> landscape </w:t>
      </w:r>
    </w:p>
    <w:p w14:paraId="4A20CFC7" w14:textId="77777777" w:rsidR="00114FAB" w:rsidRPr="00324790" w:rsidRDefault="00114FAB" w:rsidP="00601FD2">
      <w:pPr>
        <w:autoSpaceDE w:val="0"/>
        <w:autoSpaceDN w:val="0"/>
        <w:adjustRightInd w:val="0"/>
        <w:jc w:val="left"/>
        <w:rPr>
          <w:rFonts w:ascii="Times New Roman" w:eastAsiaTheme="minorHAnsi" w:hAnsi="Times New Roman" w:cs="Times New Roman"/>
          <w:spacing w:val="0"/>
          <w:sz w:val="24"/>
          <w:szCs w:val="24"/>
          <w:lang w:val="en-US" w:eastAsia="en-US"/>
        </w:rPr>
      </w:pPr>
    </w:p>
    <w:p w14:paraId="67CFE460" w14:textId="77777777" w:rsidR="009F46A6" w:rsidRPr="00324790" w:rsidRDefault="00EF0DCD" w:rsidP="00EF0DCD">
      <w:pPr>
        <w:pStyle w:val="Heading2"/>
        <w:rPr>
          <w:lang w:val="en-US"/>
          <w:rPrChange w:id="78" w:author="Winkel, Ludwig" w:date="2017-01-17T21:42:00Z">
            <w:rPr/>
          </w:rPrChange>
        </w:rPr>
      </w:pPr>
      <w:r w:rsidRPr="00324790">
        <w:rPr>
          <w:lang w:val="en-US"/>
          <w:rPrChange w:id="79" w:author="Winkel, Ludwig" w:date="2017-01-17T21:42:00Z">
            <w:rPr/>
          </w:rPrChange>
        </w:rPr>
        <w:t>Description of the initiatives</w:t>
      </w:r>
    </w:p>
    <w:p w14:paraId="2D7923F9" w14:textId="77777777" w:rsidR="00114FAB" w:rsidRPr="00324790" w:rsidRDefault="00114FAB" w:rsidP="00EF0DCD">
      <w:pPr>
        <w:pStyle w:val="Heading3"/>
        <w:rPr>
          <w:lang w:val="en-US"/>
          <w:rPrChange w:id="80" w:author="Winkel, Ludwig" w:date="2017-01-17T21:42:00Z">
            <w:rPr/>
          </w:rPrChange>
        </w:rPr>
      </w:pPr>
      <w:r w:rsidRPr="00324790">
        <w:rPr>
          <w:lang w:val="en-US"/>
          <w:rPrChange w:id="81" w:author="Winkel, Ludwig" w:date="2017-01-17T21:42:00Z">
            <w:rPr/>
          </w:rPrChange>
        </w:rPr>
        <w:t>Standardization</w:t>
      </w:r>
      <w:r w:rsidR="00EF0DCD" w:rsidRPr="00324790">
        <w:rPr>
          <w:lang w:val="en-US"/>
          <w:rPrChange w:id="82" w:author="Winkel, Ludwig" w:date="2017-01-17T21:42:00Z">
            <w:rPr/>
          </w:rPrChange>
        </w:rPr>
        <w:t xml:space="preserve"> </w:t>
      </w:r>
    </w:p>
    <w:p w14:paraId="1B65CCEB" w14:textId="77777777" w:rsidR="00114FAB" w:rsidRPr="00324790" w:rsidRDefault="00114FAB" w:rsidP="00EF0DCD">
      <w:pPr>
        <w:pStyle w:val="Heading4"/>
        <w:rPr>
          <w:lang w:val="en-US"/>
          <w:rPrChange w:id="83" w:author="Winkel, Ludwig" w:date="2017-01-17T21:42:00Z">
            <w:rPr/>
          </w:rPrChange>
        </w:rPr>
      </w:pPr>
      <w:r w:rsidRPr="00324790">
        <w:rPr>
          <w:lang w:val="en-US"/>
          <w:rPrChange w:id="84" w:author="Winkel, Ludwig" w:date="2017-01-17T21:42:00Z">
            <w:rPr/>
          </w:rPrChange>
        </w:rPr>
        <w:t>ISO</w:t>
      </w:r>
    </w:p>
    <w:p w14:paraId="2B731576" w14:textId="77777777" w:rsidR="00114FAB" w:rsidRPr="00324790" w:rsidRDefault="00114FAB" w:rsidP="00EF0DCD">
      <w:pPr>
        <w:pStyle w:val="Heading5"/>
        <w:rPr>
          <w:lang w:val="en-US"/>
          <w:rPrChange w:id="85" w:author="Winkel, Ludwig" w:date="2017-01-17T21:42:00Z">
            <w:rPr/>
          </w:rPrChange>
        </w:rPr>
      </w:pPr>
      <w:bookmarkStart w:id="86" w:name="_GoBack"/>
      <w:bookmarkEnd w:id="86"/>
      <w:r w:rsidRPr="00324790">
        <w:rPr>
          <w:lang w:val="en-US"/>
          <w:rPrChange w:id="87" w:author="Winkel, Ludwig" w:date="2017-01-17T21:42:00Z">
            <w:rPr/>
          </w:rPrChange>
        </w:rPr>
        <w:t>ISO SAG I4.0/Smart Manufacturing</w:t>
      </w:r>
    </w:p>
    <w:p w14:paraId="790B0B48" w14:textId="77777777" w:rsidR="00376DCC" w:rsidRPr="00324790" w:rsidRDefault="00376DCC" w:rsidP="00376DCC">
      <w:pPr>
        <w:pStyle w:val="PARAGRAPH"/>
        <w:rPr>
          <w:ins w:id="88" w:author="Winkel, Ludwig" w:date="2017-01-17T21:42:00Z"/>
          <w:lang w:val="en-US"/>
        </w:rPr>
      </w:pPr>
      <w:ins w:id="89" w:author="Winkel, Ludwig" w:date="2017-01-17T21:42:00Z">
        <w:r w:rsidRPr="00324790">
          <w:rPr>
            <w:lang w:val="en-US"/>
          </w:rPr>
          <w:t xml:space="preserve">ISO SAG I4.0/Smart Manufacturing finalized their report </w:t>
        </w:r>
        <w:r w:rsidR="006A0BB7">
          <w:rPr>
            <w:lang w:val="en-US"/>
          </w:rPr>
          <w:t xml:space="preserve">by </w:t>
        </w:r>
        <w:r w:rsidRPr="00324790">
          <w:rPr>
            <w:lang w:val="en-US"/>
          </w:rPr>
          <w:t xml:space="preserve">fall 2016 and the ISO TMB supported most of the recommendations. </w:t>
        </w:r>
      </w:ins>
    </w:p>
    <w:p w14:paraId="37BCCAEF" w14:textId="77777777" w:rsidR="00376DCC" w:rsidRPr="00324790" w:rsidRDefault="00376DCC" w:rsidP="00376DCC">
      <w:pPr>
        <w:pStyle w:val="PARAGRAPH"/>
        <w:rPr>
          <w:ins w:id="90" w:author="Winkel, Ludwig" w:date="2017-01-17T21:42:00Z"/>
          <w:lang w:val="en-US"/>
        </w:rPr>
      </w:pPr>
      <w:ins w:id="91" w:author="Winkel, Ludwig" w:date="2017-01-17T21:42:00Z">
        <w:r w:rsidRPr="00324790">
          <w:rPr>
            <w:lang w:val="en-US"/>
          </w:rPr>
          <w:t xml:space="preserve">The most important result is to create a coordination committee (CC) under the ISO TMB with the charter to coordinate the efforts of Smart </w:t>
        </w:r>
        <w:r w:rsidR="006A0BB7" w:rsidRPr="00324790">
          <w:rPr>
            <w:lang w:val="en-US"/>
          </w:rPr>
          <w:t xml:space="preserve">Manufacturing </w:t>
        </w:r>
        <w:r w:rsidRPr="00324790">
          <w:rPr>
            <w:lang w:val="en-US"/>
          </w:rPr>
          <w:t xml:space="preserve">within ISO and other SDO and consortia dealing with Smart </w:t>
        </w:r>
        <w:r w:rsidR="006A0BB7" w:rsidRPr="00324790">
          <w:rPr>
            <w:lang w:val="en-US"/>
          </w:rPr>
          <w:t xml:space="preserve">Manufacturing </w:t>
        </w:r>
        <w:r w:rsidRPr="00324790">
          <w:rPr>
            <w:lang w:val="en-US"/>
          </w:rPr>
          <w:t xml:space="preserve">and </w:t>
        </w:r>
        <w:proofErr w:type="spellStart"/>
        <w:r w:rsidRPr="00324790">
          <w:rPr>
            <w:lang w:val="en-US"/>
          </w:rPr>
          <w:t>IoT</w:t>
        </w:r>
        <w:proofErr w:type="spellEnd"/>
        <w:r w:rsidRPr="00324790">
          <w:rPr>
            <w:lang w:val="en-US"/>
          </w:rPr>
          <w:t>.</w:t>
        </w:r>
      </w:ins>
    </w:p>
    <w:p w14:paraId="60C1FD60" w14:textId="77777777" w:rsidR="00114FAB" w:rsidRPr="00324790" w:rsidRDefault="00114FAB" w:rsidP="00EF0DCD">
      <w:pPr>
        <w:pStyle w:val="Heading4"/>
        <w:rPr>
          <w:lang w:val="en-US"/>
          <w:rPrChange w:id="92" w:author="Winkel, Ludwig" w:date="2017-01-17T21:42:00Z">
            <w:rPr/>
          </w:rPrChange>
        </w:rPr>
      </w:pPr>
      <w:r w:rsidRPr="00324790">
        <w:rPr>
          <w:lang w:val="en-US"/>
          <w:rPrChange w:id="93" w:author="Winkel, Ludwig" w:date="2017-01-17T21:42:00Z">
            <w:rPr/>
          </w:rPrChange>
        </w:rPr>
        <w:t>IEC</w:t>
      </w:r>
    </w:p>
    <w:p w14:paraId="0D2241D1" w14:textId="77777777" w:rsidR="00114FAB" w:rsidRPr="00324790" w:rsidRDefault="00114FAB" w:rsidP="00EF0DCD">
      <w:pPr>
        <w:pStyle w:val="Heading5"/>
        <w:rPr>
          <w:lang w:val="en-US"/>
          <w:rPrChange w:id="94" w:author="Winkel, Ludwig" w:date="2017-01-17T21:42:00Z">
            <w:rPr/>
          </w:rPrChange>
        </w:rPr>
      </w:pPr>
      <w:r w:rsidRPr="00324790">
        <w:rPr>
          <w:lang w:val="en-US"/>
          <w:rPrChange w:id="95" w:author="Winkel, Ludwig" w:date="2017-01-17T21:42:00Z">
            <w:rPr/>
          </w:rPrChange>
        </w:rPr>
        <w:t>IEC SG 9 Communication Technologies</w:t>
      </w:r>
    </w:p>
    <w:p w14:paraId="76439EA7" w14:textId="77777777" w:rsidR="006E6F59" w:rsidRPr="00324790" w:rsidRDefault="00376DCC" w:rsidP="00376DCC">
      <w:pPr>
        <w:pStyle w:val="PARAGRAPH"/>
        <w:rPr>
          <w:ins w:id="96" w:author="Winkel, Ludwig" w:date="2017-01-17T21:42:00Z"/>
          <w:lang w:val="en-US"/>
        </w:rPr>
      </w:pPr>
      <w:ins w:id="97" w:author="Winkel, Ludwig" w:date="2017-01-17T21:42:00Z">
        <w:r w:rsidRPr="00324790">
          <w:rPr>
            <w:lang w:val="en-US"/>
          </w:rPr>
          <w:t xml:space="preserve">IEC SG 9 Communication Technologies finalized their </w:t>
        </w:r>
        <w:r w:rsidR="006E6F59" w:rsidRPr="00324790">
          <w:rPr>
            <w:lang w:val="en-US"/>
          </w:rPr>
          <w:t>report to the IEC SMB</w:t>
        </w:r>
        <w:r w:rsidR="006A0BB7">
          <w:rPr>
            <w:lang w:val="en-US"/>
          </w:rPr>
          <w:t>.</w:t>
        </w:r>
      </w:ins>
    </w:p>
    <w:p w14:paraId="1B2A618F" w14:textId="77777777" w:rsidR="00376DCC" w:rsidRDefault="006A0BB7" w:rsidP="00376DCC">
      <w:pPr>
        <w:pStyle w:val="PARAGRAPH"/>
        <w:rPr>
          <w:ins w:id="98" w:author="Winkel, Ludwig" w:date="2017-01-17T21:42:00Z"/>
          <w:lang w:val="en-US"/>
        </w:rPr>
      </w:pPr>
      <w:ins w:id="99" w:author="Winkel, Ludwig" w:date="2017-01-17T21:42:00Z">
        <w:r>
          <w:rPr>
            <w:lang w:val="en-US"/>
          </w:rPr>
          <w:t>They extended the term IOT to IoE:</w:t>
        </w:r>
      </w:ins>
    </w:p>
    <w:p w14:paraId="43ED6C36" w14:textId="77777777" w:rsidR="006A0BB7" w:rsidRPr="006A0BB7" w:rsidRDefault="006A0BB7" w:rsidP="006A0BB7">
      <w:pPr>
        <w:pStyle w:val="Default"/>
        <w:ind w:left="720"/>
        <w:rPr>
          <w:ins w:id="100" w:author="Winkel, Ludwig" w:date="2017-01-17T21:42:00Z"/>
          <w:i/>
          <w:sz w:val="22"/>
          <w:szCs w:val="22"/>
          <w:lang w:val="en-US"/>
        </w:rPr>
      </w:pPr>
      <w:ins w:id="101" w:author="Winkel, Ludwig" w:date="2017-01-17T21:42:00Z">
        <w:r>
          <w:rPr>
            <w:lang w:val="en-US"/>
          </w:rPr>
          <w:t>“</w:t>
        </w:r>
        <w:r w:rsidRPr="006A0BB7">
          <w:rPr>
            <w:i/>
            <w:sz w:val="22"/>
            <w:szCs w:val="22"/>
            <w:lang w:val="en-US"/>
          </w:rPr>
          <w:t xml:space="preserve">The </w:t>
        </w:r>
        <w:r w:rsidRPr="006A0BB7">
          <w:rPr>
            <w:b/>
            <w:bCs/>
            <w:i/>
            <w:sz w:val="22"/>
            <w:szCs w:val="22"/>
            <w:lang w:val="en-US"/>
          </w:rPr>
          <w:t>Internet of Things (</w:t>
        </w:r>
        <w:proofErr w:type="spellStart"/>
        <w:r w:rsidRPr="006A0BB7">
          <w:rPr>
            <w:b/>
            <w:bCs/>
            <w:i/>
            <w:sz w:val="22"/>
            <w:szCs w:val="22"/>
            <w:lang w:val="en-US"/>
          </w:rPr>
          <w:t>IoT</w:t>
        </w:r>
        <w:proofErr w:type="spellEnd"/>
        <w:r w:rsidRPr="006A0BB7">
          <w:rPr>
            <w:b/>
            <w:bCs/>
            <w:i/>
            <w:sz w:val="22"/>
            <w:szCs w:val="22"/>
            <w:lang w:val="en-US"/>
          </w:rPr>
          <w:t xml:space="preserve">) </w:t>
        </w:r>
        <w:r w:rsidRPr="006A0BB7">
          <w:rPr>
            <w:i/>
            <w:sz w:val="22"/>
            <w:szCs w:val="22"/>
            <w:lang w:val="en-US"/>
          </w:rPr>
          <w:t xml:space="preserve">and the even more expansive </w:t>
        </w:r>
        <w:r w:rsidRPr="006A0BB7">
          <w:rPr>
            <w:b/>
            <w:bCs/>
            <w:i/>
            <w:sz w:val="22"/>
            <w:szCs w:val="22"/>
            <w:lang w:val="en-US"/>
          </w:rPr>
          <w:t xml:space="preserve">Internet of Everything (IoE) </w:t>
        </w:r>
        <w:r w:rsidRPr="006A0BB7">
          <w:rPr>
            <w:i/>
            <w:sz w:val="22"/>
            <w:szCs w:val="22"/>
            <w:lang w:val="en-US"/>
          </w:rPr>
          <w:t xml:space="preserve">are concepts now in sharp focus for the technology industry as well as for standards development organizations. These are not fully new paradigms but rather steady evolutions from earlier (and somewhat more limited) concepts such as Wireless Sensor Networking (WSN), Machine to Machine (M2M) and Cyber Physical Systems (CPS). </w:t>
        </w:r>
      </w:ins>
    </w:p>
    <w:p w14:paraId="065D357A" w14:textId="77777777" w:rsidR="006A0BB7" w:rsidRPr="006A0BB7" w:rsidRDefault="006A0BB7" w:rsidP="006A0BB7">
      <w:pPr>
        <w:pStyle w:val="Default"/>
        <w:ind w:left="720"/>
        <w:rPr>
          <w:ins w:id="102" w:author="Winkel, Ludwig" w:date="2017-01-17T21:42:00Z"/>
          <w:i/>
          <w:sz w:val="22"/>
          <w:szCs w:val="22"/>
          <w:lang w:val="en-US"/>
        </w:rPr>
      </w:pPr>
      <w:ins w:id="103" w:author="Winkel, Ludwig" w:date="2017-01-17T21:42:00Z">
        <w:r w:rsidRPr="006A0BB7">
          <w:rPr>
            <w:i/>
            <w:sz w:val="22"/>
            <w:szCs w:val="22"/>
            <w:lang w:val="en-US"/>
          </w:rPr>
          <w:t xml:space="preserve">Two major extensions have made Internet connectivity progress to </w:t>
        </w:r>
        <w:proofErr w:type="spellStart"/>
        <w:r w:rsidRPr="006A0BB7">
          <w:rPr>
            <w:i/>
            <w:sz w:val="22"/>
            <w:szCs w:val="22"/>
            <w:lang w:val="en-US"/>
          </w:rPr>
          <w:t>IoT</w:t>
        </w:r>
        <w:proofErr w:type="spellEnd"/>
        <w:r w:rsidRPr="006A0BB7">
          <w:rPr>
            <w:i/>
            <w:sz w:val="22"/>
            <w:szCs w:val="22"/>
            <w:lang w:val="en-US"/>
          </w:rPr>
          <w:t xml:space="preserve"> and IoE: </w:t>
        </w:r>
      </w:ins>
    </w:p>
    <w:p w14:paraId="40D94557" w14:textId="77777777" w:rsidR="006A0BB7" w:rsidRPr="006A0BB7" w:rsidRDefault="006A0BB7" w:rsidP="006A0BB7">
      <w:pPr>
        <w:pStyle w:val="Default"/>
        <w:spacing w:after="27"/>
        <w:ind w:left="720"/>
        <w:rPr>
          <w:ins w:id="104" w:author="Winkel, Ludwig" w:date="2017-01-17T21:42:00Z"/>
          <w:i/>
          <w:sz w:val="22"/>
          <w:szCs w:val="22"/>
          <w:lang w:val="en-US"/>
        </w:rPr>
      </w:pPr>
      <w:ins w:id="105" w:author="Winkel, Ludwig" w:date="2017-01-17T21:42:00Z">
        <w:r w:rsidRPr="006A0BB7">
          <w:rPr>
            <w:i/>
            <w:sz w:val="22"/>
            <w:szCs w:val="22"/>
            <w:lang w:val="en-US"/>
          </w:rPr>
          <w:t xml:space="preserve">- The evolution from fixed locations to mobile users (connectivity anywhere, anytime). </w:t>
        </w:r>
      </w:ins>
    </w:p>
    <w:p w14:paraId="6A45E109" w14:textId="77777777" w:rsidR="006A0BB7" w:rsidRDefault="006A0BB7" w:rsidP="006A0BB7">
      <w:pPr>
        <w:pStyle w:val="Default"/>
        <w:ind w:left="720"/>
        <w:rPr>
          <w:ins w:id="106" w:author="Winkel, Ludwig" w:date="2017-01-17T21:42:00Z"/>
          <w:lang w:val="en-US"/>
        </w:rPr>
      </w:pPr>
      <w:proofErr w:type="gramStart"/>
      <w:ins w:id="107" w:author="Winkel, Ludwig" w:date="2017-01-17T21:42:00Z">
        <w:r>
          <w:rPr>
            <w:i/>
            <w:sz w:val="22"/>
            <w:szCs w:val="22"/>
            <w:lang w:val="en-US"/>
          </w:rPr>
          <w:t>-</w:t>
        </w:r>
        <w:r w:rsidRPr="006A0BB7">
          <w:rPr>
            <w:i/>
            <w:sz w:val="22"/>
            <w:szCs w:val="22"/>
            <w:lang w:val="en-US"/>
          </w:rPr>
          <w:t xml:space="preserve"> The enlargement from people and computers only to the whole physical world through a myriad of sensors, devices and equipment.</w:t>
        </w:r>
        <w:r>
          <w:rPr>
            <w:lang w:val="en-US"/>
          </w:rPr>
          <w:t>”</w:t>
        </w:r>
        <w:proofErr w:type="gramEnd"/>
      </w:ins>
    </w:p>
    <w:p w14:paraId="15D70C96" w14:textId="77777777" w:rsidR="00D70575" w:rsidRDefault="00D70575" w:rsidP="006A0BB7">
      <w:pPr>
        <w:pStyle w:val="PARAGRAPH"/>
        <w:rPr>
          <w:ins w:id="108" w:author="Winkel, Ludwig" w:date="2017-01-17T21:42:00Z"/>
          <w:lang w:val="en-US"/>
        </w:rPr>
      </w:pPr>
      <w:ins w:id="109" w:author="Winkel, Ludwig" w:date="2017-01-17T21:42:00Z">
        <w:r>
          <w:rPr>
            <w:lang w:val="en-US"/>
          </w:rPr>
          <w:t>And they identified:</w:t>
        </w:r>
      </w:ins>
    </w:p>
    <w:p w14:paraId="760A82B2" w14:textId="77777777" w:rsidR="00D70575" w:rsidRDefault="00D70575" w:rsidP="00D70575">
      <w:pPr>
        <w:pStyle w:val="PARAGRAPH"/>
        <w:ind w:left="720"/>
        <w:rPr>
          <w:ins w:id="110" w:author="Winkel, Ludwig" w:date="2017-01-17T21:42:00Z"/>
          <w:lang w:val="en-US"/>
        </w:rPr>
      </w:pPr>
      <w:ins w:id="111" w:author="Winkel, Ludwig" w:date="2017-01-17T21:42:00Z">
        <w:r>
          <w:rPr>
            <w:lang w:val="en-US"/>
          </w:rPr>
          <w:t>“</w:t>
        </w:r>
        <w:r w:rsidRPr="00D70575">
          <w:rPr>
            <w:i/>
            <w:lang w:val="en-US"/>
          </w:rPr>
          <w:t xml:space="preserve">In a functional and organization structure for communication and related applications, two common disciplines often emerge – Information Technology (IT) and Operational Technology (OT). IT/OT Convergence has been identified as an important trend. This trend has both cultural and technical implications to explore. This clause </w:t>
        </w:r>
        <w:r w:rsidR="000E6A01" w:rsidRPr="000E6A01">
          <w:rPr>
            <w:lang w:val="en-US"/>
          </w:rPr>
          <w:t>(Editor Note: 2.2 in the SG9 report)</w:t>
        </w:r>
        <w:r w:rsidR="000E6A01">
          <w:rPr>
            <w:i/>
            <w:lang w:val="en-US"/>
          </w:rPr>
          <w:t xml:space="preserve"> </w:t>
        </w:r>
        <w:r w:rsidRPr="00D70575">
          <w:rPr>
            <w:i/>
            <w:lang w:val="en-US"/>
          </w:rPr>
          <w:t>will describe IT and OT in more detail, and then define the impact of the convergence trend on communication technologies and standards.</w:t>
        </w:r>
        <w:r>
          <w:rPr>
            <w:lang w:val="en-US"/>
          </w:rPr>
          <w:t>”</w:t>
        </w:r>
      </w:ins>
    </w:p>
    <w:p w14:paraId="0C44ED50" w14:textId="77777777" w:rsidR="006A0BB7" w:rsidRDefault="00D70575" w:rsidP="006A0BB7">
      <w:pPr>
        <w:pStyle w:val="PARAGRAPH"/>
        <w:rPr>
          <w:ins w:id="112" w:author="Winkel, Ludwig" w:date="2017-01-17T21:42:00Z"/>
          <w:lang w:val="en-US"/>
        </w:rPr>
      </w:pPr>
      <w:ins w:id="113" w:author="Winkel, Ludwig" w:date="2017-01-17T21:42:00Z">
        <w:r>
          <w:rPr>
            <w:lang w:val="en-US"/>
          </w:rPr>
          <w:t>IEC SG9 recommends the following to the IEC SMB</w:t>
        </w:r>
        <w:r w:rsidR="00250601">
          <w:rPr>
            <w:lang w:val="en-US"/>
          </w:rPr>
          <w:t xml:space="preserve"> with relevance to IEEE 802</w:t>
        </w:r>
        <w:r>
          <w:rPr>
            <w:lang w:val="en-US"/>
          </w:rPr>
          <w:t>:</w:t>
        </w:r>
      </w:ins>
    </w:p>
    <w:p w14:paraId="4B50D946" w14:textId="77777777" w:rsidR="00D70575" w:rsidRPr="00D70575" w:rsidRDefault="00D70575" w:rsidP="00D70575">
      <w:pPr>
        <w:pStyle w:val="Default"/>
        <w:ind w:left="720"/>
        <w:jc w:val="both"/>
        <w:rPr>
          <w:ins w:id="114" w:author="Winkel, Ludwig" w:date="2017-01-17T21:42:00Z"/>
          <w:i/>
          <w:sz w:val="22"/>
          <w:szCs w:val="22"/>
          <w:lang w:val="en-US"/>
        </w:rPr>
      </w:pPr>
      <w:ins w:id="115" w:author="Winkel, Ludwig" w:date="2017-01-17T21:42:00Z">
        <w:r>
          <w:rPr>
            <w:sz w:val="22"/>
            <w:szCs w:val="22"/>
            <w:lang w:val="en-US"/>
          </w:rPr>
          <w:t>“</w:t>
        </w:r>
        <w:r w:rsidRPr="00D70575">
          <w:rPr>
            <w:i/>
            <w:sz w:val="22"/>
            <w:szCs w:val="22"/>
            <w:lang w:val="en-US"/>
          </w:rPr>
          <w:t xml:space="preserve">SG 9 identified networking and application level interoperability as well as communication security and privacy as two critical topics and enablers for making the </w:t>
        </w:r>
        <w:proofErr w:type="spellStart"/>
        <w:r w:rsidRPr="00D70575">
          <w:rPr>
            <w:i/>
            <w:sz w:val="22"/>
            <w:szCs w:val="22"/>
            <w:lang w:val="en-US"/>
          </w:rPr>
          <w:t>IoT</w:t>
        </w:r>
        <w:proofErr w:type="spellEnd"/>
        <w:r w:rsidRPr="00D70575">
          <w:rPr>
            <w:i/>
            <w:sz w:val="22"/>
            <w:szCs w:val="22"/>
            <w:lang w:val="en-US"/>
          </w:rPr>
          <w:t xml:space="preserve"> a reality. </w:t>
        </w:r>
      </w:ins>
    </w:p>
    <w:p w14:paraId="77AC29A5" w14:textId="77777777" w:rsidR="00D70575" w:rsidRPr="00D70575" w:rsidRDefault="00D70575" w:rsidP="00DC6E24">
      <w:pPr>
        <w:pStyle w:val="Default"/>
        <w:numPr>
          <w:ilvl w:val="0"/>
          <w:numId w:val="22"/>
        </w:numPr>
        <w:jc w:val="both"/>
        <w:rPr>
          <w:ins w:id="116" w:author="Winkel, Ludwig" w:date="2017-01-17T21:42:00Z"/>
          <w:i/>
          <w:sz w:val="22"/>
          <w:szCs w:val="22"/>
          <w:lang w:val="en-US"/>
        </w:rPr>
      </w:pPr>
      <w:ins w:id="117" w:author="Winkel, Ludwig" w:date="2017-01-17T21:42:00Z">
        <w:r w:rsidRPr="00D70575">
          <w:rPr>
            <w:i/>
            <w:sz w:val="22"/>
            <w:szCs w:val="22"/>
            <w:lang w:val="en-US"/>
          </w:rPr>
          <w:t>Engage with JTC1/SC 41 (</w:t>
        </w:r>
        <w:proofErr w:type="spellStart"/>
        <w:r w:rsidRPr="00D70575">
          <w:rPr>
            <w:i/>
            <w:sz w:val="22"/>
            <w:szCs w:val="22"/>
            <w:lang w:val="en-US"/>
          </w:rPr>
          <w:t>IoT</w:t>
        </w:r>
        <w:proofErr w:type="spellEnd"/>
        <w:r w:rsidRPr="00D70575">
          <w:rPr>
            <w:i/>
            <w:sz w:val="22"/>
            <w:szCs w:val="22"/>
            <w:lang w:val="en-US"/>
          </w:rPr>
          <w:t xml:space="preserve"> and related technologies) to assess the applicability of the </w:t>
        </w:r>
        <w:proofErr w:type="spellStart"/>
        <w:r w:rsidRPr="00D70575">
          <w:rPr>
            <w:i/>
            <w:sz w:val="22"/>
            <w:szCs w:val="22"/>
            <w:lang w:val="en-US"/>
          </w:rPr>
          <w:t>IoT</w:t>
        </w:r>
        <w:proofErr w:type="spellEnd"/>
        <w:r w:rsidRPr="00D70575">
          <w:rPr>
            <w:i/>
            <w:sz w:val="22"/>
            <w:szCs w:val="22"/>
            <w:lang w:val="en-US"/>
          </w:rPr>
          <w:t xml:space="preserve"> Reference Architecture and contribute to the new work item on Interoperability. </w:t>
        </w:r>
      </w:ins>
    </w:p>
    <w:p w14:paraId="22C68944" w14:textId="77777777" w:rsidR="00D70575" w:rsidRPr="00D70575" w:rsidRDefault="00D70575" w:rsidP="00DC6E24">
      <w:pPr>
        <w:pStyle w:val="Default"/>
        <w:numPr>
          <w:ilvl w:val="0"/>
          <w:numId w:val="22"/>
        </w:numPr>
        <w:jc w:val="both"/>
        <w:rPr>
          <w:ins w:id="118" w:author="Winkel, Ludwig" w:date="2017-01-17T21:42:00Z"/>
          <w:i/>
          <w:sz w:val="22"/>
          <w:szCs w:val="22"/>
          <w:lang w:val="en-US"/>
        </w:rPr>
      </w:pPr>
      <w:ins w:id="119" w:author="Winkel, Ludwig" w:date="2017-01-17T21:42:00Z">
        <w:r w:rsidRPr="00D70575">
          <w:rPr>
            <w:i/>
            <w:sz w:val="22"/>
            <w:szCs w:val="22"/>
            <w:lang w:val="en-US"/>
          </w:rPr>
          <w:t xml:space="preserve">Engage with JTC 1/SC 27 (IT security techniques) and ACSEC to discuss and evaluate the following requirements: </w:t>
        </w:r>
      </w:ins>
    </w:p>
    <w:p w14:paraId="358CC5F4" w14:textId="77777777" w:rsidR="00D70575" w:rsidRPr="00D70575" w:rsidRDefault="00D70575" w:rsidP="00D70575">
      <w:pPr>
        <w:pStyle w:val="Default"/>
        <w:ind w:left="993"/>
        <w:jc w:val="both"/>
        <w:rPr>
          <w:ins w:id="120" w:author="Winkel, Ludwig" w:date="2017-01-17T21:42:00Z"/>
          <w:sz w:val="22"/>
          <w:szCs w:val="22"/>
          <w:lang w:val="en-US"/>
        </w:rPr>
      </w:pPr>
      <w:proofErr w:type="gramStart"/>
      <w:ins w:id="121" w:author="Winkel, Ludwig" w:date="2017-01-17T21:42:00Z">
        <w:r w:rsidRPr="00D70575">
          <w:rPr>
            <w:rFonts w:ascii="Courier New" w:hAnsi="Courier New" w:cs="Courier New"/>
            <w:i/>
            <w:sz w:val="22"/>
            <w:szCs w:val="22"/>
            <w:lang w:val="en-US"/>
          </w:rPr>
          <w:t>o</w:t>
        </w:r>
        <w:proofErr w:type="gramEnd"/>
        <w:r w:rsidRPr="00D70575">
          <w:rPr>
            <w:rFonts w:ascii="Courier New" w:hAnsi="Courier New" w:cs="Courier New"/>
            <w:i/>
            <w:sz w:val="22"/>
            <w:szCs w:val="22"/>
            <w:lang w:val="en-US"/>
          </w:rPr>
          <w:t xml:space="preserve"> </w:t>
        </w:r>
        <w:r w:rsidRPr="00D70575">
          <w:rPr>
            <w:i/>
            <w:sz w:val="22"/>
            <w:szCs w:val="22"/>
            <w:lang w:val="en-US"/>
          </w:rPr>
          <w:t>Communication security and privacy …</w:t>
        </w:r>
        <w:r>
          <w:rPr>
            <w:sz w:val="22"/>
            <w:szCs w:val="22"/>
            <w:lang w:val="en-US"/>
          </w:rPr>
          <w:t xml:space="preserve"> </w:t>
        </w:r>
      </w:ins>
    </w:p>
    <w:p w14:paraId="7492E9B8" w14:textId="77777777" w:rsidR="00250601" w:rsidRPr="00250601" w:rsidRDefault="00250601" w:rsidP="00250601">
      <w:pPr>
        <w:autoSpaceDE w:val="0"/>
        <w:autoSpaceDN w:val="0"/>
        <w:adjustRightInd w:val="0"/>
        <w:rPr>
          <w:ins w:id="122" w:author="Winkel, Ludwig" w:date="2017-01-17T21:42:00Z"/>
          <w:rFonts w:ascii="Wingdings" w:eastAsiaTheme="minorHAnsi" w:hAnsi="Wingdings" w:cstheme="minorBidi"/>
          <w:spacing w:val="0"/>
          <w:sz w:val="24"/>
          <w:szCs w:val="24"/>
          <w:lang w:val="en-US" w:eastAsia="en-US"/>
        </w:rPr>
      </w:pPr>
    </w:p>
    <w:p w14:paraId="431D2E01" w14:textId="77777777" w:rsidR="00250601" w:rsidRPr="00250601" w:rsidRDefault="00250601" w:rsidP="00250601">
      <w:pPr>
        <w:autoSpaceDE w:val="0"/>
        <w:autoSpaceDN w:val="0"/>
        <w:adjustRightInd w:val="0"/>
        <w:ind w:left="1134" w:hanging="414"/>
        <w:rPr>
          <w:ins w:id="123" w:author="Winkel, Ludwig" w:date="2017-01-17T21:42:00Z"/>
          <w:rFonts w:eastAsiaTheme="minorHAnsi"/>
          <w:i/>
          <w:color w:val="000000"/>
          <w:spacing w:val="0"/>
          <w:sz w:val="22"/>
          <w:szCs w:val="22"/>
          <w:lang w:val="en-US" w:eastAsia="en-US"/>
        </w:rPr>
      </w:pPr>
      <w:ins w:id="124" w:author="Winkel, Ludwig" w:date="2017-01-17T21:42:00Z">
        <w:r w:rsidRPr="00250601">
          <w:rPr>
            <w:rFonts w:ascii="Wingdings" w:eastAsiaTheme="minorHAnsi" w:hAnsi="Wingdings" w:cs="Wingdings"/>
            <w:i/>
            <w:color w:val="000000"/>
            <w:spacing w:val="0"/>
            <w:sz w:val="22"/>
            <w:szCs w:val="22"/>
            <w:lang w:val="de-DE" w:eastAsia="en-US"/>
          </w:rPr>
          <w:t></w:t>
        </w:r>
        <w:r w:rsidRPr="00250601">
          <w:rPr>
            <w:rFonts w:ascii="Wingdings" w:eastAsiaTheme="minorHAnsi" w:hAnsi="Wingdings" w:cs="Wingdings"/>
            <w:i/>
            <w:color w:val="000000"/>
            <w:spacing w:val="0"/>
            <w:sz w:val="22"/>
            <w:szCs w:val="22"/>
            <w:lang w:val="de-DE" w:eastAsia="en-US"/>
          </w:rPr>
          <w:t></w:t>
        </w:r>
        <w:r w:rsidRPr="00250601">
          <w:rPr>
            <w:rFonts w:eastAsiaTheme="minorHAnsi"/>
            <w:i/>
            <w:color w:val="000000"/>
            <w:spacing w:val="0"/>
            <w:sz w:val="22"/>
            <w:szCs w:val="22"/>
            <w:lang w:val="en-US" w:eastAsia="en-US"/>
          </w:rPr>
          <w:t xml:space="preserve">Identify all IEC domains where time sensitive information is exchanged between devices and/or applications. Applicability of TSN in their standards should be assessed (e.g. TC 9, TC 57, TC 65, </w:t>
        </w:r>
        <w:proofErr w:type="gramStart"/>
        <w:r w:rsidRPr="00250601">
          <w:rPr>
            <w:rFonts w:eastAsiaTheme="minorHAnsi"/>
            <w:i/>
            <w:color w:val="000000"/>
            <w:spacing w:val="0"/>
            <w:sz w:val="22"/>
            <w:szCs w:val="22"/>
            <w:lang w:val="en-US" w:eastAsia="en-US"/>
          </w:rPr>
          <w:t>TC</w:t>
        </w:r>
        <w:proofErr w:type="gramEnd"/>
        <w:r w:rsidRPr="00250601">
          <w:rPr>
            <w:rFonts w:eastAsiaTheme="minorHAnsi"/>
            <w:i/>
            <w:color w:val="000000"/>
            <w:spacing w:val="0"/>
            <w:sz w:val="22"/>
            <w:szCs w:val="22"/>
            <w:lang w:val="en-US" w:eastAsia="en-US"/>
          </w:rPr>
          <w:t xml:space="preserve"> 100). </w:t>
        </w:r>
      </w:ins>
    </w:p>
    <w:p w14:paraId="517AC76F" w14:textId="77777777" w:rsidR="00250601" w:rsidRPr="00250601" w:rsidRDefault="00250601" w:rsidP="00250601">
      <w:pPr>
        <w:autoSpaceDE w:val="0"/>
        <w:autoSpaceDN w:val="0"/>
        <w:adjustRightInd w:val="0"/>
        <w:ind w:left="1134" w:hanging="414"/>
        <w:rPr>
          <w:ins w:id="125" w:author="Winkel, Ludwig" w:date="2017-01-17T21:42:00Z"/>
          <w:rFonts w:eastAsiaTheme="minorHAnsi"/>
          <w:i/>
          <w:color w:val="000000"/>
          <w:spacing w:val="0"/>
          <w:sz w:val="22"/>
          <w:szCs w:val="22"/>
          <w:lang w:val="en-US" w:eastAsia="en-US"/>
        </w:rPr>
      </w:pPr>
      <w:ins w:id="126" w:author="Winkel, Ludwig" w:date="2017-01-17T21:42:00Z">
        <w:r w:rsidRPr="00250601">
          <w:rPr>
            <w:rFonts w:ascii="Wingdings" w:eastAsiaTheme="minorHAnsi" w:hAnsi="Wingdings" w:cs="Wingdings"/>
            <w:i/>
            <w:color w:val="000000"/>
            <w:spacing w:val="0"/>
            <w:sz w:val="22"/>
            <w:szCs w:val="22"/>
            <w:lang w:val="de-DE" w:eastAsia="en-US"/>
          </w:rPr>
          <w:t></w:t>
        </w:r>
        <w:r w:rsidRPr="00250601">
          <w:rPr>
            <w:rFonts w:ascii="Wingdings" w:eastAsiaTheme="minorHAnsi" w:hAnsi="Wingdings" w:cs="Wingdings"/>
            <w:i/>
            <w:color w:val="000000"/>
            <w:spacing w:val="0"/>
            <w:sz w:val="22"/>
            <w:szCs w:val="22"/>
            <w:lang w:val="de-DE" w:eastAsia="en-US"/>
          </w:rPr>
          <w:t></w:t>
        </w:r>
        <w:r w:rsidRPr="00250601">
          <w:rPr>
            <w:rFonts w:eastAsiaTheme="minorHAnsi"/>
            <w:i/>
            <w:color w:val="000000"/>
            <w:spacing w:val="0"/>
            <w:sz w:val="22"/>
            <w:szCs w:val="22"/>
            <w:lang w:val="en-US" w:eastAsia="en-US"/>
          </w:rPr>
          <w:t xml:space="preserve">Identify committees and produce practical guidelines for the adoption of Deterministic Networking standards. </w:t>
        </w:r>
      </w:ins>
    </w:p>
    <w:p w14:paraId="6E41DCD1" w14:textId="77777777" w:rsidR="00250601" w:rsidRPr="009A0A50" w:rsidRDefault="00250601" w:rsidP="00250601">
      <w:pPr>
        <w:autoSpaceDE w:val="0"/>
        <w:autoSpaceDN w:val="0"/>
        <w:adjustRightInd w:val="0"/>
        <w:ind w:left="1134" w:hanging="414"/>
        <w:rPr>
          <w:ins w:id="127" w:author="Winkel, Ludwig" w:date="2017-01-17T21:42:00Z"/>
          <w:rFonts w:eastAsiaTheme="minorHAnsi"/>
          <w:i/>
          <w:color w:val="000000"/>
          <w:spacing w:val="0"/>
          <w:sz w:val="22"/>
          <w:szCs w:val="22"/>
          <w:lang w:val="en-US" w:eastAsia="en-US"/>
        </w:rPr>
      </w:pPr>
      <w:ins w:id="128" w:author="Winkel, Ludwig" w:date="2017-01-17T21:42:00Z">
        <w:r w:rsidRPr="00250601">
          <w:rPr>
            <w:rFonts w:ascii="Wingdings" w:eastAsiaTheme="minorHAnsi" w:hAnsi="Wingdings" w:cs="Wingdings"/>
            <w:i/>
            <w:color w:val="000000"/>
            <w:spacing w:val="0"/>
            <w:sz w:val="22"/>
            <w:szCs w:val="22"/>
            <w:lang w:val="de-DE" w:eastAsia="en-US"/>
          </w:rPr>
          <w:t></w:t>
        </w:r>
        <w:r w:rsidRPr="00250601">
          <w:rPr>
            <w:rFonts w:ascii="Wingdings" w:eastAsiaTheme="minorHAnsi" w:hAnsi="Wingdings" w:cs="Wingdings"/>
            <w:i/>
            <w:color w:val="000000"/>
            <w:spacing w:val="0"/>
            <w:sz w:val="22"/>
            <w:szCs w:val="22"/>
            <w:lang w:val="de-DE" w:eastAsia="en-US"/>
          </w:rPr>
          <w:t></w:t>
        </w:r>
        <w:r w:rsidRPr="00250601">
          <w:rPr>
            <w:rFonts w:eastAsiaTheme="minorHAnsi"/>
            <w:i/>
            <w:color w:val="000000"/>
            <w:spacing w:val="0"/>
            <w:sz w:val="22"/>
            <w:szCs w:val="22"/>
            <w:lang w:val="en-US" w:eastAsia="en-US"/>
          </w:rPr>
          <w:t xml:space="preserve">Consider endorsing existing Deterministic Networking technologies developed by other organizations and recommend standards based on them. </w:t>
        </w:r>
        <w:r w:rsidRPr="009A0A50">
          <w:rPr>
            <w:rFonts w:eastAsiaTheme="minorHAnsi"/>
            <w:i/>
            <w:color w:val="000000"/>
            <w:spacing w:val="0"/>
            <w:sz w:val="22"/>
            <w:szCs w:val="22"/>
            <w:lang w:val="en-US" w:eastAsia="en-US"/>
          </w:rPr>
          <w:t xml:space="preserve">Consider establishing liaisons with these organizations. </w:t>
        </w:r>
      </w:ins>
    </w:p>
    <w:p w14:paraId="6FC1228D" w14:textId="77777777" w:rsidR="00250601" w:rsidRPr="009A0A50" w:rsidRDefault="00250601" w:rsidP="00250601">
      <w:pPr>
        <w:autoSpaceDE w:val="0"/>
        <w:autoSpaceDN w:val="0"/>
        <w:adjustRightInd w:val="0"/>
        <w:rPr>
          <w:ins w:id="129" w:author="Winkel, Ludwig" w:date="2017-01-17T21:42:00Z"/>
          <w:rFonts w:ascii="Wingdings" w:eastAsiaTheme="minorHAnsi" w:hAnsi="Wingdings" w:cstheme="minorBidi"/>
          <w:spacing w:val="0"/>
          <w:sz w:val="24"/>
          <w:szCs w:val="24"/>
          <w:lang w:val="en-US" w:eastAsia="en-US"/>
        </w:rPr>
      </w:pPr>
    </w:p>
    <w:p w14:paraId="5F577953" w14:textId="77777777" w:rsidR="00250601" w:rsidRPr="00250601" w:rsidRDefault="00250601" w:rsidP="00250601">
      <w:pPr>
        <w:autoSpaceDE w:val="0"/>
        <w:autoSpaceDN w:val="0"/>
        <w:adjustRightInd w:val="0"/>
        <w:ind w:left="1134" w:hanging="414"/>
        <w:rPr>
          <w:ins w:id="130" w:author="Winkel, Ludwig" w:date="2017-01-17T21:42:00Z"/>
          <w:rFonts w:eastAsiaTheme="minorHAnsi"/>
          <w:i/>
          <w:color w:val="000000"/>
          <w:spacing w:val="0"/>
          <w:sz w:val="22"/>
          <w:szCs w:val="22"/>
          <w:lang w:val="en-US" w:eastAsia="en-US"/>
        </w:rPr>
      </w:pPr>
      <w:ins w:id="131" w:author="Winkel, Ludwig" w:date="2017-01-17T21:42:00Z">
        <w:r w:rsidRPr="00250601">
          <w:rPr>
            <w:rFonts w:ascii="Wingdings" w:eastAsiaTheme="minorHAnsi" w:hAnsi="Wingdings" w:cs="Wingdings"/>
            <w:i/>
            <w:color w:val="000000"/>
            <w:spacing w:val="0"/>
            <w:sz w:val="22"/>
            <w:szCs w:val="22"/>
            <w:lang w:val="de-DE" w:eastAsia="en-US"/>
          </w:rPr>
          <w:t></w:t>
        </w:r>
        <w:r w:rsidRPr="00250601">
          <w:rPr>
            <w:rFonts w:ascii="Wingdings" w:eastAsiaTheme="minorHAnsi" w:hAnsi="Wingdings" w:cs="Wingdings"/>
            <w:i/>
            <w:color w:val="000000"/>
            <w:spacing w:val="0"/>
            <w:sz w:val="22"/>
            <w:szCs w:val="22"/>
            <w:lang w:val="de-DE" w:eastAsia="en-US"/>
          </w:rPr>
          <w:t></w:t>
        </w:r>
        <w:r w:rsidRPr="00250601">
          <w:rPr>
            <w:rFonts w:eastAsiaTheme="minorHAnsi"/>
            <w:i/>
            <w:color w:val="000000"/>
            <w:spacing w:val="0"/>
            <w:sz w:val="22"/>
            <w:szCs w:val="22"/>
            <w:lang w:val="en-US" w:eastAsia="en-US"/>
          </w:rPr>
          <w:t xml:space="preserve">Identify all IEC domains where LP-WAN technologies are either already considered or could fit existing requirements. </w:t>
        </w:r>
      </w:ins>
    </w:p>
    <w:p w14:paraId="39D659F7" w14:textId="77777777" w:rsidR="00250601" w:rsidRPr="00250601" w:rsidRDefault="00250601" w:rsidP="00250601">
      <w:pPr>
        <w:autoSpaceDE w:val="0"/>
        <w:autoSpaceDN w:val="0"/>
        <w:adjustRightInd w:val="0"/>
        <w:ind w:left="1134" w:hanging="414"/>
        <w:rPr>
          <w:ins w:id="132" w:author="Winkel, Ludwig" w:date="2017-01-17T21:42:00Z"/>
          <w:rFonts w:eastAsiaTheme="minorHAnsi"/>
          <w:i/>
          <w:color w:val="000000"/>
          <w:spacing w:val="0"/>
          <w:sz w:val="22"/>
          <w:szCs w:val="22"/>
          <w:lang w:val="en-US" w:eastAsia="en-US"/>
        </w:rPr>
      </w:pPr>
      <w:ins w:id="133" w:author="Winkel, Ludwig" w:date="2017-01-17T21:42:00Z">
        <w:r w:rsidRPr="00250601">
          <w:rPr>
            <w:rFonts w:ascii="Wingdings" w:eastAsiaTheme="minorHAnsi" w:hAnsi="Wingdings" w:cs="Wingdings"/>
            <w:i/>
            <w:color w:val="000000"/>
            <w:spacing w:val="0"/>
            <w:sz w:val="22"/>
            <w:szCs w:val="22"/>
            <w:lang w:val="de-DE" w:eastAsia="en-US"/>
          </w:rPr>
          <w:t></w:t>
        </w:r>
        <w:r w:rsidRPr="00250601">
          <w:rPr>
            <w:rFonts w:ascii="Wingdings" w:eastAsiaTheme="minorHAnsi" w:hAnsi="Wingdings" w:cs="Wingdings"/>
            <w:i/>
            <w:color w:val="000000"/>
            <w:spacing w:val="0"/>
            <w:sz w:val="22"/>
            <w:szCs w:val="22"/>
            <w:lang w:val="de-DE" w:eastAsia="en-US"/>
          </w:rPr>
          <w:t></w:t>
        </w:r>
        <w:r w:rsidRPr="00250601">
          <w:rPr>
            <w:rFonts w:eastAsiaTheme="minorHAnsi"/>
            <w:i/>
            <w:color w:val="000000"/>
            <w:spacing w:val="0"/>
            <w:sz w:val="22"/>
            <w:szCs w:val="22"/>
            <w:lang w:val="en-US" w:eastAsia="en-US"/>
          </w:rPr>
          <w:t xml:space="preserve">Develop technical guidelines, technical reports, white papers, webinars or any other training material to raise awareness among the concerned committees. </w:t>
        </w:r>
      </w:ins>
    </w:p>
    <w:p w14:paraId="6F463963" w14:textId="77777777" w:rsidR="00250601" w:rsidRPr="00250601" w:rsidRDefault="00250601" w:rsidP="00250601">
      <w:pPr>
        <w:autoSpaceDE w:val="0"/>
        <w:autoSpaceDN w:val="0"/>
        <w:adjustRightInd w:val="0"/>
        <w:ind w:left="1134" w:hanging="414"/>
        <w:rPr>
          <w:ins w:id="134" w:author="Winkel, Ludwig" w:date="2017-01-17T21:42:00Z"/>
          <w:rFonts w:eastAsiaTheme="minorHAnsi"/>
          <w:i/>
          <w:color w:val="000000"/>
          <w:spacing w:val="0"/>
          <w:sz w:val="22"/>
          <w:szCs w:val="22"/>
          <w:lang w:val="en-US" w:eastAsia="en-US"/>
        </w:rPr>
      </w:pPr>
      <w:ins w:id="135" w:author="Winkel, Ludwig" w:date="2017-01-17T21:42:00Z">
        <w:r w:rsidRPr="00250601">
          <w:rPr>
            <w:rFonts w:ascii="Wingdings" w:eastAsiaTheme="minorHAnsi" w:hAnsi="Wingdings" w:cs="Wingdings"/>
            <w:i/>
            <w:color w:val="000000"/>
            <w:spacing w:val="0"/>
            <w:sz w:val="22"/>
            <w:szCs w:val="22"/>
            <w:lang w:val="de-DE" w:eastAsia="en-US"/>
          </w:rPr>
          <w:t></w:t>
        </w:r>
        <w:r w:rsidRPr="00250601">
          <w:rPr>
            <w:rFonts w:ascii="Wingdings" w:eastAsiaTheme="minorHAnsi" w:hAnsi="Wingdings" w:cs="Wingdings"/>
            <w:i/>
            <w:color w:val="000000"/>
            <w:spacing w:val="0"/>
            <w:sz w:val="22"/>
            <w:szCs w:val="22"/>
            <w:lang w:val="de-DE" w:eastAsia="en-US"/>
          </w:rPr>
          <w:t></w:t>
        </w:r>
        <w:r w:rsidRPr="00250601">
          <w:rPr>
            <w:rFonts w:eastAsiaTheme="minorHAnsi"/>
            <w:i/>
            <w:color w:val="000000"/>
            <w:spacing w:val="0"/>
            <w:sz w:val="22"/>
            <w:szCs w:val="22"/>
            <w:lang w:val="en-US" w:eastAsia="en-US"/>
          </w:rPr>
          <w:t xml:space="preserve">Consider establishing liaisons with external organizations working on standardizing LP-WAN technologies. </w:t>
        </w:r>
      </w:ins>
    </w:p>
    <w:p w14:paraId="741470F0" w14:textId="77777777" w:rsidR="00F4096A" w:rsidRPr="00F4096A" w:rsidRDefault="00F4096A" w:rsidP="00F4096A">
      <w:pPr>
        <w:autoSpaceDE w:val="0"/>
        <w:autoSpaceDN w:val="0"/>
        <w:adjustRightInd w:val="0"/>
        <w:rPr>
          <w:ins w:id="136" w:author="Winkel, Ludwig" w:date="2017-01-17T21:42:00Z"/>
          <w:rFonts w:ascii="Wingdings" w:eastAsiaTheme="minorHAnsi" w:hAnsi="Wingdings" w:cstheme="minorBidi"/>
          <w:spacing w:val="0"/>
          <w:sz w:val="24"/>
          <w:szCs w:val="24"/>
          <w:lang w:val="en-US" w:eastAsia="en-US"/>
        </w:rPr>
      </w:pPr>
    </w:p>
    <w:p w14:paraId="4F3DAFA2" w14:textId="77777777" w:rsidR="00F4096A" w:rsidRPr="00F4096A" w:rsidRDefault="00F4096A" w:rsidP="00F4096A">
      <w:pPr>
        <w:autoSpaceDE w:val="0"/>
        <w:autoSpaceDN w:val="0"/>
        <w:adjustRightInd w:val="0"/>
        <w:ind w:left="1134" w:hanging="426"/>
        <w:rPr>
          <w:ins w:id="137" w:author="Winkel, Ludwig" w:date="2017-01-17T21:42:00Z"/>
          <w:rFonts w:eastAsiaTheme="minorHAnsi"/>
          <w:color w:val="000000"/>
          <w:spacing w:val="0"/>
          <w:sz w:val="22"/>
          <w:szCs w:val="22"/>
          <w:lang w:val="en-US" w:eastAsia="en-US"/>
        </w:rPr>
      </w:pPr>
      <w:ins w:id="138" w:author="Winkel, Ludwig" w:date="2017-01-17T21:42:00Z">
        <w:r w:rsidRPr="00F4096A">
          <w:rPr>
            <w:rFonts w:ascii="Wingdings" w:eastAsiaTheme="minorHAnsi" w:hAnsi="Wingdings" w:cs="Wingdings"/>
            <w:color w:val="000000"/>
            <w:spacing w:val="0"/>
            <w:sz w:val="22"/>
            <w:szCs w:val="22"/>
            <w:lang w:val="de-DE" w:eastAsia="en-US"/>
          </w:rPr>
          <w:t></w:t>
        </w:r>
        <w:r w:rsidRPr="00F4096A">
          <w:rPr>
            <w:rFonts w:ascii="Wingdings" w:eastAsiaTheme="minorHAnsi" w:hAnsi="Wingdings" w:cs="Wingdings"/>
            <w:color w:val="000000"/>
            <w:spacing w:val="0"/>
            <w:sz w:val="22"/>
            <w:szCs w:val="22"/>
            <w:lang w:val="de-DE" w:eastAsia="en-US"/>
          </w:rPr>
          <w:t></w:t>
        </w:r>
        <w:r w:rsidRPr="00F4096A">
          <w:rPr>
            <w:rFonts w:eastAsiaTheme="minorHAnsi"/>
            <w:color w:val="000000"/>
            <w:spacing w:val="0"/>
            <w:sz w:val="22"/>
            <w:szCs w:val="22"/>
            <w:lang w:val="en-US" w:eastAsia="en-US"/>
          </w:rPr>
          <w:t xml:space="preserve">Investigate relevant approaches to implementing prioritized use of non-licensed exempt frequency spectrum. In particular: </w:t>
        </w:r>
      </w:ins>
    </w:p>
    <w:p w14:paraId="0C87AADA" w14:textId="77777777" w:rsidR="00F4096A" w:rsidRPr="00F4096A" w:rsidRDefault="00F4096A" w:rsidP="00F4096A">
      <w:pPr>
        <w:autoSpaceDE w:val="0"/>
        <w:autoSpaceDN w:val="0"/>
        <w:adjustRightInd w:val="0"/>
        <w:ind w:left="1418" w:hanging="426"/>
        <w:rPr>
          <w:ins w:id="139" w:author="Winkel, Ludwig" w:date="2017-01-17T21:42:00Z"/>
          <w:rFonts w:eastAsiaTheme="minorHAnsi"/>
          <w:color w:val="000000"/>
          <w:spacing w:val="0"/>
          <w:sz w:val="22"/>
          <w:szCs w:val="22"/>
          <w:lang w:val="en-US" w:eastAsia="en-US"/>
        </w:rPr>
      </w:pPr>
      <w:proofErr w:type="gramStart"/>
      <w:ins w:id="140" w:author="Winkel, Ludwig" w:date="2017-01-17T21:42:00Z">
        <w:r w:rsidRPr="00F4096A">
          <w:rPr>
            <w:rFonts w:ascii="Courier New" w:eastAsiaTheme="minorHAnsi" w:hAnsi="Courier New" w:cs="Courier New"/>
            <w:color w:val="000000"/>
            <w:spacing w:val="0"/>
            <w:sz w:val="22"/>
            <w:szCs w:val="22"/>
            <w:lang w:val="en-US" w:eastAsia="en-US"/>
          </w:rPr>
          <w:t>o</w:t>
        </w:r>
        <w:proofErr w:type="gramEnd"/>
        <w:r w:rsidRPr="00F4096A">
          <w:rPr>
            <w:rFonts w:ascii="Courier New" w:eastAsiaTheme="minorHAnsi" w:hAnsi="Courier New" w:cs="Courier New"/>
            <w:color w:val="000000"/>
            <w:spacing w:val="0"/>
            <w:sz w:val="22"/>
            <w:szCs w:val="22"/>
            <w:lang w:val="en-US" w:eastAsia="en-US"/>
          </w:rPr>
          <w:t xml:space="preserve"> </w:t>
        </w:r>
        <w:r w:rsidRPr="00F4096A">
          <w:rPr>
            <w:rFonts w:eastAsiaTheme="minorHAnsi"/>
            <w:color w:val="000000"/>
            <w:spacing w:val="0"/>
            <w:sz w:val="22"/>
            <w:szCs w:val="22"/>
            <w:lang w:val="en-US" w:eastAsia="en-US"/>
          </w:rPr>
          <w:t xml:space="preserve">Specify parameters that characterize the medium utilization of wireless applications. </w:t>
        </w:r>
      </w:ins>
    </w:p>
    <w:p w14:paraId="4BB22E3C" w14:textId="77777777" w:rsidR="00F4096A" w:rsidRPr="00F4096A" w:rsidRDefault="00F4096A" w:rsidP="00F4096A">
      <w:pPr>
        <w:autoSpaceDE w:val="0"/>
        <w:autoSpaceDN w:val="0"/>
        <w:adjustRightInd w:val="0"/>
        <w:ind w:left="1418" w:hanging="426"/>
        <w:rPr>
          <w:ins w:id="141" w:author="Winkel, Ludwig" w:date="2017-01-17T21:42:00Z"/>
          <w:rFonts w:eastAsiaTheme="minorHAnsi"/>
          <w:color w:val="000000"/>
          <w:spacing w:val="0"/>
          <w:sz w:val="22"/>
          <w:szCs w:val="22"/>
          <w:lang w:val="en-US" w:eastAsia="en-US"/>
        </w:rPr>
      </w:pPr>
      <w:proofErr w:type="gramStart"/>
      <w:ins w:id="142" w:author="Winkel, Ludwig" w:date="2017-01-17T21:42:00Z">
        <w:r w:rsidRPr="00F4096A">
          <w:rPr>
            <w:rFonts w:ascii="Courier New" w:eastAsiaTheme="minorHAnsi" w:hAnsi="Courier New" w:cs="Courier New"/>
            <w:color w:val="000000"/>
            <w:spacing w:val="0"/>
            <w:sz w:val="22"/>
            <w:szCs w:val="22"/>
            <w:lang w:val="en-US" w:eastAsia="en-US"/>
          </w:rPr>
          <w:t>o</w:t>
        </w:r>
        <w:proofErr w:type="gramEnd"/>
        <w:r w:rsidRPr="00F4096A">
          <w:rPr>
            <w:rFonts w:ascii="Courier New" w:eastAsiaTheme="minorHAnsi" w:hAnsi="Courier New" w:cs="Courier New"/>
            <w:color w:val="000000"/>
            <w:spacing w:val="0"/>
            <w:sz w:val="22"/>
            <w:szCs w:val="22"/>
            <w:lang w:val="en-US" w:eastAsia="en-US"/>
          </w:rPr>
          <w:t xml:space="preserve"> </w:t>
        </w:r>
        <w:r w:rsidRPr="00F4096A">
          <w:rPr>
            <w:rFonts w:eastAsiaTheme="minorHAnsi"/>
            <w:color w:val="000000"/>
            <w:spacing w:val="0"/>
            <w:sz w:val="22"/>
            <w:szCs w:val="22"/>
            <w:lang w:val="en-US" w:eastAsia="en-US"/>
          </w:rPr>
          <w:t xml:space="preserve">Specify parameters that can be used to adapt the medium utilization of wireless communication applications. </w:t>
        </w:r>
      </w:ins>
    </w:p>
    <w:p w14:paraId="0DA480C0" w14:textId="77777777" w:rsidR="00F4096A" w:rsidRPr="00F4096A" w:rsidRDefault="00F4096A" w:rsidP="00F4096A">
      <w:pPr>
        <w:autoSpaceDE w:val="0"/>
        <w:autoSpaceDN w:val="0"/>
        <w:adjustRightInd w:val="0"/>
        <w:ind w:left="1418" w:hanging="426"/>
        <w:rPr>
          <w:ins w:id="143" w:author="Winkel, Ludwig" w:date="2017-01-17T21:42:00Z"/>
          <w:rFonts w:eastAsiaTheme="minorHAnsi"/>
          <w:color w:val="000000"/>
          <w:spacing w:val="0"/>
          <w:sz w:val="22"/>
          <w:szCs w:val="22"/>
          <w:lang w:val="en-US" w:eastAsia="en-US"/>
        </w:rPr>
      </w:pPr>
      <w:proofErr w:type="gramStart"/>
      <w:ins w:id="144" w:author="Winkel, Ludwig" w:date="2017-01-17T21:42:00Z">
        <w:r w:rsidRPr="00F4096A">
          <w:rPr>
            <w:rFonts w:ascii="Courier New" w:eastAsiaTheme="minorHAnsi" w:hAnsi="Courier New" w:cs="Courier New"/>
            <w:color w:val="000000"/>
            <w:spacing w:val="0"/>
            <w:sz w:val="22"/>
            <w:szCs w:val="22"/>
            <w:lang w:val="en-US" w:eastAsia="en-US"/>
          </w:rPr>
          <w:t>o</w:t>
        </w:r>
        <w:proofErr w:type="gramEnd"/>
        <w:r w:rsidRPr="00F4096A">
          <w:rPr>
            <w:rFonts w:ascii="Courier New" w:eastAsiaTheme="minorHAnsi" w:hAnsi="Courier New" w:cs="Courier New"/>
            <w:color w:val="000000"/>
            <w:spacing w:val="0"/>
            <w:sz w:val="22"/>
            <w:szCs w:val="22"/>
            <w:lang w:val="en-US" w:eastAsia="en-US"/>
          </w:rPr>
          <w:t xml:space="preserve"> </w:t>
        </w:r>
        <w:r w:rsidRPr="00F4096A">
          <w:rPr>
            <w:rFonts w:eastAsiaTheme="minorHAnsi"/>
            <w:color w:val="000000"/>
            <w:spacing w:val="0"/>
            <w:sz w:val="22"/>
            <w:szCs w:val="22"/>
            <w:lang w:val="en-US" w:eastAsia="en-US"/>
          </w:rPr>
          <w:t xml:space="preserve">Specify generic services for gathering information about medium utilization. </w:t>
        </w:r>
      </w:ins>
    </w:p>
    <w:p w14:paraId="7AEC0E21" w14:textId="77777777" w:rsidR="00F4096A" w:rsidRPr="00F4096A" w:rsidRDefault="00F4096A" w:rsidP="00F4096A">
      <w:pPr>
        <w:autoSpaceDE w:val="0"/>
        <w:autoSpaceDN w:val="0"/>
        <w:adjustRightInd w:val="0"/>
        <w:ind w:left="1418" w:hanging="426"/>
        <w:rPr>
          <w:ins w:id="145" w:author="Winkel, Ludwig" w:date="2017-01-17T21:42:00Z"/>
          <w:rFonts w:eastAsiaTheme="minorHAnsi"/>
          <w:color w:val="000000"/>
          <w:spacing w:val="0"/>
          <w:sz w:val="22"/>
          <w:szCs w:val="22"/>
          <w:lang w:val="en-US" w:eastAsia="en-US"/>
        </w:rPr>
      </w:pPr>
      <w:proofErr w:type="gramStart"/>
      <w:ins w:id="146" w:author="Winkel, Ludwig" w:date="2017-01-17T21:42:00Z">
        <w:r w:rsidRPr="00F4096A">
          <w:rPr>
            <w:rFonts w:ascii="Courier New" w:eastAsiaTheme="minorHAnsi" w:hAnsi="Courier New" w:cs="Courier New"/>
            <w:color w:val="000000"/>
            <w:spacing w:val="0"/>
            <w:sz w:val="22"/>
            <w:szCs w:val="22"/>
            <w:lang w:val="en-US" w:eastAsia="en-US"/>
          </w:rPr>
          <w:t>o</w:t>
        </w:r>
        <w:proofErr w:type="gramEnd"/>
        <w:r w:rsidRPr="00F4096A">
          <w:rPr>
            <w:rFonts w:ascii="Courier New" w:eastAsiaTheme="minorHAnsi" w:hAnsi="Courier New" w:cs="Courier New"/>
            <w:color w:val="000000"/>
            <w:spacing w:val="0"/>
            <w:sz w:val="22"/>
            <w:szCs w:val="22"/>
            <w:lang w:val="en-US" w:eastAsia="en-US"/>
          </w:rPr>
          <w:t xml:space="preserve"> </w:t>
        </w:r>
        <w:r w:rsidRPr="00F4096A">
          <w:rPr>
            <w:rFonts w:eastAsiaTheme="minorHAnsi"/>
            <w:color w:val="000000"/>
            <w:spacing w:val="0"/>
            <w:sz w:val="22"/>
            <w:szCs w:val="22"/>
            <w:lang w:val="en-US" w:eastAsia="en-US"/>
          </w:rPr>
          <w:t xml:space="preserve">Specify generic services for controlling medium utilization. </w:t>
        </w:r>
      </w:ins>
    </w:p>
    <w:p w14:paraId="4CE6F3A9" w14:textId="77777777" w:rsidR="00F4096A" w:rsidRPr="00F4096A" w:rsidRDefault="00F4096A" w:rsidP="00F4096A">
      <w:pPr>
        <w:autoSpaceDE w:val="0"/>
        <w:autoSpaceDN w:val="0"/>
        <w:adjustRightInd w:val="0"/>
        <w:ind w:left="1418" w:hanging="426"/>
        <w:rPr>
          <w:ins w:id="147" w:author="Winkel, Ludwig" w:date="2017-01-17T21:42:00Z"/>
          <w:rFonts w:eastAsiaTheme="minorHAnsi"/>
          <w:color w:val="000000"/>
          <w:spacing w:val="0"/>
          <w:sz w:val="22"/>
          <w:szCs w:val="22"/>
          <w:lang w:val="en-US" w:eastAsia="en-US"/>
        </w:rPr>
      </w:pPr>
      <w:proofErr w:type="gramStart"/>
      <w:ins w:id="148" w:author="Winkel, Ludwig" w:date="2017-01-17T21:42:00Z">
        <w:r w:rsidRPr="00F4096A">
          <w:rPr>
            <w:rFonts w:ascii="Courier New" w:eastAsiaTheme="minorHAnsi" w:hAnsi="Courier New" w:cs="Courier New"/>
            <w:color w:val="000000"/>
            <w:spacing w:val="0"/>
            <w:sz w:val="22"/>
            <w:szCs w:val="22"/>
            <w:lang w:val="en-US" w:eastAsia="en-US"/>
          </w:rPr>
          <w:t>o</w:t>
        </w:r>
        <w:proofErr w:type="gramEnd"/>
        <w:r w:rsidRPr="00F4096A">
          <w:rPr>
            <w:rFonts w:ascii="Courier New" w:eastAsiaTheme="minorHAnsi" w:hAnsi="Courier New" w:cs="Courier New"/>
            <w:color w:val="000000"/>
            <w:spacing w:val="0"/>
            <w:sz w:val="22"/>
            <w:szCs w:val="22"/>
            <w:lang w:val="en-US" w:eastAsia="en-US"/>
          </w:rPr>
          <w:t xml:space="preserve"> </w:t>
        </w:r>
        <w:r w:rsidRPr="00F4096A">
          <w:rPr>
            <w:rFonts w:eastAsiaTheme="minorHAnsi"/>
            <w:color w:val="000000"/>
            <w:spacing w:val="0"/>
            <w:sz w:val="22"/>
            <w:szCs w:val="22"/>
            <w:lang w:val="en-US" w:eastAsia="en-US"/>
          </w:rPr>
          <w:t xml:space="preserve">Enhance the coexistence model of IEC 62675-2 to support the development of algorithms for automated coexistence management. </w:t>
        </w:r>
      </w:ins>
    </w:p>
    <w:p w14:paraId="531E74FB" w14:textId="77777777" w:rsidR="00F4096A" w:rsidRPr="00F4096A" w:rsidRDefault="00F4096A" w:rsidP="00F4096A">
      <w:pPr>
        <w:autoSpaceDE w:val="0"/>
        <w:autoSpaceDN w:val="0"/>
        <w:adjustRightInd w:val="0"/>
        <w:ind w:left="1134" w:hanging="426"/>
        <w:rPr>
          <w:ins w:id="149" w:author="Winkel, Ludwig" w:date="2017-01-17T21:42:00Z"/>
          <w:rFonts w:eastAsiaTheme="minorHAnsi"/>
          <w:color w:val="000000"/>
          <w:spacing w:val="0"/>
          <w:sz w:val="22"/>
          <w:szCs w:val="22"/>
          <w:lang w:val="en-US" w:eastAsia="en-US"/>
        </w:rPr>
      </w:pPr>
      <w:ins w:id="150" w:author="Winkel, Ludwig" w:date="2017-01-17T21:42:00Z">
        <w:r w:rsidRPr="00F4096A">
          <w:rPr>
            <w:rFonts w:ascii="Wingdings" w:eastAsiaTheme="minorHAnsi" w:hAnsi="Wingdings" w:cs="Wingdings"/>
            <w:color w:val="000000"/>
            <w:spacing w:val="0"/>
            <w:sz w:val="22"/>
            <w:szCs w:val="22"/>
            <w:lang w:val="de-DE" w:eastAsia="en-US"/>
          </w:rPr>
          <w:t></w:t>
        </w:r>
        <w:r w:rsidRPr="00F4096A">
          <w:rPr>
            <w:rFonts w:ascii="Wingdings" w:eastAsiaTheme="minorHAnsi" w:hAnsi="Wingdings" w:cs="Wingdings"/>
            <w:color w:val="000000"/>
            <w:spacing w:val="0"/>
            <w:sz w:val="22"/>
            <w:szCs w:val="22"/>
            <w:lang w:val="de-DE" w:eastAsia="en-US"/>
          </w:rPr>
          <w:t></w:t>
        </w:r>
        <w:r w:rsidRPr="00F4096A">
          <w:rPr>
            <w:rFonts w:eastAsiaTheme="minorHAnsi"/>
            <w:color w:val="000000"/>
            <w:spacing w:val="0"/>
            <w:sz w:val="22"/>
            <w:szCs w:val="22"/>
            <w:lang w:val="en-US" w:eastAsia="en-US"/>
          </w:rPr>
          <w:t xml:space="preserve">Facilitate information exchange between TC 65/WG 17 and relevant IEC committees and external SDOs. </w:t>
        </w:r>
      </w:ins>
    </w:p>
    <w:p w14:paraId="527AB22D" w14:textId="77777777" w:rsidR="00D70575" w:rsidRDefault="00571440" w:rsidP="006A0BB7">
      <w:pPr>
        <w:pStyle w:val="PARAGRAPH"/>
        <w:rPr>
          <w:ins w:id="151" w:author="Winkel, Ludwig" w:date="2017-01-17T21:42:00Z"/>
          <w:lang w:val="en-US"/>
        </w:rPr>
      </w:pPr>
      <w:ins w:id="152" w:author="Winkel, Ludwig" w:date="2017-01-17T21:42:00Z">
        <w:r>
          <w:rPr>
            <w:lang w:val="en-US"/>
          </w:rPr>
          <w:t xml:space="preserve">The </w:t>
        </w:r>
        <w:r w:rsidR="00DC6E24">
          <w:rPr>
            <w:lang w:val="en-US"/>
          </w:rPr>
          <w:t xml:space="preserve">IEC SG9 considered the following </w:t>
        </w:r>
        <w:r w:rsidR="00DC6E24" w:rsidRPr="00DC6E24">
          <w:rPr>
            <w:lang w:val="en-US"/>
          </w:rPr>
          <w:t>emerging communication technologies</w:t>
        </w:r>
        <w:r w:rsidR="00DC6E24">
          <w:rPr>
            <w:lang w:val="en-US"/>
          </w:rPr>
          <w:t>:</w:t>
        </w:r>
      </w:ins>
    </w:p>
    <w:p w14:paraId="48123EE4" w14:textId="77777777" w:rsidR="00DC6E24" w:rsidRDefault="00DC6E24" w:rsidP="00DC6E24">
      <w:pPr>
        <w:pStyle w:val="ListDash"/>
        <w:rPr>
          <w:ins w:id="153" w:author="Winkel, Ludwig" w:date="2017-01-17T21:42:00Z"/>
          <w:lang w:val="en-US"/>
        </w:rPr>
      </w:pPr>
      <w:ins w:id="154" w:author="Winkel, Ludwig" w:date="2017-01-17T21:42:00Z">
        <w:r w:rsidRPr="00DC6E24">
          <w:rPr>
            <w:lang w:val="en-US"/>
          </w:rPr>
          <w:t>Deterministic Networking</w:t>
        </w:r>
      </w:ins>
    </w:p>
    <w:p w14:paraId="7F0382CC" w14:textId="77777777" w:rsidR="00DC6E24" w:rsidRDefault="00DC6E24" w:rsidP="00DC6E24">
      <w:pPr>
        <w:pStyle w:val="ListDash"/>
        <w:rPr>
          <w:ins w:id="155" w:author="Winkel, Ludwig" w:date="2017-01-17T21:42:00Z"/>
          <w:lang w:val="en-US"/>
        </w:rPr>
      </w:pPr>
      <w:ins w:id="156" w:author="Winkel, Ludwig" w:date="2017-01-17T21:42:00Z">
        <w:r w:rsidRPr="00DC6E24">
          <w:rPr>
            <w:lang w:val="en-US"/>
          </w:rPr>
          <w:t>Low Power Wide Area Networking (LP-WAN) and Evolution of RF Technologies</w:t>
        </w:r>
      </w:ins>
    </w:p>
    <w:p w14:paraId="44BDC15F" w14:textId="77777777" w:rsidR="00DC6E24" w:rsidRDefault="00DC6E24" w:rsidP="00DC6E24">
      <w:pPr>
        <w:pStyle w:val="ListDash"/>
        <w:rPr>
          <w:ins w:id="157" w:author="Winkel, Ludwig" w:date="2017-01-17T21:42:00Z"/>
          <w:lang w:val="en-US"/>
        </w:rPr>
      </w:pPr>
      <w:ins w:id="158" w:author="Winkel, Ludwig" w:date="2017-01-17T21:42:00Z">
        <w:r>
          <w:rPr>
            <w:lang w:val="en-US"/>
          </w:rPr>
          <w:t>5G</w:t>
        </w:r>
      </w:ins>
    </w:p>
    <w:p w14:paraId="3EB03DB1" w14:textId="77777777" w:rsidR="00DC6E24" w:rsidRDefault="00DC6E24" w:rsidP="00DC6E24">
      <w:pPr>
        <w:pStyle w:val="ListDash"/>
        <w:rPr>
          <w:ins w:id="159" w:author="Winkel, Ludwig" w:date="2017-01-17T21:42:00Z"/>
          <w:lang w:val="en-US"/>
        </w:rPr>
      </w:pPr>
      <w:ins w:id="160" w:author="Winkel, Ludwig" w:date="2017-01-17T21:42:00Z">
        <w:r w:rsidRPr="00DC6E24">
          <w:rPr>
            <w:lang w:val="en-US"/>
          </w:rPr>
          <w:t xml:space="preserve">Trends in Cybersecurity for </w:t>
        </w:r>
        <w:proofErr w:type="spellStart"/>
        <w:r w:rsidRPr="00DC6E24">
          <w:rPr>
            <w:lang w:val="en-US"/>
          </w:rPr>
          <w:t>IoT</w:t>
        </w:r>
        <w:proofErr w:type="spellEnd"/>
      </w:ins>
    </w:p>
    <w:p w14:paraId="0A3B8386" w14:textId="77777777" w:rsidR="00DC6E24" w:rsidRDefault="00DC6E24" w:rsidP="00DC6E24">
      <w:pPr>
        <w:pStyle w:val="ListDash"/>
        <w:rPr>
          <w:ins w:id="161" w:author="Winkel, Ludwig" w:date="2017-01-17T21:42:00Z"/>
          <w:lang w:val="en-US"/>
        </w:rPr>
      </w:pPr>
      <w:ins w:id="162" w:author="Winkel, Ludwig" w:date="2017-01-17T21:42:00Z">
        <w:r w:rsidRPr="00DC6E24">
          <w:rPr>
            <w:lang w:val="en-US"/>
          </w:rPr>
          <w:t>Transition to IPv6</w:t>
        </w:r>
      </w:ins>
    </w:p>
    <w:p w14:paraId="28316574" w14:textId="77777777" w:rsidR="00DC6E24" w:rsidRDefault="00DC6E24" w:rsidP="00DC6E24">
      <w:pPr>
        <w:pStyle w:val="ListDash"/>
        <w:rPr>
          <w:ins w:id="163" w:author="Winkel, Ludwig" w:date="2017-01-17T21:42:00Z"/>
          <w:lang w:val="en-US"/>
        </w:rPr>
      </w:pPr>
      <w:ins w:id="164" w:author="Winkel, Ludwig" w:date="2017-01-17T21:42:00Z">
        <w:r w:rsidRPr="00DC6E24">
          <w:rPr>
            <w:lang w:val="en-US"/>
          </w:rPr>
          <w:t>Time Synchronization</w:t>
        </w:r>
      </w:ins>
    </w:p>
    <w:p w14:paraId="0A0DC858" w14:textId="77777777" w:rsidR="00DC6E24" w:rsidRDefault="00DC6E24" w:rsidP="00DC6E24">
      <w:pPr>
        <w:pStyle w:val="ListDash"/>
        <w:rPr>
          <w:ins w:id="165" w:author="Winkel, Ludwig" w:date="2017-01-17T21:42:00Z"/>
          <w:lang w:val="en-US"/>
        </w:rPr>
      </w:pPr>
      <w:ins w:id="166" w:author="Winkel, Ludwig" w:date="2017-01-17T21:42:00Z">
        <w:r w:rsidRPr="00DC6E24">
          <w:rPr>
            <w:lang w:val="en-US"/>
          </w:rPr>
          <w:t>Data Centre Evolution</w:t>
        </w:r>
      </w:ins>
    </w:p>
    <w:p w14:paraId="4DCB8A18" w14:textId="77777777" w:rsidR="00DC6E24" w:rsidRDefault="00DC6E24" w:rsidP="00DC6E24">
      <w:pPr>
        <w:pStyle w:val="ListDash"/>
        <w:rPr>
          <w:ins w:id="167" w:author="Winkel, Ludwig" w:date="2017-01-17T21:42:00Z"/>
          <w:lang w:val="en-US"/>
        </w:rPr>
      </w:pPr>
      <w:ins w:id="168" w:author="Winkel, Ludwig" w:date="2017-01-17T21:42:00Z">
        <w:r w:rsidRPr="00DC6E24">
          <w:rPr>
            <w:lang w:val="en-US"/>
          </w:rPr>
          <w:t>Automated Spectrum Management</w:t>
        </w:r>
      </w:ins>
    </w:p>
    <w:p w14:paraId="147DA86B" w14:textId="77777777" w:rsidR="00DC6E24" w:rsidRDefault="00DC6E24" w:rsidP="00DC6E24">
      <w:pPr>
        <w:pStyle w:val="ListDash"/>
        <w:rPr>
          <w:ins w:id="169" w:author="Winkel, Ludwig" w:date="2017-01-17T21:42:00Z"/>
          <w:lang w:val="en-US"/>
        </w:rPr>
      </w:pPr>
      <w:ins w:id="170" w:author="Winkel, Ludwig" w:date="2017-01-17T21:42:00Z">
        <w:r w:rsidRPr="00DC6E24">
          <w:rPr>
            <w:lang w:val="en-US"/>
          </w:rPr>
          <w:t>Flexible Ethernet</w:t>
        </w:r>
      </w:ins>
    </w:p>
    <w:p w14:paraId="33B2C15A" w14:textId="77777777" w:rsidR="00DC6E24" w:rsidRDefault="00DC6E24" w:rsidP="00DC6E24">
      <w:pPr>
        <w:pStyle w:val="ListDash"/>
        <w:rPr>
          <w:ins w:id="171" w:author="Winkel, Ludwig" w:date="2017-01-17T21:42:00Z"/>
          <w:lang w:val="en-US"/>
        </w:rPr>
      </w:pPr>
      <w:ins w:id="172" w:author="Winkel, Ludwig" w:date="2017-01-17T21:42:00Z">
        <w:r w:rsidRPr="00DC6E24">
          <w:rPr>
            <w:lang w:val="en-US"/>
          </w:rPr>
          <w:t>IP Radio</w:t>
        </w:r>
      </w:ins>
    </w:p>
    <w:p w14:paraId="6BB0612D" w14:textId="77777777" w:rsidR="00DC6E24" w:rsidRDefault="00DC6E24" w:rsidP="00DC6E24">
      <w:pPr>
        <w:pStyle w:val="ListDash"/>
        <w:rPr>
          <w:ins w:id="173" w:author="Winkel, Ludwig" w:date="2017-01-17T21:42:00Z"/>
          <w:lang w:val="en-US"/>
        </w:rPr>
      </w:pPr>
      <w:ins w:id="174" w:author="Winkel, Ludwig" w:date="2017-01-17T21:42:00Z">
        <w:r w:rsidRPr="00DC6E24">
          <w:rPr>
            <w:lang w:val="en-US"/>
          </w:rPr>
          <w:t>Learning Machines and Analytics</w:t>
        </w:r>
      </w:ins>
    </w:p>
    <w:p w14:paraId="688CE020" w14:textId="77777777" w:rsidR="00DC6E24" w:rsidRDefault="00DC6E24" w:rsidP="00DC6E24">
      <w:pPr>
        <w:pStyle w:val="ListDash"/>
        <w:rPr>
          <w:ins w:id="175" w:author="Winkel, Ludwig" w:date="2017-01-17T21:42:00Z"/>
          <w:lang w:val="en-US"/>
        </w:rPr>
      </w:pPr>
      <w:ins w:id="176" w:author="Winkel, Ludwig" w:date="2017-01-17T21:42:00Z">
        <w:r w:rsidRPr="00DC6E24">
          <w:rPr>
            <w:lang w:val="en-US"/>
          </w:rPr>
          <w:t>Smart Collaboration</w:t>
        </w:r>
      </w:ins>
    </w:p>
    <w:p w14:paraId="7F7F114D" w14:textId="77777777" w:rsidR="00DC6E24" w:rsidRDefault="00DC6E24" w:rsidP="00DC6E24">
      <w:pPr>
        <w:pStyle w:val="ListDash"/>
        <w:numPr>
          <w:ilvl w:val="0"/>
          <w:numId w:val="0"/>
        </w:numPr>
        <w:ind w:left="340" w:hanging="340"/>
        <w:rPr>
          <w:ins w:id="177" w:author="Winkel, Ludwig" w:date="2017-01-17T21:42:00Z"/>
          <w:lang w:val="en-US"/>
        </w:rPr>
      </w:pPr>
      <w:proofErr w:type="gramStart"/>
      <w:ins w:id="178" w:author="Winkel, Ludwig" w:date="2017-01-17T21:42:00Z">
        <w:r>
          <w:rPr>
            <w:lang w:val="en-US"/>
          </w:rPr>
          <w:t>and</w:t>
        </w:r>
        <w:proofErr w:type="gramEnd"/>
        <w:r>
          <w:rPr>
            <w:lang w:val="en-US"/>
          </w:rPr>
          <w:t xml:space="preserve"> the following new architectures for communication networks:</w:t>
        </w:r>
      </w:ins>
    </w:p>
    <w:p w14:paraId="48C7A378" w14:textId="77777777" w:rsidR="00DC6E24" w:rsidRDefault="00DC6E24" w:rsidP="00DC6E24">
      <w:pPr>
        <w:pStyle w:val="ListBullet"/>
        <w:rPr>
          <w:ins w:id="179" w:author="Winkel, Ludwig" w:date="2017-01-17T21:42:00Z"/>
          <w:lang w:val="en-US"/>
        </w:rPr>
      </w:pPr>
      <w:ins w:id="180" w:author="Winkel, Ludwig" w:date="2017-01-17T21:42:00Z">
        <w:r w:rsidRPr="00DC6E24">
          <w:rPr>
            <w:lang w:val="en-US"/>
          </w:rPr>
          <w:t>Software Defined Networking (SDN)</w:t>
        </w:r>
      </w:ins>
    </w:p>
    <w:p w14:paraId="2DD70D09" w14:textId="77777777" w:rsidR="00DC6E24" w:rsidRDefault="00DC6E24" w:rsidP="00DC6E24">
      <w:pPr>
        <w:pStyle w:val="ListBullet"/>
        <w:rPr>
          <w:ins w:id="181" w:author="Winkel, Ludwig" w:date="2017-01-17T21:42:00Z"/>
          <w:lang w:val="en-US"/>
        </w:rPr>
      </w:pPr>
      <w:ins w:id="182" w:author="Winkel, Ludwig" w:date="2017-01-17T21:42:00Z">
        <w:r w:rsidRPr="00DC6E24">
          <w:rPr>
            <w:lang w:val="en-US"/>
          </w:rPr>
          <w:t>Network Function Virtualization (NFV)</w:t>
        </w:r>
      </w:ins>
    </w:p>
    <w:p w14:paraId="2E1BCEF6" w14:textId="77777777" w:rsidR="00DC6E24" w:rsidRDefault="00DC6E24" w:rsidP="00DC6E24">
      <w:pPr>
        <w:pStyle w:val="ListBullet"/>
        <w:rPr>
          <w:ins w:id="183" w:author="Winkel, Ludwig" w:date="2017-01-17T21:42:00Z"/>
          <w:lang w:val="en-US"/>
        </w:rPr>
      </w:pPr>
      <w:ins w:id="184" w:author="Winkel, Ludwig" w:date="2017-01-17T21:42:00Z">
        <w:r w:rsidRPr="00DC6E24">
          <w:rPr>
            <w:lang w:val="en-US"/>
          </w:rPr>
          <w:t>Autonomic Networking</w:t>
        </w:r>
      </w:ins>
    </w:p>
    <w:p w14:paraId="7BDF9226" w14:textId="77777777" w:rsidR="00DC6E24" w:rsidRDefault="00DC6E24" w:rsidP="00DC6E24">
      <w:pPr>
        <w:pStyle w:val="ListBullet"/>
        <w:rPr>
          <w:ins w:id="185" w:author="Winkel, Ludwig" w:date="2017-01-17T21:42:00Z"/>
          <w:lang w:val="en-US"/>
        </w:rPr>
      </w:pPr>
      <w:ins w:id="186" w:author="Winkel, Ludwig" w:date="2017-01-17T21:42:00Z">
        <w:r w:rsidRPr="00DC6E24">
          <w:rPr>
            <w:lang w:val="en-US"/>
          </w:rPr>
          <w:t>Fog Computing and Distributed Intelligence</w:t>
        </w:r>
      </w:ins>
    </w:p>
    <w:p w14:paraId="4AF6B364" w14:textId="77777777" w:rsidR="00DC6E24" w:rsidRDefault="00DC6E24" w:rsidP="00DC6E24">
      <w:pPr>
        <w:pStyle w:val="ListBullet"/>
        <w:rPr>
          <w:ins w:id="187" w:author="Winkel, Ludwig" w:date="2017-01-17T21:42:00Z"/>
          <w:lang w:val="en-US"/>
        </w:rPr>
      </w:pPr>
      <w:ins w:id="188" w:author="Winkel, Ludwig" w:date="2017-01-17T21:42:00Z">
        <w:r w:rsidRPr="00DC6E24">
          <w:rPr>
            <w:lang w:val="en-US"/>
          </w:rPr>
          <w:t>Information Centric Networking (ICN)</w:t>
        </w:r>
        <w:r>
          <w:rPr>
            <w:lang w:val="en-US"/>
          </w:rPr>
          <w:t>.</w:t>
        </w:r>
      </w:ins>
    </w:p>
    <w:p w14:paraId="754CD945" w14:textId="77777777" w:rsidR="00DC6E24" w:rsidRDefault="00DC6E24" w:rsidP="00DC6E24">
      <w:pPr>
        <w:pStyle w:val="ListDash"/>
        <w:numPr>
          <w:ilvl w:val="0"/>
          <w:numId w:val="0"/>
        </w:numPr>
        <w:ind w:left="340" w:hanging="340"/>
        <w:rPr>
          <w:ins w:id="189" w:author="Winkel, Ludwig" w:date="2017-01-17T21:42:00Z"/>
          <w:lang w:val="en-US"/>
        </w:rPr>
      </w:pPr>
    </w:p>
    <w:p w14:paraId="20381305" w14:textId="77777777" w:rsidR="00250601" w:rsidRPr="006A0BB7" w:rsidRDefault="00250601" w:rsidP="006A0BB7">
      <w:pPr>
        <w:pStyle w:val="PARAGRAPH"/>
        <w:rPr>
          <w:ins w:id="190" w:author="Winkel, Ludwig" w:date="2017-01-17T21:42:00Z"/>
          <w:lang w:val="en-US"/>
        </w:rPr>
      </w:pPr>
    </w:p>
    <w:p w14:paraId="223E7053" w14:textId="77777777" w:rsidR="00114FAB" w:rsidRPr="00324790" w:rsidRDefault="00114FAB" w:rsidP="00EF0DCD">
      <w:pPr>
        <w:pStyle w:val="Heading5"/>
        <w:rPr>
          <w:lang w:val="en-US"/>
          <w:rPrChange w:id="191" w:author="Winkel, Ludwig" w:date="2017-01-17T21:42:00Z">
            <w:rPr/>
          </w:rPrChange>
        </w:rPr>
      </w:pPr>
      <w:r w:rsidRPr="00324790">
        <w:rPr>
          <w:lang w:val="en-US"/>
          <w:rPrChange w:id="192" w:author="Winkel, Ludwig" w:date="2017-01-17T21:42:00Z">
            <w:rPr/>
          </w:rPrChange>
        </w:rPr>
        <w:t>IEC SC3D Product properties and classes and their identification</w:t>
      </w:r>
    </w:p>
    <w:p w14:paraId="5067DAE5" w14:textId="77777777" w:rsidR="006E6F59" w:rsidRPr="00324790" w:rsidRDefault="006E6F59" w:rsidP="006E6F59">
      <w:pPr>
        <w:pStyle w:val="PARAGRAPH"/>
        <w:rPr>
          <w:ins w:id="193" w:author="Winkel, Ludwig" w:date="2017-01-17T21:42:00Z"/>
          <w:lang w:val="en-US"/>
        </w:rPr>
      </w:pPr>
      <w:ins w:id="194" w:author="Winkel, Ludwig" w:date="2017-01-17T21:42:00Z">
        <w:r w:rsidRPr="00324790">
          <w:rPr>
            <w:lang w:val="en-US"/>
          </w:rPr>
          <w:t xml:space="preserve">The result of joint conversations with ISO TMB and </w:t>
        </w:r>
        <w:proofErr w:type="spellStart"/>
        <w:r w:rsidRPr="00324790">
          <w:rPr>
            <w:lang w:val="en-US"/>
          </w:rPr>
          <w:t>eClass</w:t>
        </w:r>
        <w:proofErr w:type="spellEnd"/>
        <w:r w:rsidRPr="00324790">
          <w:rPr>
            <w:lang w:val="en-US"/>
          </w:rPr>
          <w:t xml:space="preserve"> resulted in a statement of both that they would like to cooperate with IEC SC3D. That means that the existing property definitions in ISO will be forwarded to IEC SC3D to be filled in the common data dictionary (CDD) and the </w:t>
        </w:r>
        <w:proofErr w:type="spellStart"/>
        <w:r w:rsidRPr="00324790">
          <w:rPr>
            <w:lang w:val="en-US"/>
          </w:rPr>
          <w:t>eClass</w:t>
        </w:r>
        <w:proofErr w:type="spellEnd"/>
        <w:r w:rsidRPr="00324790">
          <w:rPr>
            <w:lang w:val="en-US"/>
          </w:rPr>
          <w:t xml:space="preserve"> definitions of properties will be able to be converted to CDD and vice versa.</w:t>
        </w:r>
      </w:ins>
    </w:p>
    <w:p w14:paraId="3B456C9E" w14:textId="77777777" w:rsidR="00114FAB" w:rsidRPr="00324790" w:rsidRDefault="00114FAB" w:rsidP="00EF0DCD">
      <w:pPr>
        <w:pStyle w:val="Heading4"/>
        <w:rPr>
          <w:lang w:val="en-US"/>
          <w:rPrChange w:id="195" w:author="Winkel, Ludwig" w:date="2017-01-17T21:42:00Z">
            <w:rPr/>
          </w:rPrChange>
        </w:rPr>
      </w:pPr>
      <w:r w:rsidRPr="00324790">
        <w:rPr>
          <w:lang w:val="en-US"/>
          <w:rPrChange w:id="196" w:author="Winkel, Ludwig" w:date="2017-01-17T21:42:00Z">
            <w:rPr/>
          </w:rPrChange>
        </w:rPr>
        <w:t>ISO/IEC JTC1</w:t>
      </w:r>
    </w:p>
    <w:p w14:paraId="7164B2AD" w14:textId="77777777" w:rsidR="00114FAB" w:rsidRPr="00324790" w:rsidRDefault="00114FAB" w:rsidP="00EF0DCD">
      <w:pPr>
        <w:pStyle w:val="Heading5"/>
        <w:rPr>
          <w:lang w:val="en-US"/>
          <w:rPrChange w:id="197" w:author="Winkel, Ludwig" w:date="2017-01-17T21:42:00Z">
            <w:rPr/>
          </w:rPrChange>
        </w:rPr>
      </w:pPr>
      <w:r w:rsidRPr="00324790">
        <w:rPr>
          <w:lang w:val="en-US"/>
          <w:rPrChange w:id="198" w:author="Winkel, Ludwig" w:date="2017-01-17T21:42:00Z">
            <w:rPr/>
          </w:rPrChange>
        </w:rPr>
        <w:t>WG10</w:t>
      </w:r>
    </w:p>
    <w:p w14:paraId="3F27896A" w14:textId="77777777" w:rsidR="006A0BB7" w:rsidRPr="006A0BB7" w:rsidRDefault="006A0BB7" w:rsidP="006A0BB7">
      <w:pPr>
        <w:pStyle w:val="PARAGRAPH"/>
        <w:rPr>
          <w:ins w:id="199" w:author="Winkel, Ludwig" w:date="2017-01-17T21:42:00Z"/>
          <w:sz w:val="22"/>
          <w:szCs w:val="22"/>
          <w:lang w:val="en-US"/>
        </w:rPr>
      </w:pPr>
      <w:ins w:id="200" w:author="Winkel, Ludwig" w:date="2017-01-17T21:42:00Z">
        <w:r>
          <w:rPr>
            <w:sz w:val="22"/>
            <w:szCs w:val="22"/>
          </w:rPr>
          <w:t xml:space="preserve">The description in the draft document is somewhat restrictive since it only focuses on the sensing and communication parts of the </w:t>
        </w:r>
        <w:proofErr w:type="spellStart"/>
        <w:r>
          <w:rPr>
            <w:sz w:val="22"/>
            <w:szCs w:val="22"/>
          </w:rPr>
          <w:t>IoT</w:t>
        </w:r>
        <w:proofErr w:type="spellEnd"/>
        <w:r>
          <w:rPr>
            <w:sz w:val="22"/>
            <w:szCs w:val="22"/>
          </w:rPr>
          <w:t xml:space="preserve">. To make the </w:t>
        </w:r>
        <w:proofErr w:type="spellStart"/>
        <w:r>
          <w:rPr>
            <w:sz w:val="22"/>
            <w:szCs w:val="22"/>
          </w:rPr>
          <w:t>IoT</w:t>
        </w:r>
        <w:proofErr w:type="spellEnd"/>
        <w:r>
          <w:rPr>
            <w:sz w:val="22"/>
            <w:szCs w:val="22"/>
          </w:rPr>
          <w:t xml:space="preserve"> really valuable to product manufacturers and eventually end users, some kind of information processing needs to be associated to the </w:t>
        </w:r>
        <w:proofErr w:type="spellStart"/>
        <w:r>
          <w:rPr>
            <w:sz w:val="22"/>
            <w:szCs w:val="22"/>
          </w:rPr>
          <w:t>IoT</w:t>
        </w:r>
        <w:proofErr w:type="spellEnd"/>
        <w:r>
          <w:rPr>
            <w:sz w:val="22"/>
            <w:szCs w:val="22"/>
          </w:rPr>
          <w:t xml:space="preserve">. </w:t>
        </w:r>
        <w:r w:rsidRPr="006A0BB7">
          <w:rPr>
            <w:sz w:val="22"/>
            <w:szCs w:val="22"/>
            <w:lang w:val="en-US"/>
          </w:rPr>
          <w:t xml:space="preserve">ISO/IEC JTC 1 captured this requirement in the following definition2: </w:t>
        </w:r>
      </w:ins>
    </w:p>
    <w:p w14:paraId="6ACF7701" w14:textId="77777777" w:rsidR="006A0BB7" w:rsidRDefault="006A0BB7" w:rsidP="006A0BB7">
      <w:pPr>
        <w:pStyle w:val="Default"/>
        <w:ind w:left="720"/>
        <w:rPr>
          <w:ins w:id="201" w:author="Winkel, Ludwig" w:date="2017-01-17T21:42:00Z"/>
          <w:i/>
          <w:sz w:val="22"/>
          <w:szCs w:val="22"/>
          <w:lang w:val="en-US"/>
        </w:rPr>
      </w:pPr>
      <w:ins w:id="202" w:author="Winkel, Ludwig" w:date="2017-01-17T21:42:00Z">
        <w:r>
          <w:rPr>
            <w:i/>
            <w:sz w:val="22"/>
            <w:szCs w:val="22"/>
            <w:lang w:val="en-US"/>
          </w:rPr>
          <w:t>“</w:t>
        </w:r>
        <w:r w:rsidRPr="006A0BB7">
          <w:rPr>
            <w:i/>
            <w:sz w:val="22"/>
            <w:szCs w:val="22"/>
            <w:lang w:val="en-US"/>
          </w:rPr>
          <w:t>An infrastructure of interconnected objects, people, systems and information resources together with intelligent services to allow them to process information of the physical and the virtual world and react.</w:t>
        </w:r>
        <w:r>
          <w:rPr>
            <w:i/>
            <w:sz w:val="22"/>
            <w:szCs w:val="22"/>
            <w:lang w:val="en-US"/>
          </w:rPr>
          <w:t>”</w:t>
        </w:r>
      </w:ins>
    </w:p>
    <w:p w14:paraId="341556DA" w14:textId="77777777" w:rsidR="007337C7" w:rsidRDefault="007337C7" w:rsidP="002E006E">
      <w:pPr>
        <w:pStyle w:val="PARAGRAPH"/>
        <w:rPr>
          <w:ins w:id="203" w:author="Winkel, Ludwig" w:date="2017-01-17T21:42:00Z"/>
          <w:lang w:val="en-US"/>
        </w:rPr>
      </w:pPr>
      <w:ins w:id="204" w:author="Winkel, Ludwig" w:date="2017-01-17T21:42:00Z">
        <w:r w:rsidRPr="007337C7">
          <w:rPr>
            <w:lang w:val="en-US"/>
          </w:rPr>
          <w:t>ISO/IEC CD 30141</w:t>
        </w:r>
        <w:r>
          <w:rPr>
            <w:lang w:val="en-US"/>
          </w:rPr>
          <w:t xml:space="preserve"> was circulated from the ISO/IEC JTC1/WG10 committee by September </w:t>
        </w:r>
        <w:r w:rsidRPr="007337C7">
          <w:rPr>
            <w:lang w:val="en-US"/>
          </w:rPr>
          <w:t>2016</w:t>
        </w:r>
        <w:r>
          <w:rPr>
            <w:lang w:val="en-US"/>
          </w:rPr>
          <w:t xml:space="preserve"> for getting comments from the national committees. The content is missing some fundamentals in this early draft:</w:t>
        </w:r>
      </w:ins>
    </w:p>
    <w:p w14:paraId="31B1BBD8" w14:textId="77777777" w:rsidR="007337C7" w:rsidRPr="002E006E" w:rsidRDefault="007337C7" w:rsidP="002E006E">
      <w:pPr>
        <w:pStyle w:val="ListBullet"/>
        <w:rPr>
          <w:ins w:id="205" w:author="Winkel, Ludwig" w:date="2017-01-17T21:42:00Z"/>
          <w:rStyle w:val="FootnoteReference"/>
          <w:sz w:val="20"/>
          <w:szCs w:val="20"/>
        </w:rPr>
      </w:pPr>
      <w:ins w:id="206" w:author="Winkel, Ludwig" w:date="2017-01-17T21:42:00Z">
        <w:r w:rsidRPr="002E006E">
          <w:t>The architecture viewpoints in 30141 are clearly biased toward a ‘telecom/</w:t>
        </w:r>
        <w:proofErr w:type="gramStart"/>
        <w:r w:rsidRPr="002E006E">
          <w:t xml:space="preserve">Google’ </w:t>
        </w:r>
        <w:proofErr w:type="gramEnd"/>
        <w:r w:rsidRPr="002E006E">
          <w:rPr>
            <w:rStyle w:val="FootnoteReference"/>
            <w:sz w:val="20"/>
            <w:szCs w:val="20"/>
          </w:rPr>
          <w:t>business model and suffer thus from a deployment/implementation bias/lock-in</w:t>
        </w:r>
        <w:r w:rsidRPr="002E006E">
          <w:t>. This runs contrary to the deployment/implementation openness needed for Siemens applications.</w:t>
        </w:r>
      </w:ins>
    </w:p>
    <w:p w14:paraId="0A800E5C" w14:textId="77777777" w:rsidR="007337C7" w:rsidRPr="002E006E" w:rsidRDefault="007337C7" w:rsidP="002E006E">
      <w:pPr>
        <w:pStyle w:val="ListBullet"/>
        <w:rPr>
          <w:ins w:id="207" w:author="Winkel, Ludwig" w:date="2017-01-17T21:42:00Z"/>
        </w:rPr>
      </w:pPr>
      <w:ins w:id="208" w:author="Winkel, Ludwig" w:date="2017-01-17T21:42:00Z">
        <w:r w:rsidRPr="002E006E">
          <w:t xml:space="preserve">Lifecycle perspective does not permeate 30141. Many system facets such as security, safety, availability, etc. must be addressed throughout the system lifecycle. Otherwise, assurance of these facets becomes difficult if not even elusive. </w:t>
        </w:r>
      </w:ins>
    </w:p>
    <w:p w14:paraId="6DB39E6F" w14:textId="77777777" w:rsidR="007337C7" w:rsidRPr="002E006E" w:rsidRDefault="007337C7" w:rsidP="002E006E">
      <w:pPr>
        <w:pStyle w:val="ListBullet"/>
        <w:rPr>
          <w:ins w:id="209" w:author="Winkel, Ludwig" w:date="2017-01-17T21:42:00Z"/>
        </w:rPr>
      </w:pPr>
      <w:ins w:id="210" w:author="Winkel, Ludwig" w:date="2017-01-17T21:42:00Z">
        <w:r w:rsidRPr="002E006E">
          <w:t>Assurance methods and mechanisms, e.g. quality of service, not addressed in 30141 reference model nor reference architecture. Assurance is paramount for system aspects such as conformance and productivity.</w:t>
        </w:r>
      </w:ins>
    </w:p>
    <w:p w14:paraId="1ED1FF50" w14:textId="77777777" w:rsidR="007337C7" w:rsidRPr="007337C7" w:rsidRDefault="007337C7" w:rsidP="007337C7">
      <w:pPr>
        <w:pStyle w:val="PARAGRAPH"/>
        <w:rPr>
          <w:ins w:id="211" w:author="Winkel, Ludwig" w:date="2017-01-17T21:42:00Z"/>
        </w:rPr>
      </w:pPr>
    </w:p>
    <w:p w14:paraId="793C649E" w14:textId="77777777" w:rsidR="007337C7" w:rsidRPr="006A0BB7" w:rsidRDefault="007337C7" w:rsidP="007337C7">
      <w:pPr>
        <w:pStyle w:val="PARAGRAPH"/>
        <w:rPr>
          <w:ins w:id="212" w:author="Winkel, Ludwig" w:date="2017-01-17T21:42:00Z"/>
          <w:lang w:val="en-US"/>
        </w:rPr>
      </w:pPr>
    </w:p>
    <w:p w14:paraId="1CED0952" w14:textId="77777777" w:rsidR="00114FAB" w:rsidRPr="00324790" w:rsidRDefault="00114FAB" w:rsidP="00EF0DCD">
      <w:pPr>
        <w:pStyle w:val="Heading4"/>
        <w:rPr>
          <w:lang w:val="en-US"/>
          <w:rPrChange w:id="213" w:author="Winkel, Ludwig" w:date="2017-01-17T21:42:00Z">
            <w:rPr/>
          </w:rPrChange>
        </w:rPr>
      </w:pPr>
      <w:r w:rsidRPr="00324790">
        <w:rPr>
          <w:lang w:val="en-US"/>
          <w:rPrChange w:id="214" w:author="Winkel, Ludwig" w:date="2017-01-17T21:42:00Z">
            <w:rPr/>
          </w:rPrChange>
        </w:rPr>
        <w:t>ITU</w:t>
      </w:r>
    </w:p>
    <w:p w14:paraId="4C8B554C" w14:textId="77777777" w:rsidR="00114FAB" w:rsidRPr="00324790" w:rsidRDefault="00114FAB" w:rsidP="00EF0DCD">
      <w:pPr>
        <w:pStyle w:val="Heading5"/>
        <w:rPr>
          <w:lang w:val="en-US"/>
          <w:rPrChange w:id="215" w:author="Winkel, Ludwig" w:date="2017-01-17T21:42:00Z">
            <w:rPr/>
          </w:rPrChange>
        </w:rPr>
      </w:pPr>
      <w:r w:rsidRPr="00324790">
        <w:rPr>
          <w:lang w:val="en-US"/>
          <w:rPrChange w:id="216" w:author="Winkel, Ludwig" w:date="2017-01-17T21:42:00Z">
            <w:rPr/>
          </w:rPrChange>
        </w:rPr>
        <w:t>ITU-T Study Group 20</w:t>
      </w:r>
    </w:p>
    <w:p w14:paraId="18541B87" w14:textId="77777777" w:rsidR="00114FAB" w:rsidRPr="00324790" w:rsidRDefault="00114FAB" w:rsidP="00EF0DCD">
      <w:pPr>
        <w:pStyle w:val="Heading4"/>
        <w:rPr>
          <w:lang w:val="en-US"/>
          <w:rPrChange w:id="217" w:author="Winkel, Ludwig" w:date="2017-01-17T21:42:00Z">
            <w:rPr/>
          </w:rPrChange>
        </w:rPr>
      </w:pPr>
      <w:r w:rsidRPr="00324790">
        <w:rPr>
          <w:lang w:val="en-US"/>
          <w:rPrChange w:id="218" w:author="Winkel, Ludwig" w:date="2017-01-17T21:42:00Z">
            <w:rPr/>
          </w:rPrChange>
        </w:rPr>
        <w:t>IEEE</w:t>
      </w:r>
    </w:p>
    <w:p w14:paraId="6DB0D87E" w14:textId="77777777" w:rsidR="00114FAB" w:rsidRDefault="00114FAB" w:rsidP="00EF0DCD">
      <w:pPr>
        <w:pStyle w:val="Heading4"/>
        <w:rPr>
          <w:lang w:val="en-US"/>
          <w:rPrChange w:id="219" w:author="Winkel, Ludwig" w:date="2017-01-17T21:42:00Z">
            <w:rPr/>
          </w:rPrChange>
        </w:rPr>
      </w:pPr>
      <w:r w:rsidRPr="00324790">
        <w:rPr>
          <w:lang w:val="en-US"/>
          <w:rPrChange w:id="220" w:author="Winkel, Ludwig" w:date="2017-01-17T21:42:00Z">
            <w:rPr/>
          </w:rPrChange>
        </w:rPr>
        <w:t>IEEE P2413</w:t>
      </w:r>
    </w:p>
    <w:p w14:paraId="346E3A6F" w14:textId="77777777" w:rsidR="002E006E" w:rsidRDefault="002E006E" w:rsidP="002E006E">
      <w:pPr>
        <w:pStyle w:val="PARAGRAPH"/>
        <w:rPr>
          <w:ins w:id="221" w:author="Winkel, Ludwig" w:date="2017-01-17T21:42:00Z"/>
          <w:lang w:val="en-US"/>
        </w:rPr>
      </w:pPr>
      <w:proofErr w:type="gramStart"/>
      <w:ins w:id="222" w:author="Winkel, Ludwig" w:date="2017-01-17T21:42:00Z">
        <w:r>
          <w:rPr>
            <w:lang w:val="en-US"/>
          </w:rPr>
          <w:t xml:space="preserve">Still </w:t>
        </w:r>
        <w:proofErr w:type="spellStart"/>
        <w:r>
          <w:rPr>
            <w:lang w:val="en-US"/>
          </w:rPr>
          <w:t>workíng</w:t>
        </w:r>
        <w:proofErr w:type="spellEnd"/>
        <w:r>
          <w:rPr>
            <w:lang w:val="en-US"/>
          </w:rPr>
          <w:t xml:space="preserve"> on a 1</w:t>
        </w:r>
        <w:r w:rsidRPr="002E006E">
          <w:rPr>
            <w:vertAlign w:val="superscript"/>
            <w:lang w:val="en-US"/>
          </w:rPr>
          <w:t>st</w:t>
        </w:r>
        <w:r>
          <w:rPr>
            <w:lang w:val="en-US"/>
          </w:rPr>
          <w:t xml:space="preserve"> draft.</w:t>
        </w:r>
        <w:proofErr w:type="gramEnd"/>
        <w:r>
          <w:rPr>
            <w:lang w:val="en-US"/>
          </w:rPr>
          <w:t xml:space="preserve"> The scope of IEEE P2413 is:</w:t>
        </w:r>
      </w:ins>
    </w:p>
    <w:p w14:paraId="03C473F1" w14:textId="77777777" w:rsidR="002E006E" w:rsidRPr="002E006E" w:rsidRDefault="002E006E" w:rsidP="002E006E">
      <w:pPr>
        <w:autoSpaceDE w:val="0"/>
        <w:autoSpaceDN w:val="0"/>
        <w:adjustRightInd w:val="0"/>
        <w:ind w:left="720"/>
        <w:rPr>
          <w:ins w:id="223" w:author="Winkel, Ludwig" w:date="2017-01-17T21:42:00Z"/>
          <w:i/>
        </w:rPr>
      </w:pPr>
      <w:ins w:id="224" w:author="Winkel, Ludwig" w:date="2017-01-17T21:42:00Z">
        <w:r>
          <w:t>‘</w:t>
        </w:r>
        <w:r w:rsidRPr="002E006E">
          <w:rPr>
            <w:i/>
          </w:rPr>
          <w:t>This standard defines an architectural framework for the Internet of Things (</w:t>
        </w:r>
        <w:proofErr w:type="spellStart"/>
        <w:r w:rsidRPr="002E006E">
          <w:rPr>
            <w:i/>
          </w:rPr>
          <w:t>IoT</w:t>
        </w:r>
        <w:proofErr w:type="spellEnd"/>
        <w:r w:rsidRPr="002E006E">
          <w:rPr>
            <w:i/>
          </w:rPr>
          <w:t xml:space="preserve">), including descriptions of various </w:t>
        </w:r>
        <w:proofErr w:type="spellStart"/>
        <w:r w:rsidRPr="002E006E">
          <w:rPr>
            <w:i/>
          </w:rPr>
          <w:t>IoT</w:t>
        </w:r>
        <w:proofErr w:type="spellEnd"/>
        <w:r w:rsidRPr="002E006E">
          <w:rPr>
            <w:i/>
          </w:rPr>
          <w:t xml:space="preserve"> domains, definitions of </w:t>
        </w:r>
        <w:proofErr w:type="spellStart"/>
        <w:r w:rsidRPr="002E006E">
          <w:rPr>
            <w:i/>
          </w:rPr>
          <w:t>IoT</w:t>
        </w:r>
        <w:proofErr w:type="spellEnd"/>
        <w:r w:rsidRPr="002E006E">
          <w:rPr>
            <w:i/>
          </w:rPr>
          <w:t xml:space="preserve"> domain abstractions, and identification of commonalities between different </w:t>
        </w:r>
        <w:proofErr w:type="spellStart"/>
        <w:r w:rsidRPr="002E006E">
          <w:rPr>
            <w:i/>
          </w:rPr>
          <w:t>IoT</w:t>
        </w:r>
        <w:proofErr w:type="spellEnd"/>
        <w:r w:rsidRPr="002E006E">
          <w:rPr>
            <w:i/>
          </w:rPr>
          <w:t xml:space="preserve"> domains. </w:t>
        </w:r>
      </w:ins>
    </w:p>
    <w:p w14:paraId="22A0A032" w14:textId="77777777" w:rsidR="002E006E" w:rsidRDefault="002E006E" w:rsidP="002E006E">
      <w:pPr>
        <w:autoSpaceDE w:val="0"/>
        <w:autoSpaceDN w:val="0"/>
        <w:adjustRightInd w:val="0"/>
        <w:ind w:left="720"/>
        <w:rPr>
          <w:ins w:id="225" w:author="Winkel, Ludwig" w:date="2017-01-17T21:42:00Z"/>
        </w:rPr>
      </w:pPr>
      <w:ins w:id="226" w:author="Winkel, Ludwig" w:date="2017-01-17T21:42:00Z">
        <w:r w:rsidRPr="002E006E">
          <w:rPr>
            <w:i/>
          </w:rPr>
          <w:t xml:space="preserve">The architectural framework for </w:t>
        </w:r>
        <w:proofErr w:type="spellStart"/>
        <w:r w:rsidRPr="002E006E">
          <w:rPr>
            <w:i/>
          </w:rPr>
          <w:t>IoT</w:t>
        </w:r>
        <w:proofErr w:type="spellEnd"/>
        <w:r w:rsidRPr="002E006E">
          <w:rPr>
            <w:i/>
          </w:rPr>
          <w:t xml:space="preserve"> provides a reference model that defines relationships among various </w:t>
        </w:r>
        <w:proofErr w:type="spellStart"/>
        <w:r w:rsidRPr="002E006E">
          <w:rPr>
            <w:i/>
          </w:rPr>
          <w:t>IoT</w:t>
        </w:r>
        <w:proofErr w:type="spellEnd"/>
        <w:r w:rsidRPr="002E006E">
          <w:rPr>
            <w:i/>
          </w:rPr>
          <w:t xml:space="preserve"> verticals (e.g., transportation, healthcare, etc.) and common architecture elements. </w:t>
        </w:r>
        <w:r w:rsidRPr="002E006E">
          <w:rPr>
            <w:i/>
            <w:lang w:val="en-US"/>
          </w:rPr>
          <w:t>It also provides a blueprint for data abstraction, and the quality “quadruple” trust, security, privacy, and safety.</w:t>
        </w:r>
        <w:r w:rsidRPr="002E006E">
          <w:rPr>
            <w:i/>
          </w:rPr>
          <w:t>" Furthermore, this standard provides a reference architecture that builds upon the reference model. The reference architecture covers the definition of basic architectural building blocks and their ability to be integrated into multi-tiered systems. The reference architecture also addresses how to document and, if strived for, mitigate architecture divergence. This standard leverages existing applicable standards and identifies planned or ongoing projects with a similar or overlapping scope.</w:t>
        </w:r>
        <w:r>
          <w:t>’</w:t>
        </w:r>
      </w:ins>
    </w:p>
    <w:p w14:paraId="072E681F" w14:textId="77777777" w:rsidR="002E006E" w:rsidRDefault="002E006E" w:rsidP="002E006E">
      <w:pPr>
        <w:autoSpaceDE w:val="0"/>
        <w:autoSpaceDN w:val="0"/>
        <w:adjustRightInd w:val="0"/>
        <w:rPr>
          <w:ins w:id="227" w:author="Winkel, Ludwig" w:date="2017-01-17T21:42:00Z"/>
        </w:rPr>
      </w:pPr>
      <w:ins w:id="228" w:author="Winkel, Ludwig" w:date="2017-01-17T21:42:00Z">
        <w:r w:rsidRPr="002E006E">
          <w:t xml:space="preserve">The approach to provide a reference model and </w:t>
        </w:r>
        <w:proofErr w:type="gramStart"/>
        <w:r w:rsidRPr="002E006E">
          <w:t>a reference</w:t>
        </w:r>
        <w:proofErr w:type="gramEnd"/>
        <w:r w:rsidRPr="002E006E">
          <w:t xml:space="preserve"> architecture was abandoned by </w:t>
        </w:r>
        <w:r>
          <w:t xml:space="preserve">IEEE </w:t>
        </w:r>
        <w:r w:rsidRPr="002E006E">
          <w:t xml:space="preserve">P2413 in 2015-11 in order to better align IEEE </w:t>
        </w:r>
        <w:r>
          <w:t>P</w:t>
        </w:r>
        <w:r w:rsidRPr="002E006E">
          <w:t>2413 with the architecture framework model provided in ISO/IEC/IEEE 42010</w:t>
        </w:r>
        <w:r>
          <w:t>:</w:t>
        </w:r>
        <w:r w:rsidRPr="002E006E">
          <w:t xml:space="preserve">2011. Instead of a reference model and architecture, IEEE </w:t>
        </w:r>
        <w:r>
          <w:t xml:space="preserve">P2413 </w:t>
        </w:r>
        <w:r w:rsidRPr="002E006E">
          <w:t>will provide architecture viewpoints and guidance of how to derive architecture views from theses viewpoints.</w:t>
        </w:r>
      </w:ins>
    </w:p>
    <w:p w14:paraId="1A5D2B74" w14:textId="77777777" w:rsidR="002E006E" w:rsidRDefault="002E006E" w:rsidP="002E006E">
      <w:pPr>
        <w:autoSpaceDE w:val="0"/>
        <w:autoSpaceDN w:val="0"/>
        <w:adjustRightInd w:val="0"/>
        <w:rPr>
          <w:ins w:id="229" w:author="Winkel, Ludwig" w:date="2017-01-17T21:42:00Z"/>
        </w:rPr>
      </w:pPr>
    </w:p>
    <w:p w14:paraId="0358D1D8" w14:textId="77777777" w:rsidR="002E006E" w:rsidRDefault="002E006E" w:rsidP="002E006E">
      <w:pPr>
        <w:pStyle w:val="PARAGRAPH"/>
        <w:rPr>
          <w:ins w:id="230" w:author="Winkel, Ludwig" w:date="2017-01-17T21:42:00Z"/>
        </w:rPr>
      </w:pPr>
      <w:ins w:id="231" w:author="Winkel, Ludwig" w:date="2017-01-17T21:42:00Z">
        <w:r>
          <w:t xml:space="preserve">The purpose </w:t>
        </w:r>
        <w:r>
          <w:rPr>
            <w:lang w:val="en-US"/>
          </w:rPr>
          <w:t>of IEEE P2413 is:</w:t>
        </w:r>
      </w:ins>
    </w:p>
    <w:p w14:paraId="0176F0A3" w14:textId="77777777" w:rsidR="002E006E" w:rsidRPr="002E006E" w:rsidRDefault="002E006E" w:rsidP="002E006E">
      <w:pPr>
        <w:ind w:left="720"/>
        <w:rPr>
          <w:ins w:id="232" w:author="Winkel, Ludwig" w:date="2017-01-17T21:42:00Z"/>
          <w:i/>
        </w:rPr>
      </w:pPr>
      <w:ins w:id="233" w:author="Winkel, Ludwig" w:date="2017-01-17T21:42:00Z">
        <w:r w:rsidRPr="002E006E">
          <w:rPr>
            <w:i/>
          </w:rPr>
          <w:t>‘The Internet of Things (</w:t>
        </w:r>
        <w:proofErr w:type="spellStart"/>
        <w:r w:rsidRPr="002E006E">
          <w:rPr>
            <w:i/>
          </w:rPr>
          <w:t>IoT</w:t>
        </w:r>
        <w:proofErr w:type="spellEnd"/>
        <w:r w:rsidRPr="002E006E">
          <w:rPr>
            <w:i/>
          </w:rPr>
          <w:t xml:space="preserve">) is predicted to become one of the most significant drivers of growth in various technology markets. Most current standardization activities are confined to very specific verticals and represent islands of disjointed and often redundant development. The architectural framework defined in this standard will promote cross-domain interaction, aid system interoperability and functional compatibility, and further fuel the growth of the </w:t>
        </w:r>
        <w:proofErr w:type="spellStart"/>
        <w:r w:rsidRPr="002E006E">
          <w:rPr>
            <w:i/>
          </w:rPr>
          <w:t>IoT</w:t>
        </w:r>
        <w:proofErr w:type="spellEnd"/>
        <w:r w:rsidRPr="002E006E">
          <w:rPr>
            <w:i/>
          </w:rPr>
          <w:t xml:space="preserve"> market. The adoption of a unified approach to the development of </w:t>
        </w:r>
        <w:proofErr w:type="spellStart"/>
        <w:r w:rsidRPr="002E006E">
          <w:rPr>
            <w:i/>
          </w:rPr>
          <w:t>IoT</w:t>
        </w:r>
        <w:proofErr w:type="spellEnd"/>
        <w:r w:rsidRPr="002E006E">
          <w:rPr>
            <w:i/>
          </w:rPr>
          <w:t xml:space="preserve"> systems will reduce industry fragmentation and create a critical mass of multi-stakeholder activities around the world.’</w:t>
        </w:r>
      </w:ins>
    </w:p>
    <w:p w14:paraId="4AFA5449" w14:textId="77777777" w:rsidR="002E006E" w:rsidRPr="002E006E" w:rsidRDefault="002E006E" w:rsidP="002E006E">
      <w:pPr>
        <w:pStyle w:val="PARAGRAPH"/>
        <w:rPr>
          <w:ins w:id="234" w:author="Winkel, Ludwig" w:date="2017-01-17T21:42:00Z"/>
        </w:rPr>
      </w:pPr>
    </w:p>
    <w:p w14:paraId="008061C5" w14:textId="77777777" w:rsidR="00114FAB" w:rsidRPr="00324790" w:rsidRDefault="00114FAB" w:rsidP="00EF0DCD">
      <w:pPr>
        <w:pStyle w:val="Heading3"/>
        <w:rPr>
          <w:lang w:val="en-US"/>
          <w:rPrChange w:id="235" w:author="Winkel, Ludwig" w:date="2017-01-17T21:42:00Z">
            <w:rPr/>
          </w:rPrChange>
        </w:rPr>
      </w:pPr>
      <w:r w:rsidRPr="00324790">
        <w:rPr>
          <w:lang w:val="en-US"/>
          <w:rPrChange w:id="236" w:author="Winkel, Ludwig" w:date="2017-01-17T21:42:00Z">
            <w:rPr/>
          </w:rPrChange>
        </w:rPr>
        <w:t>Open Source</w:t>
      </w:r>
    </w:p>
    <w:p w14:paraId="58337B10" w14:textId="77777777" w:rsidR="00114FAB" w:rsidRPr="00324790" w:rsidRDefault="00114FAB" w:rsidP="00EF0DCD">
      <w:pPr>
        <w:pStyle w:val="Heading4"/>
        <w:rPr>
          <w:lang w:val="en-US"/>
          <w:rPrChange w:id="237" w:author="Winkel, Ludwig" w:date="2017-01-17T21:42:00Z">
            <w:rPr/>
          </w:rPrChange>
        </w:rPr>
      </w:pPr>
      <w:proofErr w:type="spellStart"/>
      <w:r w:rsidRPr="00324790">
        <w:rPr>
          <w:lang w:val="en-US"/>
          <w:rPrChange w:id="238" w:author="Winkel, Ludwig" w:date="2017-01-17T21:42:00Z">
            <w:rPr/>
          </w:rPrChange>
        </w:rPr>
        <w:t>OpenIoT</w:t>
      </w:r>
      <w:proofErr w:type="spellEnd"/>
    </w:p>
    <w:p w14:paraId="4A04ED01" w14:textId="77777777" w:rsidR="00114FAB" w:rsidRPr="00324790" w:rsidRDefault="00114FAB" w:rsidP="00EF0DCD">
      <w:pPr>
        <w:pStyle w:val="Heading3"/>
        <w:rPr>
          <w:lang w:val="en-US"/>
          <w:rPrChange w:id="239" w:author="Winkel, Ludwig" w:date="2017-01-17T21:42:00Z">
            <w:rPr/>
          </w:rPrChange>
        </w:rPr>
      </w:pPr>
      <w:proofErr w:type="gramStart"/>
      <w:r w:rsidRPr="00324790">
        <w:rPr>
          <w:lang w:val="en-US"/>
          <w:rPrChange w:id="240" w:author="Winkel, Ludwig" w:date="2017-01-17T21:42:00Z">
            <w:rPr/>
          </w:rPrChange>
        </w:rPr>
        <w:t>Promotion, Requirements, etc.</w:t>
      </w:r>
      <w:proofErr w:type="gramEnd"/>
    </w:p>
    <w:p w14:paraId="3A051CA6" w14:textId="77777777" w:rsidR="00114FAB" w:rsidRPr="00324790" w:rsidRDefault="00114FAB" w:rsidP="00EF0DCD">
      <w:pPr>
        <w:pStyle w:val="Heading4"/>
        <w:rPr>
          <w:lang w:val="en-US"/>
          <w:rPrChange w:id="241" w:author="Winkel, Ludwig" w:date="2017-01-17T21:42:00Z">
            <w:rPr/>
          </w:rPrChange>
        </w:rPr>
      </w:pPr>
      <w:r w:rsidRPr="00324790">
        <w:rPr>
          <w:lang w:val="en-US"/>
          <w:rPrChange w:id="242" w:author="Winkel, Ludwig" w:date="2017-01-17T21:42:00Z">
            <w:rPr/>
          </w:rPrChange>
        </w:rPr>
        <w:t>SDO</w:t>
      </w:r>
    </w:p>
    <w:p w14:paraId="7128EB9C" w14:textId="77777777" w:rsidR="00114FAB" w:rsidRPr="00324790" w:rsidRDefault="00114FAB" w:rsidP="00EF0DCD">
      <w:pPr>
        <w:pStyle w:val="Heading5"/>
        <w:rPr>
          <w:lang w:val="en-US"/>
          <w:rPrChange w:id="243" w:author="Winkel, Ludwig" w:date="2017-01-17T21:42:00Z">
            <w:rPr/>
          </w:rPrChange>
        </w:rPr>
      </w:pPr>
      <w:r w:rsidRPr="00324790">
        <w:rPr>
          <w:lang w:val="en-US"/>
          <w:rPrChange w:id="244" w:author="Winkel, Ludwig" w:date="2017-01-17T21:42:00Z">
            <w:rPr/>
          </w:rPrChange>
        </w:rPr>
        <w:t>ITU</w:t>
      </w:r>
    </w:p>
    <w:p w14:paraId="49E3C1AC" w14:textId="77777777" w:rsidR="00114FAB" w:rsidRPr="00324790" w:rsidRDefault="00114FAB" w:rsidP="00EF0DCD">
      <w:pPr>
        <w:pStyle w:val="Heading6"/>
        <w:rPr>
          <w:lang w:val="en-US"/>
          <w:rPrChange w:id="245" w:author="Winkel, Ludwig" w:date="2017-01-17T21:42:00Z">
            <w:rPr/>
          </w:rPrChange>
        </w:rPr>
      </w:pPr>
      <w:r w:rsidRPr="00324790">
        <w:rPr>
          <w:lang w:val="en-US"/>
          <w:rPrChange w:id="246" w:author="Winkel, Ludwig" w:date="2017-01-17T21:42:00Z">
            <w:rPr/>
          </w:rPrChange>
        </w:rPr>
        <w:t>ITU-T Study Group 20</w:t>
      </w:r>
    </w:p>
    <w:p w14:paraId="4189C305" w14:textId="77777777" w:rsidR="00114FAB" w:rsidRPr="00324790" w:rsidRDefault="00114FAB" w:rsidP="00EF0DCD">
      <w:pPr>
        <w:pStyle w:val="Heading3"/>
        <w:rPr>
          <w:lang w:val="en-US"/>
          <w:rPrChange w:id="247" w:author="Winkel, Ludwig" w:date="2017-01-17T21:42:00Z">
            <w:rPr/>
          </w:rPrChange>
        </w:rPr>
      </w:pPr>
      <w:r w:rsidRPr="00324790">
        <w:rPr>
          <w:lang w:val="en-US"/>
          <w:rPrChange w:id="248" w:author="Winkel, Ludwig" w:date="2017-01-17T21:42:00Z">
            <w:rPr/>
          </w:rPrChange>
        </w:rPr>
        <w:t>Consortia, Associations</w:t>
      </w:r>
    </w:p>
    <w:p w14:paraId="5D0B60FE" w14:textId="77777777" w:rsidR="00114FAB" w:rsidRPr="00324790" w:rsidRDefault="00114FAB" w:rsidP="00EF0DCD">
      <w:pPr>
        <w:pStyle w:val="Heading4"/>
        <w:rPr>
          <w:lang w:val="en-US"/>
          <w:rPrChange w:id="249" w:author="Winkel, Ludwig" w:date="2017-01-17T21:42:00Z">
            <w:rPr/>
          </w:rPrChange>
        </w:rPr>
      </w:pPr>
      <w:r w:rsidRPr="00324790">
        <w:rPr>
          <w:lang w:val="en-US"/>
          <w:rPrChange w:id="250" w:author="Winkel, Ludwig" w:date="2017-01-17T21:42:00Z">
            <w:rPr/>
          </w:rPrChange>
        </w:rPr>
        <w:t>IIC</w:t>
      </w:r>
    </w:p>
    <w:p w14:paraId="1894E9BC" w14:textId="77777777" w:rsidR="00114FAB" w:rsidRPr="00324790" w:rsidRDefault="00114FAB" w:rsidP="00EF0DCD">
      <w:pPr>
        <w:pStyle w:val="Heading3"/>
        <w:rPr>
          <w:lang w:val="en-US"/>
          <w:rPrChange w:id="251" w:author="Winkel, Ludwig" w:date="2017-01-17T21:42:00Z">
            <w:rPr/>
          </w:rPrChange>
        </w:rPr>
      </w:pPr>
      <w:r w:rsidRPr="00324790">
        <w:rPr>
          <w:lang w:val="en-US"/>
          <w:rPrChange w:id="252" w:author="Winkel, Ludwig" w:date="2017-01-17T21:42:00Z">
            <w:rPr/>
          </w:rPrChange>
        </w:rPr>
        <w:t>Government sponsored Groups</w:t>
      </w:r>
    </w:p>
    <w:p w14:paraId="23D795A2" w14:textId="77777777" w:rsidR="00114FAB" w:rsidRPr="00324790" w:rsidRDefault="00114FAB" w:rsidP="00EF0DCD">
      <w:pPr>
        <w:pStyle w:val="Heading4"/>
        <w:rPr>
          <w:lang w:val="en-US"/>
          <w:rPrChange w:id="253" w:author="Winkel, Ludwig" w:date="2017-01-17T21:42:00Z">
            <w:rPr/>
          </w:rPrChange>
        </w:rPr>
      </w:pPr>
      <w:r w:rsidRPr="00324790">
        <w:rPr>
          <w:lang w:val="en-US"/>
          <w:rPrChange w:id="254" w:author="Winkel, Ludwig" w:date="2017-01-17T21:42:00Z">
            <w:rPr/>
          </w:rPrChange>
        </w:rPr>
        <w:t>USA</w:t>
      </w:r>
    </w:p>
    <w:p w14:paraId="20943481" w14:textId="77777777" w:rsidR="00114FAB" w:rsidRPr="00324790" w:rsidRDefault="00114FAB" w:rsidP="00EF0DCD">
      <w:pPr>
        <w:pStyle w:val="Heading5"/>
        <w:rPr>
          <w:lang w:val="en-US"/>
          <w:rPrChange w:id="255" w:author="Winkel, Ludwig" w:date="2017-01-17T21:42:00Z">
            <w:rPr/>
          </w:rPrChange>
        </w:rPr>
      </w:pPr>
      <w:r w:rsidRPr="00324790">
        <w:rPr>
          <w:lang w:val="en-US"/>
          <w:rPrChange w:id="256" w:author="Winkel, Ludwig" w:date="2017-01-17T21:42:00Z">
            <w:rPr/>
          </w:rPrChange>
        </w:rPr>
        <w:t>NIST</w:t>
      </w:r>
    </w:p>
    <w:p w14:paraId="70AF0BBB" w14:textId="77777777" w:rsidR="00114FAB" w:rsidRPr="00324790" w:rsidRDefault="00114FAB" w:rsidP="00EF0DCD">
      <w:pPr>
        <w:pStyle w:val="Heading4"/>
        <w:rPr>
          <w:lang w:val="en-US"/>
          <w:rPrChange w:id="257" w:author="Winkel, Ludwig" w:date="2017-01-17T21:42:00Z">
            <w:rPr/>
          </w:rPrChange>
        </w:rPr>
      </w:pPr>
      <w:r w:rsidRPr="00324790">
        <w:rPr>
          <w:lang w:val="en-US"/>
          <w:rPrChange w:id="258" w:author="Winkel, Ludwig" w:date="2017-01-17T21:42:00Z">
            <w:rPr/>
          </w:rPrChange>
        </w:rPr>
        <w:t>Europe</w:t>
      </w:r>
    </w:p>
    <w:p w14:paraId="06620118" w14:textId="77777777" w:rsidR="00114FAB" w:rsidRDefault="00114FAB" w:rsidP="00EF0DCD">
      <w:pPr>
        <w:pStyle w:val="Heading5"/>
        <w:rPr>
          <w:lang w:val="en-US"/>
          <w:rPrChange w:id="259" w:author="Winkel, Ludwig" w:date="2017-01-17T21:42:00Z">
            <w:rPr/>
          </w:rPrChange>
        </w:rPr>
      </w:pPr>
      <w:r w:rsidRPr="00324790">
        <w:rPr>
          <w:lang w:val="en-US"/>
          <w:rPrChange w:id="260" w:author="Winkel, Ludwig" w:date="2017-01-17T21:42:00Z">
            <w:rPr/>
          </w:rPrChange>
        </w:rPr>
        <w:t>AIOTI</w:t>
      </w:r>
    </w:p>
    <w:p w14:paraId="78D0A871" w14:textId="77777777" w:rsidR="002E006E" w:rsidRPr="002E006E" w:rsidRDefault="002E006E" w:rsidP="002E006E">
      <w:pPr>
        <w:pStyle w:val="PARAGRAPH"/>
        <w:rPr>
          <w:ins w:id="261" w:author="Winkel, Ludwig" w:date="2017-01-17T21:42:00Z"/>
          <w:lang w:val="en-US"/>
        </w:rPr>
      </w:pPr>
    </w:p>
    <w:p w14:paraId="77DAF620" w14:textId="77777777" w:rsidR="00114FAB" w:rsidRPr="00324790" w:rsidRDefault="00114FAB" w:rsidP="00EF0DCD">
      <w:pPr>
        <w:pStyle w:val="Heading3"/>
        <w:rPr>
          <w:lang w:val="en-US"/>
          <w:rPrChange w:id="262" w:author="Winkel, Ludwig" w:date="2017-01-17T21:42:00Z">
            <w:rPr/>
          </w:rPrChange>
        </w:rPr>
      </w:pPr>
      <w:r w:rsidRPr="00324790">
        <w:rPr>
          <w:lang w:val="en-US"/>
          <w:rPrChange w:id="263" w:author="Winkel, Ludwig" w:date="2017-01-17T21:42:00Z">
            <w:rPr/>
          </w:rPrChange>
        </w:rPr>
        <w:t xml:space="preserve">Verticals under the umbrella of </w:t>
      </w:r>
      <w:proofErr w:type="spellStart"/>
      <w:r w:rsidRPr="00324790">
        <w:rPr>
          <w:lang w:val="en-US"/>
          <w:rPrChange w:id="264" w:author="Winkel, Ludwig" w:date="2017-01-17T21:42:00Z">
            <w:rPr/>
          </w:rPrChange>
        </w:rPr>
        <w:t>IoT</w:t>
      </w:r>
      <w:proofErr w:type="spellEnd"/>
    </w:p>
    <w:p w14:paraId="26212C3A" w14:textId="77777777" w:rsidR="00114FAB" w:rsidRPr="00324790" w:rsidRDefault="00114FAB" w:rsidP="0043741A">
      <w:pPr>
        <w:pStyle w:val="Heading4"/>
        <w:rPr>
          <w:lang w:val="en-US"/>
          <w:rPrChange w:id="265" w:author="Winkel, Ludwig" w:date="2017-01-17T21:42:00Z">
            <w:rPr/>
          </w:rPrChange>
        </w:rPr>
      </w:pPr>
      <w:r w:rsidRPr="00324790">
        <w:rPr>
          <w:lang w:val="en-US"/>
          <w:rPrChange w:id="266" w:author="Winkel, Ludwig" w:date="2017-01-17T21:42:00Z">
            <w:rPr/>
          </w:rPrChange>
        </w:rPr>
        <w:t>Standardization</w:t>
      </w:r>
    </w:p>
    <w:p w14:paraId="61AA779F" w14:textId="77777777" w:rsidR="00114FAB" w:rsidRPr="00324790" w:rsidRDefault="00114FAB" w:rsidP="0043741A">
      <w:pPr>
        <w:pStyle w:val="Heading5"/>
        <w:rPr>
          <w:lang w:val="en-US"/>
          <w:rPrChange w:id="267" w:author="Winkel, Ludwig" w:date="2017-01-17T21:42:00Z">
            <w:rPr/>
          </w:rPrChange>
        </w:rPr>
      </w:pPr>
      <w:r w:rsidRPr="00324790">
        <w:rPr>
          <w:lang w:val="en-US"/>
          <w:rPrChange w:id="268" w:author="Winkel, Ludwig" w:date="2017-01-17T21:42:00Z">
            <w:rPr/>
          </w:rPrChange>
        </w:rPr>
        <w:t>IEC</w:t>
      </w:r>
    </w:p>
    <w:p w14:paraId="63BC04B2" w14:textId="77777777" w:rsidR="00114FAB" w:rsidRDefault="00114FAB" w:rsidP="0043741A">
      <w:pPr>
        <w:pStyle w:val="Heading6"/>
        <w:rPr>
          <w:lang w:val="en-US"/>
          <w:rPrChange w:id="269" w:author="Winkel, Ludwig" w:date="2017-01-17T21:42:00Z">
            <w:rPr/>
          </w:rPrChange>
        </w:rPr>
      </w:pPr>
      <w:r w:rsidRPr="00324790">
        <w:rPr>
          <w:lang w:val="en-US"/>
          <w:rPrChange w:id="270" w:author="Winkel, Ludwig" w:date="2017-01-17T21:42:00Z">
            <w:rPr/>
          </w:rPrChange>
        </w:rPr>
        <w:t>IEC SG8 I4.0/Smart Manufacturing</w:t>
      </w:r>
    </w:p>
    <w:p w14:paraId="3F0D1D1F" w14:textId="77777777" w:rsidR="00796AA2" w:rsidRPr="00796AA2" w:rsidRDefault="00796AA2" w:rsidP="00796AA2">
      <w:pPr>
        <w:pStyle w:val="PARAGRAPH"/>
        <w:rPr>
          <w:ins w:id="271" w:author="Winkel, Ludwig" w:date="2017-01-17T21:42:00Z"/>
          <w:lang w:val="en-US"/>
        </w:rPr>
      </w:pPr>
      <w:ins w:id="272" w:author="Winkel, Ludwig" w:date="2017-01-17T21:42:00Z">
        <w:r>
          <w:rPr>
            <w:lang w:val="en-US"/>
          </w:rPr>
          <w:t>The IEC SG8 was dealing with recommendations concerning Indurty4.0/Smart Manufacturing to the IEC SMB and finalized their work early 2016. Most of the recommendations were accepted by the IEC SMB. The committee was transformed to the IEC SEG7 Smart Manufacturing.</w:t>
        </w:r>
      </w:ins>
    </w:p>
    <w:p w14:paraId="7522FCC9" w14:textId="77777777" w:rsidR="00114FAB" w:rsidRPr="00324790" w:rsidRDefault="00114FAB" w:rsidP="0043741A">
      <w:pPr>
        <w:pStyle w:val="Heading6"/>
        <w:rPr>
          <w:lang w:val="en-US"/>
          <w:rPrChange w:id="273" w:author="Winkel, Ludwig" w:date="2017-01-17T21:42:00Z">
            <w:rPr/>
          </w:rPrChange>
        </w:rPr>
      </w:pPr>
      <w:r w:rsidRPr="00324790">
        <w:rPr>
          <w:lang w:val="en-US"/>
          <w:rPrChange w:id="274" w:author="Winkel, Ludwig" w:date="2017-01-17T21:42:00Z">
            <w:rPr/>
          </w:rPrChange>
        </w:rPr>
        <w:t>SG10 Wearable Smart Devices</w:t>
      </w:r>
    </w:p>
    <w:p w14:paraId="5A4892A5" w14:textId="77777777" w:rsidR="00114FAB" w:rsidRPr="00324790" w:rsidRDefault="00114FAB" w:rsidP="0043741A">
      <w:pPr>
        <w:pStyle w:val="Heading6"/>
        <w:rPr>
          <w:lang w:val="en-US"/>
          <w:rPrChange w:id="275" w:author="Winkel, Ludwig" w:date="2017-01-17T21:42:00Z">
            <w:rPr/>
          </w:rPrChange>
        </w:rPr>
      </w:pPr>
      <w:proofErr w:type="spellStart"/>
      <w:r w:rsidRPr="00324790">
        <w:rPr>
          <w:lang w:val="en-US"/>
          <w:rPrChange w:id="276" w:author="Winkel, Ludwig" w:date="2017-01-17T21:42:00Z">
            <w:rPr/>
          </w:rPrChange>
        </w:rPr>
        <w:t>SyC</w:t>
      </w:r>
      <w:proofErr w:type="spellEnd"/>
      <w:r w:rsidRPr="00324790">
        <w:rPr>
          <w:lang w:val="en-US"/>
          <w:rPrChange w:id="277" w:author="Winkel, Ludwig" w:date="2017-01-17T21:42:00Z">
            <w:rPr/>
          </w:rPrChange>
        </w:rPr>
        <w:t xml:space="preserve"> Smart Energy</w:t>
      </w:r>
    </w:p>
    <w:p w14:paraId="2D2EA5E0" w14:textId="77777777" w:rsidR="00114FAB" w:rsidRPr="00324790" w:rsidRDefault="00114FAB" w:rsidP="0043741A">
      <w:pPr>
        <w:pStyle w:val="Heading6"/>
        <w:rPr>
          <w:lang w:val="en-US"/>
          <w:rPrChange w:id="278" w:author="Winkel, Ludwig" w:date="2017-01-17T21:42:00Z">
            <w:rPr/>
          </w:rPrChange>
        </w:rPr>
      </w:pPr>
      <w:proofErr w:type="spellStart"/>
      <w:r w:rsidRPr="00324790">
        <w:rPr>
          <w:lang w:val="en-US"/>
          <w:rPrChange w:id="279" w:author="Winkel, Ludwig" w:date="2017-01-17T21:42:00Z">
            <w:rPr/>
          </w:rPrChange>
        </w:rPr>
        <w:t>SyC</w:t>
      </w:r>
      <w:proofErr w:type="spellEnd"/>
      <w:r w:rsidRPr="00324790">
        <w:rPr>
          <w:lang w:val="en-US"/>
          <w:rPrChange w:id="280" w:author="Winkel, Ludwig" w:date="2017-01-17T21:42:00Z">
            <w:rPr/>
          </w:rPrChange>
        </w:rPr>
        <w:t xml:space="preserve"> Active Assisted Living</w:t>
      </w:r>
    </w:p>
    <w:p w14:paraId="719E455C" w14:textId="77777777" w:rsidR="00114FAB" w:rsidRPr="00324790" w:rsidRDefault="00114FAB" w:rsidP="0043741A">
      <w:pPr>
        <w:pStyle w:val="Heading6"/>
        <w:rPr>
          <w:lang w:val="en-US"/>
          <w:rPrChange w:id="281" w:author="Winkel, Ludwig" w:date="2017-01-17T21:42:00Z">
            <w:rPr/>
          </w:rPrChange>
        </w:rPr>
      </w:pPr>
      <w:r w:rsidRPr="00324790">
        <w:rPr>
          <w:lang w:val="en-US"/>
          <w:rPrChange w:id="282" w:author="Winkel, Ludwig" w:date="2017-01-17T21:42:00Z">
            <w:rPr/>
          </w:rPrChange>
        </w:rPr>
        <w:t>SEG1 Smart Cities</w:t>
      </w:r>
    </w:p>
    <w:p w14:paraId="5FD7C318" w14:textId="77777777" w:rsidR="00114FAB" w:rsidRPr="00324790" w:rsidRDefault="00114FAB" w:rsidP="0043741A">
      <w:pPr>
        <w:pStyle w:val="Heading6"/>
        <w:rPr>
          <w:lang w:val="en-US"/>
          <w:rPrChange w:id="283" w:author="Winkel, Ludwig" w:date="2017-01-17T21:42:00Z">
            <w:rPr/>
          </w:rPrChange>
        </w:rPr>
      </w:pPr>
      <w:r w:rsidRPr="00324790">
        <w:rPr>
          <w:lang w:val="en-US"/>
          <w:rPrChange w:id="284" w:author="Winkel, Ludwig" w:date="2017-01-17T21:42:00Z">
            <w:rPr/>
          </w:rPrChange>
        </w:rPr>
        <w:t xml:space="preserve">SEG5 </w:t>
      </w:r>
      <w:proofErr w:type="spellStart"/>
      <w:r w:rsidRPr="00324790">
        <w:rPr>
          <w:lang w:val="en-US"/>
          <w:rPrChange w:id="285" w:author="Winkel, Ludwig" w:date="2017-01-17T21:42:00Z">
            <w:rPr/>
          </w:rPrChange>
        </w:rPr>
        <w:t>Electrotechnology</w:t>
      </w:r>
      <w:proofErr w:type="spellEnd"/>
      <w:r w:rsidRPr="00324790">
        <w:rPr>
          <w:lang w:val="en-US"/>
          <w:rPrChange w:id="286" w:author="Winkel, Ludwig" w:date="2017-01-17T21:42:00Z">
            <w:rPr/>
          </w:rPrChange>
        </w:rPr>
        <w:t xml:space="preserve"> for mobility</w:t>
      </w:r>
    </w:p>
    <w:p w14:paraId="7364667A" w14:textId="77777777" w:rsidR="00114FAB" w:rsidRPr="00324790" w:rsidRDefault="00114FAB" w:rsidP="0043741A">
      <w:pPr>
        <w:pStyle w:val="Heading6"/>
        <w:rPr>
          <w:lang w:val="en-US"/>
          <w:rPrChange w:id="287" w:author="Winkel, Ludwig" w:date="2017-01-17T21:42:00Z">
            <w:rPr/>
          </w:rPrChange>
        </w:rPr>
      </w:pPr>
      <w:r w:rsidRPr="00324790">
        <w:rPr>
          <w:lang w:val="en-US"/>
          <w:rPrChange w:id="288" w:author="Winkel, Ludwig" w:date="2017-01-17T21:42:00Z">
            <w:rPr/>
          </w:rPrChange>
        </w:rPr>
        <w:t xml:space="preserve">SEG6 Non-traditional Distribution Networks / </w:t>
      </w:r>
      <w:proofErr w:type="spellStart"/>
      <w:r w:rsidRPr="00324790">
        <w:rPr>
          <w:lang w:val="en-US"/>
          <w:rPrChange w:id="289" w:author="Winkel, Ludwig" w:date="2017-01-17T21:42:00Z">
            <w:rPr/>
          </w:rPrChange>
        </w:rPr>
        <w:t>Microgrids</w:t>
      </w:r>
      <w:proofErr w:type="spellEnd"/>
    </w:p>
    <w:p w14:paraId="6DBC52B3" w14:textId="77777777" w:rsidR="00114FAB" w:rsidRPr="00324790" w:rsidRDefault="00114FAB" w:rsidP="0043741A">
      <w:pPr>
        <w:pStyle w:val="Heading6"/>
        <w:rPr>
          <w:lang w:val="en-US"/>
          <w:rPrChange w:id="290" w:author="Winkel, Ludwig" w:date="2017-01-17T21:42:00Z">
            <w:rPr/>
          </w:rPrChange>
        </w:rPr>
      </w:pPr>
      <w:r w:rsidRPr="00324790">
        <w:rPr>
          <w:lang w:val="en-US"/>
          <w:rPrChange w:id="291" w:author="Winkel, Ludwig" w:date="2017-01-17T21:42:00Z">
            <w:rPr/>
          </w:rPrChange>
        </w:rPr>
        <w:t>IEC TC65 industrial-process measurement, control and automation</w:t>
      </w:r>
    </w:p>
    <w:p w14:paraId="6CBD8AF2" w14:textId="77777777" w:rsidR="00114FAB" w:rsidRPr="00324790" w:rsidRDefault="00114FAB" w:rsidP="0043741A">
      <w:pPr>
        <w:pStyle w:val="Heading5"/>
        <w:rPr>
          <w:lang w:val="en-US"/>
          <w:rPrChange w:id="292" w:author="Winkel, Ludwig" w:date="2017-01-17T21:42:00Z">
            <w:rPr/>
          </w:rPrChange>
        </w:rPr>
      </w:pPr>
      <w:r w:rsidRPr="00324790">
        <w:rPr>
          <w:lang w:val="en-US"/>
          <w:rPrChange w:id="293" w:author="Winkel, Ludwig" w:date="2017-01-17T21:42:00Z">
            <w:rPr/>
          </w:rPrChange>
        </w:rPr>
        <w:t>ISO</w:t>
      </w:r>
    </w:p>
    <w:p w14:paraId="3E8851BC" w14:textId="77777777" w:rsidR="00114FAB" w:rsidRPr="00324790" w:rsidRDefault="00114FAB" w:rsidP="0043741A">
      <w:pPr>
        <w:pStyle w:val="Heading6"/>
        <w:rPr>
          <w:lang w:val="en-US"/>
          <w:rPrChange w:id="294" w:author="Winkel, Ludwig" w:date="2017-01-17T21:42:00Z">
            <w:rPr/>
          </w:rPrChange>
        </w:rPr>
      </w:pPr>
      <w:r w:rsidRPr="00324790">
        <w:rPr>
          <w:lang w:val="en-US"/>
          <w:rPrChange w:id="295" w:author="Winkel, Ludwig" w:date="2017-01-17T21:42:00Z">
            <w:rPr/>
          </w:rPrChange>
        </w:rPr>
        <w:t>ISO SAG I4.0/Smart Manufacturing</w:t>
      </w:r>
    </w:p>
    <w:p w14:paraId="0EB481D3" w14:textId="77777777" w:rsidR="00114FAB" w:rsidRPr="00324790" w:rsidRDefault="00114FAB" w:rsidP="0043741A">
      <w:pPr>
        <w:pStyle w:val="Heading5"/>
        <w:rPr>
          <w:lang w:val="en-US"/>
          <w:rPrChange w:id="296" w:author="Winkel, Ludwig" w:date="2017-01-17T21:42:00Z">
            <w:rPr/>
          </w:rPrChange>
        </w:rPr>
      </w:pPr>
      <w:r w:rsidRPr="00324790">
        <w:rPr>
          <w:lang w:val="en-US"/>
          <w:rPrChange w:id="297" w:author="Winkel, Ludwig" w:date="2017-01-17T21:42:00Z">
            <w:rPr/>
          </w:rPrChange>
        </w:rPr>
        <w:t>Regional SDO</w:t>
      </w:r>
    </w:p>
    <w:p w14:paraId="3DE53E0A" w14:textId="77777777" w:rsidR="00114FAB" w:rsidRPr="00324790" w:rsidRDefault="00114FAB" w:rsidP="0043741A">
      <w:pPr>
        <w:pStyle w:val="Heading6"/>
        <w:rPr>
          <w:lang w:val="en-US"/>
          <w:rPrChange w:id="298" w:author="Winkel, Ludwig" w:date="2017-01-17T21:42:00Z">
            <w:rPr/>
          </w:rPrChange>
        </w:rPr>
      </w:pPr>
      <w:r w:rsidRPr="00324790">
        <w:rPr>
          <w:lang w:val="en-US"/>
          <w:rPrChange w:id="299" w:author="Winkel, Ludwig" w:date="2017-01-17T21:42:00Z">
            <w:rPr/>
          </w:rPrChange>
        </w:rPr>
        <w:t>CEN</w:t>
      </w:r>
    </w:p>
    <w:p w14:paraId="1E89DCED" w14:textId="77777777" w:rsidR="00114FAB" w:rsidRPr="00324790" w:rsidRDefault="00114FAB" w:rsidP="0043741A">
      <w:pPr>
        <w:pStyle w:val="Heading6"/>
        <w:rPr>
          <w:lang w:val="en-US"/>
          <w:rPrChange w:id="300" w:author="Winkel, Ludwig" w:date="2017-01-17T21:42:00Z">
            <w:rPr/>
          </w:rPrChange>
        </w:rPr>
      </w:pPr>
      <w:r w:rsidRPr="00324790">
        <w:rPr>
          <w:lang w:val="en-US"/>
          <w:rPrChange w:id="301" w:author="Winkel, Ludwig" w:date="2017-01-17T21:42:00Z">
            <w:rPr/>
          </w:rPrChange>
        </w:rPr>
        <w:t>CENELEC</w:t>
      </w:r>
    </w:p>
    <w:p w14:paraId="29ED3B07" w14:textId="77777777" w:rsidR="00114FAB" w:rsidRPr="00324790" w:rsidRDefault="00114FAB" w:rsidP="0043741A">
      <w:pPr>
        <w:pStyle w:val="Heading6"/>
        <w:rPr>
          <w:lang w:val="en-US"/>
          <w:rPrChange w:id="302" w:author="Winkel, Ludwig" w:date="2017-01-17T21:42:00Z">
            <w:rPr/>
          </w:rPrChange>
        </w:rPr>
      </w:pPr>
      <w:r w:rsidRPr="00324790">
        <w:rPr>
          <w:lang w:val="en-US"/>
          <w:rPrChange w:id="303" w:author="Winkel, Ludwig" w:date="2017-01-17T21:42:00Z">
            <w:rPr/>
          </w:rPrChange>
        </w:rPr>
        <w:t>ETSI</w:t>
      </w:r>
    </w:p>
    <w:p w14:paraId="0CFE4799" w14:textId="77777777" w:rsidR="00114FAB" w:rsidRPr="00324790" w:rsidRDefault="00114FAB" w:rsidP="0043741A">
      <w:pPr>
        <w:pStyle w:val="Heading7"/>
        <w:rPr>
          <w:lang w:val="en-US"/>
          <w:rPrChange w:id="304" w:author="Winkel, Ludwig" w:date="2017-01-17T21:42:00Z">
            <w:rPr/>
          </w:rPrChange>
        </w:rPr>
      </w:pPr>
      <w:r w:rsidRPr="00324790">
        <w:rPr>
          <w:lang w:val="en-US"/>
          <w:rPrChange w:id="305" w:author="Winkel, Ludwig" w:date="2017-01-17T21:42:00Z">
            <w:rPr/>
          </w:rPrChange>
        </w:rPr>
        <w:t>ETSI TC Smart M2M</w:t>
      </w:r>
    </w:p>
    <w:p w14:paraId="120D7A13" w14:textId="77777777" w:rsidR="00114FAB" w:rsidRPr="00324790" w:rsidRDefault="00114FAB" w:rsidP="0043741A">
      <w:pPr>
        <w:pStyle w:val="Heading7"/>
        <w:rPr>
          <w:lang w:val="en-US"/>
          <w:rPrChange w:id="306" w:author="Winkel, Ludwig" w:date="2017-01-17T21:42:00Z">
            <w:rPr/>
          </w:rPrChange>
        </w:rPr>
      </w:pPr>
      <w:r w:rsidRPr="00324790">
        <w:rPr>
          <w:lang w:val="en-US"/>
          <w:rPrChange w:id="307" w:author="Winkel, Ludwig" w:date="2017-01-17T21:42:00Z">
            <w:rPr/>
          </w:rPrChange>
        </w:rPr>
        <w:t xml:space="preserve">ETSI ISG NFV (Network Functions </w:t>
      </w:r>
      <w:proofErr w:type="spellStart"/>
      <w:r w:rsidRPr="00324790">
        <w:rPr>
          <w:lang w:val="en-US"/>
          <w:rPrChange w:id="308" w:author="Winkel, Ludwig" w:date="2017-01-17T21:42:00Z">
            <w:rPr/>
          </w:rPrChange>
        </w:rPr>
        <w:t>Virtualisation</w:t>
      </w:r>
      <w:proofErr w:type="spellEnd"/>
      <w:r w:rsidRPr="00324790">
        <w:rPr>
          <w:lang w:val="en-US"/>
          <w:rPrChange w:id="309" w:author="Winkel, Ludwig" w:date="2017-01-17T21:42:00Z">
            <w:rPr/>
          </w:rPrChange>
        </w:rPr>
        <w:t>)</w:t>
      </w:r>
    </w:p>
    <w:p w14:paraId="2A10D4F0" w14:textId="77777777" w:rsidR="00114FAB" w:rsidRPr="00324790" w:rsidRDefault="00114FAB" w:rsidP="0043741A">
      <w:pPr>
        <w:pStyle w:val="Heading4"/>
        <w:rPr>
          <w:lang w:val="en-US"/>
          <w:rPrChange w:id="310" w:author="Winkel, Ludwig" w:date="2017-01-17T21:42:00Z">
            <w:rPr/>
          </w:rPrChange>
        </w:rPr>
      </w:pPr>
      <w:r w:rsidRPr="00324790">
        <w:rPr>
          <w:lang w:val="en-US"/>
          <w:rPrChange w:id="311" w:author="Winkel, Ludwig" w:date="2017-01-17T21:42:00Z">
            <w:rPr/>
          </w:rPrChange>
        </w:rPr>
        <w:t>Consortia, Associations</w:t>
      </w:r>
    </w:p>
    <w:p w14:paraId="62C5D134" w14:textId="77777777" w:rsidR="00114FAB" w:rsidRPr="00324790" w:rsidRDefault="00114FAB" w:rsidP="0043741A">
      <w:pPr>
        <w:pStyle w:val="Heading5"/>
        <w:rPr>
          <w:lang w:val="en-US"/>
          <w:rPrChange w:id="312" w:author="Winkel, Ludwig" w:date="2017-01-17T21:42:00Z">
            <w:rPr/>
          </w:rPrChange>
        </w:rPr>
      </w:pPr>
      <w:r w:rsidRPr="00324790">
        <w:rPr>
          <w:lang w:val="en-US"/>
          <w:rPrChange w:id="313" w:author="Winkel, Ludwig" w:date="2017-01-17T21:42:00Z">
            <w:rPr/>
          </w:rPrChange>
        </w:rPr>
        <w:t>oneM2M</w:t>
      </w:r>
    </w:p>
    <w:p w14:paraId="59F7A5CF" w14:textId="77777777" w:rsidR="000246E6" w:rsidRPr="00324790" w:rsidRDefault="000246E6" w:rsidP="00601FD2">
      <w:pPr>
        <w:pStyle w:val="PARAGRAPH"/>
        <w:rPr>
          <w:lang w:val="en-US"/>
          <w:rPrChange w:id="314" w:author="Winkel, Ludwig" w:date="2017-01-17T21:42:00Z">
            <w:rPr/>
          </w:rPrChange>
        </w:rPr>
      </w:pPr>
    </w:p>
    <w:p w14:paraId="0CA0E1F3" w14:textId="77777777" w:rsidR="000246E6" w:rsidRPr="00324790" w:rsidRDefault="000246E6" w:rsidP="00601FD2">
      <w:pPr>
        <w:pStyle w:val="PARAGRAPH"/>
        <w:rPr>
          <w:lang w:val="en-US"/>
          <w:rPrChange w:id="315" w:author="Winkel, Ludwig" w:date="2017-01-17T21:42:00Z">
            <w:rPr/>
          </w:rPrChange>
        </w:rPr>
      </w:pPr>
    </w:p>
    <w:p w14:paraId="1308E266" w14:textId="77777777" w:rsidR="000246E6" w:rsidRPr="00324790" w:rsidRDefault="000246E6" w:rsidP="00601FD2">
      <w:pPr>
        <w:pStyle w:val="PARAGRAPH"/>
        <w:rPr>
          <w:lang w:val="en-US"/>
          <w:rPrChange w:id="316" w:author="Winkel, Ludwig" w:date="2017-01-17T21:42:00Z">
            <w:rPr/>
          </w:rPrChange>
        </w:rPr>
      </w:pPr>
    </w:p>
    <w:p w14:paraId="56E22298" w14:textId="77777777" w:rsidR="000246E6" w:rsidRPr="00324790" w:rsidRDefault="000246E6" w:rsidP="00601FD2">
      <w:pPr>
        <w:pStyle w:val="PARAGRAPH"/>
        <w:rPr>
          <w:lang w:val="en-US"/>
          <w:rPrChange w:id="317" w:author="Winkel, Ludwig" w:date="2017-01-17T21:42:00Z">
            <w:rPr/>
          </w:rPrChange>
        </w:rPr>
      </w:pPr>
    </w:p>
    <w:p w14:paraId="3C55FC42" w14:textId="77777777" w:rsidR="0048622D" w:rsidRPr="00324790" w:rsidRDefault="0048622D" w:rsidP="0048622D">
      <w:pPr>
        <w:pStyle w:val="Heading2"/>
        <w:rPr>
          <w:lang w:val="en-US"/>
          <w:rPrChange w:id="318" w:author="Winkel, Ludwig" w:date="2017-01-17T21:42:00Z">
            <w:rPr/>
          </w:rPrChange>
        </w:rPr>
      </w:pPr>
      <w:r w:rsidRPr="00324790">
        <w:rPr>
          <w:lang w:val="en-US"/>
          <w:rPrChange w:id="319" w:author="Winkel, Ludwig" w:date="2017-01-17T21:42:00Z">
            <w:rPr/>
          </w:rPrChange>
        </w:rPr>
        <w:t>Liaison</w:t>
      </w:r>
    </w:p>
    <w:p w14:paraId="49BB3E0D" w14:textId="77777777" w:rsidR="0043741A" w:rsidRPr="00324790" w:rsidRDefault="0043741A" w:rsidP="0043741A">
      <w:pPr>
        <w:pStyle w:val="Heading3"/>
        <w:rPr>
          <w:lang w:val="en-US"/>
          <w:rPrChange w:id="320" w:author="Winkel, Ludwig" w:date="2017-01-17T21:42:00Z">
            <w:rPr/>
          </w:rPrChange>
        </w:rPr>
      </w:pPr>
      <w:r w:rsidRPr="00324790">
        <w:rPr>
          <w:lang w:val="en-US"/>
          <w:rPrChange w:id="321" w:author="Winkel, Ludwig" w:date="2017-01-17T21:42:00Z">
            <w:rPr/>
          </w:rPrChange>
        </w:rPr>
        <w:t>IEEE P2413</w:t>
      </w:r>
    </w:p>
    <w:p w14:paraId="2F485CE7" w14:textId="77777777" w:rsidR="0043741A" w:rsidRPr="00324790" w:rsidRDefault="0043741A" w:rsidP="0043741A">
      <w:pPr>
        <w:pStyle w:val="PARAGRAPH"/>
        <w:rPr>
          <w:lang w:val="en-US"/>
          <w:rPrChange w:id="322" w:author="Winkel, Ludwig" w:date="2017-01-17T21:42:00Z">
            <w:rPr/>
          </w:rPrChange>
        </w:rPr>
      </w:pPr>
      <w:r w:rsidRPr="00324790">
        <w:rPr>
          <w:lang w:val="en-US"/>
          <w:rPrChange w:id="323" w:author="Winkel, Ludwig" w:date="2017-01-17T21:42:00Z">
            <w:rPr/>
          </w:rPrChange>
        </w:rPr>
        <w:t>Established Liaison to</w:t>
      </w:r>
    </w:p>
    <w:p w14:paraId="0620DE24" w14:textId="77777777" w:rsidR="0043741A" w:rsidRPr="00324790" w:rsidRDefault="0043741A" w:rsidP="0043741A">
      <w:pPr>
        <w:pStyle w:val="ListDash"/>
        <w:rPr>
          <w:lang w:val="en-US"/>
          <w:rPrChange w:id="324" w:author="Winkel, Ludwig" w:date="2017-01-17T21:42:00Z">
            <w:rPr/>
          </w:rPrChange>
        </w:rPr>
      </w:pPr>
      <w:r w:rsidRPr="00324790">
        <w:rPr>
          <w:lang w:val="en-US"/>
          <w:rPrChange w:id="325" w:author="Winkel, Ludwig" w:date="2017-01-17T21:42:00Z">
            <w:rPr/>
          </w:rPrChange>
        </w:rPr>
        <w:t>IEEE 802.24</w:t>
      </w:r>
    </w:p>
    <w:p w14:paraId="35F6C4D9" w14:textId="77777777" w:rsidR="0043741A" w:rsidRPr="00324790" w:rsidRDefault="0043741A" w:rsidP="0043741A">
      <w:pPr>
        <w:pStyle w:val="ListDash"/>
        <w:rPr>
          <w:lang w:val="en-US"/>
          <w:rPrChange w:id="326" w:author="Winkel, Ludwig" w:date="2017-01-17T21:42:00Z">
            <w:rPr/>
          </w:rPrChange>
        </w:rPr>
      </w:pPr>
      <w:r w:rsidRPr="00324790">
        <w:rPr>
          <w:lang w:val="en-US"/>
          <w:rPrChange w:id="327" w:author="Winkel, Ludwig" w:date="2017-01-17T21:42:00Z">
            <w:rPr/>
          </w:rPrChange>
        </w:rPr>
        <w:t>IEC SG8</w:t>
      </w:r>
    </w:p>
    <w:p w14:paraId="56EA9465" w14:textId="77777777" w:rsidR="0043741A" w:rsidRPr="00324790" w:rsidRDefault="0043741A" w:rsidP="0043741A">
      <w:pPr>
        <w:pStyle w:val="ListDash"/>
        <w:rPr>
          <w:lang w:val="en-US"/>
          <w:rPrChange w:id="328" w:author="Winkel, Ludwig" w:date="2017-01-17T21:42:00Z">
            <w:rPr/>
          </w:rPrChange>
        </w:rPr>
      </w:pPr>
      <w:r w:rsidRPr="00324790">
        <w:rPr>
          <w:lang w:val="en-US"/>
          <w:rPrChange w:id="329" w:author="Winkel, Ludwig" w:date="2017-01-17T21:42:00Z">
            <w:rPr/>
          </w:rPrChange>
        </w:rPr>
        <w:t>IIC</w:t>
      </w:r>
    </w:p>
    <w:p w14:paraId="004BBF30" w14:textId="77777777" w:rsidR="0043741A" w:rsidRPr="00324790" w:rsidRDefault="0043741A" w:rsidP="0043741A">
      <w:pPr>
        <w:pStyle w:val="Heading3"/>
        <w:rPr>
          <w:lang w:val="en-US"/>
          <w:rPrChange w:id="330" w:author="Winkel, Ludwig" w:date="2017-01-17T21:42:00Z">
            <w:rPr/>
          </w:rPrChange>
        </w:rPr>
      </w:pPr>
      <w:r w:rsidRPr="00324790">
        <w:rPr>
          <w:lang w:val="en-US"/>
          <w:rPrChange w:id="331" w:author="Winkel, Ludwig" w:date="2017-01-17T21:42:00Z">
            <w:rPr/>
          </w:rPrChange>
        </w:rPr>
        <w:t>IEEE 802.24</w:t>
      </w:r>
    </w:p>
    <w:p w14:paraId="74F23567" w14:textId="77777777" w:rsidR="0043741A" w:rsidRPr="00324790" w:rsidRDefault="0043741A" w:rsidP="0043741A">
      <w:pPr>
        <w:pStyle w:val="PARAGRAPH"/>
        <w:rPr>
          <w:lang w:val="en-US"/>
          <w:rPrChange w:id="332" w:author="Winkel, Ludwig" w:date="2017-01-17T21:42:00Z">
            <w:rPr/>
          </w:rPrChange>
        </w:rPr>
      </w:pPr>
      <w:r w:rsidRPr="00324790">
        <w:rPr>
          <w:lang w:val="en-US"/>
          <w:rPrChange w:id="333" w:author="Winkel, Ludwig" w:date="2017-01-17T21:42:00Z">
            <w:rPr/>
          </w:rPrChange>
        </w:rPr>
        <w:t>Established Liaison to</w:t>
      </w:r>
    </w:p>
    <w:p w14:paraId="0AF7ADA1" w14:textId="77777777" w:rsidR="0043741A" w:rsidRPr="00324790" w:rsidRDefault="0043741A" w:rsidP="0043741A">
      <w:pPr>
        <w:pStyle w:val="ListDash"/>
        <w:rPr>
          <w:lang w:val="en-US"/>
          <w:rPrChange w:id="334" w:author="Winkel, Ludwig" w:date="2017-01-17T21:42:00Z">
            <w:rPr/>
          </w:rPrChange>
        </w:rPr>
      </w:pPr>
      <w:r w:rsidRPr="00324790">
        <w:rPr>
          <w:lang w:val="en-US"/>
          <w:rPrChange w:id="335" w:author="Winkel, Ludwig" w:date="2017-01-17T21:42:00Z">
            <w:rPr/>
          </w:rPrChange>
        </w:rPr>
        <w:t>IEEE 802.24</w:t>
      </w:r>
    </w:p>
    <w:p w14:paraId="5ACCA8EB" w14:textId="77777777" w:rsidR="0043741A" w:rsidRPr="00324790" w:rsidRDefault="0043741A" w:rsidP="0043741A">
      <w:pPr>
        <w:pStyle w:val="Heading3"/>
        <w:rPr>
          <w:lang w:val="en-US"/>
          <w:rPrChange w:id="336" w:author="Winkel, Ludwig" w:date="2017-01-17T21:42:00Z">
            <w:rPr/>
          </w:rPrChange>
        </w:rPr>
      </w:pPr>
      <w:r w:rsidRPr="00324790">
        <w:rPr>
          <w:lang w:val="en-US"/>
          <w:rPrChange w:id="337" w:author="Winkel, Ludwig" w:date="2017-01-17T21:42:00Z">
            <w:rPr/>
          </w:rPrChange>
        </w:rPr>
        <w:t>IEC SG8</w:t>
      </w:r>
    </w:p>
    <w:p w14:paraId="78791862" w14:textId="77777777" w:rsidR="0043741A" w:rsidRPr="00324790" w:rsidRDefault="0043741A" w:rsidP="0043741A">
      <w:pPr>
        <w:pStyle w:val="PARAGRAPH"/>
        <w:rPr>
          <w:lang w:val="en-US"/>
          <w:rPrChange w:id="338" w:author="Winkel, Ludwig" w:date="2017-01-17T21:42:00Z">
            <w:rPr/>
          </w:rPrChange>
        </w:rPr>
      </w:pPr>
      <w:r w:rsidRPr="00324790">
        <w:rPr>
          <w:lang w:val="en-US"/>
          <w:rPrChange w:id="339" w:author="Winkel, Ludwig" w:date="2017-01-17T21:42:00Z">
            <w:rPr/>
          </w:rPrChange>
        </w:rPr>
        <w:t>Established Liaison to</w:t>
      </w:r>
    </w:p>
    <w:p w14:paraId="58A95FB6" w14:textId="77777777" w:rsidR="0043741A" w:rsidRPr="00324790" w:rsidRDefault="0043741A" w:rsidP="0043741A">
      <w:pPr>
        <w:pStyle w:val="ListDash"/>
        <w:rPr>
          <w:lang w:val="en-US"/>
          <w:rPrChange w:id="340" w:author="Winkel, Ludwig" w:date="2017-01-17T21:42:00Z">
            <w:rPr/>
          </w:rPrChange>
        </w:rPr>
      </w:pPr>
      <w:r w:rsidRPr="00324790">
        <w:rPr>
          <w:lang w:val="en-US"/>
          <w:rPrChange w:id="341" w:author="Winkel, Ludwig" w:date="2017-01-17T21:42:00Z">
            <w:rPr/>
          </w:rPrChange>
        </w:rPr>
        <w:t>IEEE 802.24</w:t>
      </w:r>
    </w:p>
    <w:p w14:paraId="74C9A98C" w14:textId="77777777" w:rsidR="0043741A" w:rsidRPr="00324790" w:rsidRDefault="0043741A" w:rsidP="0043741A">
      <w:pPr>
        <w:pStyle w:val="ListDash"/>
        <w:rPr>
          <w:lang w:val="en-US"/>
          <w:rPrChange w:id="342" w:author="Winkel, Ludwig" w:date="2017-01-17T21:42:00Z">
            <w:rPr/>
          </w:rPrChange>
        </w:rPr>
      </w:pPr>
      <w:r w:rsidRPr="00324790">
        <w:rPr>
          <w:lang w:val="en-US"/>
          <w:rPrChange w:id="343" w:author="Winkel, Ludwig" w:date="2017-01-17T21:42:00Z">
            <w:rPr/>
          </w:rPrChange>
        </w:rPr>
        <w:t>ISO SAG I4.0/Smart Manufacturing</w:t>
      </w:r>
    </w:p>
    <w:p w14:paraId="777A574B" w14:textId="77777777" w:rsidR="0043741A" w:rsidRPr="00324790" w:rsidRDefault="0043741A" w:rsidP="0043741A">
      <w:pPr>
        <w:pStyle w:val="ListDash"/>
        <w:rPr>
          <w:lang w:val="en-US"/>
          <w:rPrChange w:id="344" w:author="Winkel, Ludwig" w:date="2017-01-17T21:42:00Z">
            <w:rPr/>
          </w:rPrChange>
        </w:rPr>
      </w:pPr>
      <w:r w:rsidRPr="00324790">
        <w:rPr>
          <w:lang w:val="en-US"/>
          <w:rPrChange w:id="345" w:author="Winkel, Ludwig" w:date="2017-01-17T21:42:00Z">
            <w:rPr/>
          </w:rPrChange>
        </w:rPr>
        <w:t>ISO/IEC JTC1/WG10</w:t>
      </w:r>
    </w:p>
    <w:p w14:paraId="2B73C69E" w14:textId="77777777" w:rsidR="0043741A" w:rsidRPr="00324790" w:rsidRDefault="0043741A" w:rsidP="0043741A">
      <w:pPr>
        <w:pStyle w:val="ListDash"/>
        <w:numPr>
          <w:ilvl w:val="0"/>
          <w:numId w:val="0"/>
        </w:numPr>
        <w:ind w:left="340" w:hanging="340"/>
        <w:rPr>
          <w:lang w:val="en-US"/>
          <w:rPrChange w:id="346" w:author="Winkel, Ludwig" w:date="2017-01-17T21:42:00Z">
            <w:rPr/>
          </w:rPrChange>
        </w:rPr>
      </w:pPr>
    </w:p>
    <w:p w14:paraId="1397644F" w14:textId="77777777" w:rsidR="0043741A" w:rsidRPr="00324790" w:rsidRDefault="0043741A" w:rsidP="0043741A">
      <w:pPr>
        <w:pStyle w:val="PARAGRAPH"/>
        <w:rPr>
          <w:lang w:val="en-US"/>
          <w:rPrChange w:id="347" w:author="Winkel, Ludwig" w:date="2017-01-17T21:42:00Z">
            <w:rPr/>
          </w:rPrChange>
        </w:rPr>
      </w:pPr>
    </w:p>
    <w:p w14:paraId="31EFD410" w14:textId="77777777" w:rsidR="0043741A" w:rsidRPr="00324790" w:rsidRDefault="0043741A" w:rsidP="0043741A">
      <w:pPr>
        <w:pStyle w:val="PARAGRAPH"/>
        <w:rPr>
          <w:lang w:val="en-US"/>
          <w:rPrChange w:id="348" w:author="Winkel, Ludwig" w:date="2017-01-17T21:42:00Z">
            <w:rPr/>
          </w:rPrChange>
        </w:rPr>
      </w:pPr>
    </w:p>
    <w:p w14:paraId="58A7277A" w14:textId="77777777" w:rsidR="0043741A" w:rsidRPr="00324790" w:rsidRDefault="0043741A" w:rsidP="0043741A">
      <w:pPr>
        <w:pStyle w:val="PARAGRAPH"/>
        <w:rPr>
          <w:lang w:val="en-US"/>
          <w:rPrChange w:id="349" w:author="Winkel, Ludwig" w:date="2017-01-17T21:42:00Z">
            <w:rPr/>
          </w:rPrChange>
        </w:rPr>
      </w:pPr>
    </w:p>
    <w:p w14:paraId="1FA25FF8" w14:textId="77777777" w:rsidR="0048622D" w:rsidRPr="00324790" w:rsidRDefault="00F3078D" w:rsidP="0048622D">
      <w:pPr>
        <w:pStyle w:val="Heading1"/>
        <w:rPr>
          <w:lang w:val="en-US"/>
          <w:rPrChange w:id="350" w:author="Winkel, Ludwig" w:date="2017-01-17T21:42:00Z">
            <w:rPr/>
          </w:rPrChange>
        </w:rPr>
      </w:pPr>
      <w:r w:rsidRPr="00324790">
        <w:rPr>
          <w:lang w:val="en-US"/>
          <w:rPrChange w:id="351" w:author="Winkel, Ludwig" w:date="2017-01-17T21:42:00Z">
            <w:rPr/>
          </w:rPrChange>
        </w:rPr>
        <w:t xml:space="preserve">Activities in IEEE 802 related to </w:t>
      </w:r>
      <w:proofErr w:type="spellStart"/>
      <w:r w:rsidRPr="00324790">
        <w:rPr>
          <w:lang w:val="en-US"/>
          <w:rPrChange w:id="352" w:author="Winkel, Ludwig" w:date="2017-01-17T21:42:00Z">
            <w:rPr/>
          </w:rPrChange>
        </w:rPr>
        <w:t>IoT</w:t>
      </w:r>
      <w:proofErr w:type="spellEnd"/>
    </w:p>
    <w:p w14:paraId="33486F1B" w14:textId="1FA2D526" w:rsidR="00F8605A" w:rsidRPr="00324790" w:rsidRDefault="00F8605A" w:rsidP="00F8605A">
      <w:pPr>
        <w:pStyle w:val="PARAGRAPH"/>
        <w:rPr>
          <w:lang w:val="en-US"/>
          <w:rPrChange w:id="353" w:author="Winkel, Ludwig" w:date="2017-01-17T21:42:00Z">
            <w:rPr/>
          </w:rPrChange>
        </w:rPr>
      </w:pPr>
      <w:r w:rsidRPr="00324790">
        <w:rPr>
          <w:lang w:val="en-US"/>
          <w:rPrChange w:id="354" w:author="Winkel, Ludwig" w:date="2017-01-17T21:42:00Z">
            <w:rPr/>
          </w:rPrChange>
        </w:rPr>
        <w:t>As a general statement, most</w:t>
      </w:r>
      <w:del w:id="355" w:author="Winkel, Ludwig" w:date="2017-01-17T21:42:00Z">
        <w:r w:rsidRPr="00F8605A">
          <w:delText xml:space="preserve"> all</w:delText>
        </w:r>
      </w:del>
      <w:r w:rsidRPr="00324790">
        <w:rPr>
          <w:lang w:val="en-US"/>
          <w:rPrChange w:id="356" w:author="Winkel, Ludwig" w:date="2017-01-17T21:42:00Z">
            <w:rPr/>
          </w:rPrChange>
        </w:rPr>
        <w:t xml:space="preserve"> networking technologies have potential use somewhere in the Internet of Things including all those developed in IEEE 802.</w:t>
      </w:r>
    </w:p>
    <w:p w14:paraId="7CDB399E" w14:textId="77777777" w:rsidR="00F8605A" w:rsidRPr="00324790" w:rsidRDefault="00F8605A" w:rsidP="00F8605A">
      <w:pPr>
        <w:pStyle w:val="PARAGRAPH"/>
        <w:rPr>
          <w:lang w:val="en-US"/>
          <w:rPrChange w:id="357" w:author="Winkel, Ludwig" w:date="2017-01-17T21:42:00Z">
            <w:rPr/>
          </w:rPrChange>
        </w:rPr>
      </w:pPr>
      <w:r w:rsidRPr="00324790">
        <w:rPr>
          <w:lang w:val="en-US"/>
          <w:rPrChange w:id="358" w:author="Winkel, Ludwig" w:date="2017-01-17T21:42:00Z">
            <w:rPr/>
          </w:rPrChange>
        </w:rPr>
        <w:t xml:space="preserve">Beyond that, 802 has (and continues) to work on several projects seeking to address specific </w:t>
      </w:r>
      <w:proofErr w:type="spellStart"/>
      <w:r w:rsidRPr="00324790">
        <w:rPr>
          <w:lang w:val="en-US"/>
          <w:rPrChange w:id="359" w:author="Winkel, Ludwig" w:date="2017-01-17T21:42:00Z">
            <w:rPr/>
          </w:rPrChange>
        </w:rPr>
        <w:t>IoT</w:t>
      </w:r>
      <w:proofErr w:type="spellEnd"/>
      <w:r w:rsidRPr="00324790">
        <w:rPr>
          <w:lang w:val="en-US"/>
          <w:rPrChange w:id="360" w:author="Winkel, Ludwig" w:date="2017-01-17T21:42:00Z">
            <w:rPr/>
          </w:rPrChange>
        </w:rPr>
        <w:t xml:space="preserve"> problems/needs in an optimal way.</w:t>
      </w:r>
    </w:p>
    <w:p w14:paraId="013E684D" w14:textId="44D7D3D8" w:rsidR="00F8605A" w:rsidRPr="00324790" w:rsidRDefault="00F8605A" w:rsidP="00F8605A">
      <w:pPr>
        <w:pStyle w:val="PARAGRAPH"/>
        <w:rPr>
          <w:lang w:val="en-US"/>
          <w:rPrChange w:id="361" w:author="Winkel, Ludwig" w:date="2017-01-17T21:42:00Z">
            <w:rPr/>
          </w:rPrChange>
        </w:rPr>
      </w:pPr>
      <w:r w:rsidRPr="00324790">
        <w:rPr>
          <w:lang w:val="en-US"/>
          <w:rPrChange w:id="362" w:author="Winkel, Ludwig" w:date="2017-01-17T21:42:00Z">
            <w:rPr/>
          </w:rPrChange>
        </w:rPr>
        <w:t xml:space="preserve">While </w:t>
      </w:r>
      <w:proofErr w:type="spellStart"/>
      <w:r w:rsidRPr="00324790">
        <w:rPr>
          <w:lang w:val="en-US"/>
          <w:rPrChange w:id="363" w:author="Winkel, Ludwig" w:date="2017-01-17T21:42:00Z">
            <w:rPr/>
          </w:rPrChange>
        </w:rPr>
        <w:t>IoT</w:t>
      </w:r>
      <w:proofErr w:type="spellEnd"/>
      <w:r w:rsidRPr="00324790">
        <w:rPr>
          <w:lang w:val="en-US"/>
          <w:rPrChange w:id="364" w:author="Winkel, Ludwig" w:date="2017-01-17T21:42:00Z">
            <w:rPr/>
          </w:rPrChange>
        </w:rPr>
        <w:t xml:space="preserve"> is most strongly associated with wire</w:t>
      </w:r>
      <w:r w:rsidR="00324790" w:rsidRPr="00324790">
        <w:rPr>
          <w:lang w:val="en-US"/>
          <w:rPrChange w:id="365" w:author="Winkel, Ludwig" w:date="2017-01-17T21:42:00Z">
            <w:rPr/>
          </w:rPrChange>
        </w:rPr>
        <w:t xml:space="preserve">less communications, wired is </w:t>
      </w:r>
      <w:del w:id="366" w:author="Winkel, Ludwig" w:date="2017-01-17T21:42:00Z">
        <w:r w:rsidRPr="00F8605A">
          <w:delText xml:space="preserve">a </w:delText>
        </w:r>
      </w:del>
      <w:r w:rsidRPr="00324790">
        <w:rPr>
          <w:lang w:val="en-US"/>
          <w:rPrChange w:id="367" w:author="Winkel, Ludwig" w:date="2017-01-17T21:42:00Z">
            <w:rPr/>
          </w:rPrChange>
        </w:rPr>
        <w:t>also an essential component.</w:t>
      </w:r>
    </w:p>
    <w:p w14:paraId="5233F5DD" w14:textId="77777777" w:rsidR="0043741A" w:rsidRPr="00324790" w:rsidRDefault="00F8605A" w:rsidP="00F8605A">
      <w:pPr>
        <w:pStyle w:val="PARAGRAPH"/>
        <w:rPr>
          <w:lang w:val="en-US"/>
          <w:rPrChange w:id="368" w:author="Winkel, Ludwig" w:date="2017-01-17T21:42:00Z">
            <w:rPr/>
          </w:rPrChange>
        </w:rPr>
      </w:pPr>
      <w:r w:rsidRPr="00324790">
        <w:rPr>
          <w:lang w:val="en-US"/>
          <w:rPrChange w:id="369" w:author="Winkel, Ludwig" w:date="2017-01-17T21:42:00Z">
            <w:rPr/>
          </w:rPrChange>
        </w:rPr>
        <w:t xml:space="preserve">The following text highlights a few of both in </w:t>
      </w:r>
      <w:ins w:id="370" w:author="Winkel, Ludwig" w:date="2017-01-17T21:42:00Z">
        <w:r w:rsidR="00324790" w:rsidRPr="00324790">
          <w:rPr>
            <w:lang w:val="en-US"/>
          </w:rPr>
          <w:t xml:space="preserve">IEEE </w:t>
        </w:r>
      </w:ins>
      <w:r w:rsidRPr="00324790">
        <w:rPr>
          <w:lang w:val="en-US"/>
          <w:rPrChange w:id="371" w:author="Winkel, Ludwig" w:date="2017-01-17T21:42:00Z">
            <w:rPr/>
          </w:rPrChange>
        </w:rPr>
        <w:t>802.</w:t>
      </w:r>
    </w:p>
    <w:p w14:paraId="2E6BF95A" w14:textId="77777777" w:rsidR="00F8605A" w:rsidRPr="00324790" w:rsidRDefault="00F8605A" w:rsidP="00F8605A">
      <w:pPr>
        <w:pStyle w:val="PARAGRAPH"/>
        <w:rPr>
          <w:lang w:val="en-US"/>
          <w:rPrChange w:id="372" w:author="Winkel, Ludwig" w:date="2017-01-17T21:42:00Z">
            <w:rPr/>
          </w:rPrChange>
        </w:rPr>
      </w:pPr>
      <w:r w:rsidRPr="00324790">
        <w:rPr>
          <w:lang w:val="en-US"/>
          <w:rPrChange w:id="373" w:author="Winkel, Ludwig" w:date="2017-01-17T21:42:00Z">
            <w:rPr/>
          </w:rPrChange>
        </w:rPr>
        <w:t>The whole of any networking solution can't work without a core infrastructure any more than leaves can work without the branches and trunk of the tree under them.</w:t>
      </w:r>
    </w:p>
    <w:p w14:paraId="7F49BD5F" w14:textId="77777777" w:rsidR="00F8605A" w:rsidRPr="00324790" w:rsidRDefault="00F8605A" w:rsidP="00F8605A">
      <w:pPr>
        <w:pStyle w:val="PARAGRAPH"/>
        <w:rPr>
          <w:lang w:val="en-US"/>
          <w:rPrChange w:id="374" w:author="Winkel, Ludwig" w:date="2017-01-17T21:42:00Z">
            <w:rPr/>
          </w:rPrChange>
        </w:rPr>
      </w:pPr>
      <w:r w:rsidRPr="00324790">
        <w:rPr>
          <w:lang w:val="en-US"/>
          <w:rPrChange w:id="375" w:author="Winkel, Ludwig" w:date="2017-01-17T21:42:00Z">
            <w:rPr/>
          </w:rPrChange>
        </w:rPr>
        <w:t xml:space="preserve">Wired (i.e. copper and fiber) infrastructure, be it twig or trunk is an essential element of </w:t>
      </w:r>
      <w:proofErr w:type="spellStart"/>
      <w:r w:rsidRPr="00324790">
        <w:rPr>
          <w:lang w:val="en-US"/>
          <w:rPrChange w:id="376" w:author="Winkel, Ludwig" w:date="2017-01-17T21:42:00Z">
            <w:rPr/>
          </w:rPrChange>
        </w:rPr>
        <w:t>IoT</w:t>
      </w:r>
      <w:proofErr w:type="spellEnd"/>
      <w:r w:rsidRPr="00324790">
        <w:rPr>
          <w:lang w:val="en-US"/>
          <w:rPrChange w:id="377" w:author="Winkel, Ludwig" w:date="2017-01-17T21:42:00Z">
            <w:rPr/>
          </w:rPrChange>
        </w:rPr>
        <w:t xml:space="preserve"> as a system. </w:t>
      </w:r>
      <w:ins w:id="378" w:author="Winkel, Ludwig" w:date="2017-01-17T21:42:00Z">
        <w:r w:rsidR="00324790">
          <w:rPr>
            <w:lang w:val="en-US"/>
          </w:rPr>
          <w:t xml:space="preserve">IEEE </w:t>
        </w:r>
      </w:ins>
      <w:r w:rsidRPr="00324790">
        <w:rPr>
          <w:lang w:val="en-US"/>
          <w:rPrChange w:id="379" w:author="Winkel, Ludwig" w:date="2017-01-17T21:42:00Z">
            <w:rPr/>
          </w:rPrChange>
        </w:rPr>
        <w:t>802.3 is dedicated to providing that core infrastructure.</w:t>
      </w:r>
    </w:p>
    <w:p w14:paraId="4AF2D0E2" w14:textId="26E6D26C" w:rsidR="00F8605A" w:rsidRPr="00324790" w:rsidRDefault="00324790" w:rsidP="00F8605A">
      <w:pPr>
        <w:pStyle w:val="PARAGRAPH"/>
        <w:rPr>
          <w:lang w:val="en-US"/>
          <w:rPrChange w:id="380" w:author="Winkel, Ludwig" w:date="2017-01-17T21:42:00Z">
            <w:rPr/>
          </w:rPrChange>
        </w:rPr>
      </w:pPr>
      <w:ins w:id="381" w:author="Winkel, Ludwig" w:date="2017-01-17T21:42:00Z">
        <w:r>
          <w:rPr>
            <w:lang w:val="en-US"/>
          </w:rPr>
          <w:t xml:space="preserve">IEEE </w:t>
        </w:r>
      </w:ins>
      <w:r w:rsidR="00F8605A" w:rsidRPr="00324790">
        <w:rPr>
          <w:lang w:val="en-US"/>
          <w:rPrChange w:id="382" w:author="Winkel, Ludwig" w:date="2017-01-17T21:42:00Z">
            <w:rPr/>
          </w:rPrChange>
        </w:rPr>
        <w:t>802.1 is working on a local addressing project (</w:t>
      </w:r>
      <w:ins w:id="383" w:author="Winkel, Ludwig" w:date="2017-01-17T21:42:00Z">
        <w:r>
          <w:rPr>
            <w:lang w:val="en-US"/>
          </w:rPr>
          <w:t xml:space="preserve">IEEE </w:t>
        </w:r>
      </w:ins>
      <w:r w:rsidR="00F8605A" w:rsidRPr="00324790">
        <w:rPr>
          <w:lang w:val="en-US"/>
          <w:rPrChange w:id="384" w:author="Winkel, Ludwig" w:date="2017-01-17T21:42:00Z">
            <w:rPr/>
          </w:rPrChange>
        </w:rPr>
        <w:t xml:space="preserve">802c) to deal with scaling </w:t>
      </w:r>
      <w:del w:id="385" w:author="Winkel, Ludwig" w:date="2017-01-17T21:42:00Z">
        <w:r w:rsidR="00F8605A" w:rsidRPr="00F8605A">
          <w:delText>to</w:delText>
        </w:r>
      </w:del>
      <w:ins w:id="386" w:author="Winkel, Ludwig" w:date="2017-01-17T21:42:00Z">
        <w:r w:rsidR="00F8605A" w:rsidRPr="00324790">
          <w:rPr>
            <w:lang w:val="en-US"/>
          </w:rPr>
          <w:t>to</w:t>
        </w:r>
        <w:r>
          <w:rPr>
            <w:lang w:val="en-US"/>
          </w:rPr>
          <w:t>wards</w:t>
        </w:r>
      </w:ins>
      <w:r w:rsidR="00F8605A" w:rsidRPr="00324790">
        <w:rPr>
          <w:lang w:val="en-US"/>
          <w:rPrChange w:id="387" w:author="Winkel, Ludwig" w:date="2017-01-17T21:42:00Z">
            <w:rPr/>
          </w:rPrChange>
        </w:rPr>
        <w:t xml:space="preserve"> much larger numbers of ports to handle the expected large numbers of things.</w:t>
      </w:r>
    </w:p>
    <w:p w14:paraId="6044532E" w14:textId="77777777" w:rsidR="00F8605A" w:rsidRPr="00324790" w:rsidRDefault="00324790" w:rsidP="00F8605A">
      <w:pPr>
        <w:pStyle w:val="PARAGRAPH"/>
        <w:rPr>
          <w:lang w:val="en-US"/>
          <w:rPrChange w:id="388" w:author="Winkel, Ludwig" w:date="2017-01-17T21:42:00Z">
            <w:rPr/>
          </w:rPrChange>
        </w:rPr>
      </w:pPr>
      <w:ins w:id="389" w:author="Winkel, Ludwig" w:date="2017-01-17T21:42:00Z">
        <w:r>
          <w:rPr>
            <w:lang w:val="en-US"/>
          </w:rPr>
          <w:t xml:space="preserve">IEEE </w:t>
        </w:r>
      </w:ins>
      <w:r w:rsidR="00F8605A" w:rsidRPr="00324790">
        <w:rPr>
          <w:lang w:val="en-US"/>
          <w:rPrChange w:id="390" w:author="Winkel, Ludwig" w:date="2017-01-17T21:42:00Z">
            <w:rPr/>
          </w:rPrChange>
        </w:rPr>
        <w:t>802.1 is also working on Privacy issues (802E</w:t>
      </w:r>
      <w:proofErr w:type="gramStart"/>
      <w:r w:rsidR="00F8605A" w:rsidRPr="00324790">
        <w:rPr>
          <w:lang w:val="en-US"/>
          <w:rPrChange w:id="391" w:author="Winkel, Ludwig" w:date="2017-01-17T21:42:00Z">
            <w:rPr/>
          </w:rPrChange>
        </w:rPr>
        <w:t>)--</w:t>
      </w:r>
      <w:proofErr w:type="gramEnd"/>
      <w:r w:rsidR="00F8605A" w:rsidRPr="00324790">
        <w:rPr>
          <w:lang w:val="en-US"/>
          <w:rPrChange w:id="392" w:author="Winkel, Ludwig" w:date="2017-01-17T21:42:00Z">
            <w:rPr/>
          </w:rPrChange>
        </w:rPr>
        <w:t xml:space="preserve"> specifically looking at Privacy concerns applicable to Internet protocols and </w:t>
      </w:r>
      <w:proofErr w:type="spellStart"/>
      <w:r w:rsidR="00F8605A" w:rsidRPr="00324790">
        <w:rPr>
          <w:lang w:val="en-US"/>
          <w:rPrChange w:id="393" w:author="Winkel, Ludwig" w:date="2017-01-17T21:42:00Z">
            <w:rPr/>
          </w:rPrChange>
        </w:rPr>
        <w:t>IoT</w:t>
      </w:r>
      <w:proofErr w:type="spellEnd"/>
      <w:r w:rsidR="00F8605A" w:rsidRPr="00324790">
        <w:rPr>
          <w:lang w:val="en-US"/>
          <w:rPrChange w:id="394" w:author="Winkel, Ludwig" w:date="2017-01-17T21:42:00Z">
            <w:rPr/>
          </w:rPrChange>
        </w:rPr>
        <w:t xml:space="preserve">, and will be providing suggestions on how IEEE </w:t>
      </w:r>
      <w:ins w:id="395" w:author="Winkel, Ludwig" w:date="2017-01-17T21:42:00Z">
        <w:r>
          <w:rPr>
            <w:lang w:val="en-US"/>
          </w:rPr>
          <w:t xml:space="preserve">802 </w:t>
        </w:r>
      </w:ins>
      <w:r w:rsidR="00F8605A" w:rsidRPr="00324790">
        <w:rPr>
          <w:lang w:val="en-US"/>
          <w:rPrChange w:id="396" w:author="Winkel, Ludwig" w:date="2017-01-17T21:42:00Z">
            <w:rPr/>
          </w:rPrChange>
        </w:rPr>
        <w:t xml:space="preserve">can help address them. </w:t>
      </w:r>
    </w:p>
    <w:p w14:paraId="3837E6D3" w14:textId="77777777" w:rsidR="00F8605A" w:rsidRPr="00324790" w:rsidRDefault="00F8605A" w:rsidP="00F8605A">
      <w:pPr>
        <w:pStyle w:val="PARAGRAPH"/>
        <w:rPr>
          <w:lang w:val="en-US"/>
          <w:rPrChange w:id="397" w:author="Winkel, Ludwig" w:date="2017-01-17T21:42:00Z">
            <w:rPr/>
          </w:rPrChange>
        </w:rPr>
      </w:pPr>
      <w:r w:rsidRPr="00324790">
        <w:rPr>
          <w:lang w:val="en-US"/>
          <w:rPrChange w:id="398" w:author="Winkel, Ludwig" w:date="2017-01-17T21:42:00Z">
            <w:rPr/>
          </w:rPrChange>
        </w:rPr>
        <w:t>The</w:t>
      </w:r>
      <w:ins w:id="399" w:author="Winkel, Ludwig" w:date="2017-01-17T21:42:00Z">
        <w:r w:rsidRPr="00324790">
          <w:rPr>
            <w:lang w:val="en-US"/>
          </w:rPr>
          <w:t xml:space="preserve"> </w:t>
        </w:r>
        <w:r w:rsidR="00324790">
          <w:rPr>
            <w:lang w:val="en-US"/>
          </w:rPr>
          <w:t>IEEE</w:t>
        </w:r>
      </w:ins>
      <w:r w:rsidR="00324790">
        <w:rPr>
          <w:lang w:val="en-US"/>
          <w:rPrChange w:id="400" w:author="Winkel, Ludwig" w:date="2017-01-17T21:42:00Z">
            <w:rPr/>
          </w:rPrChange>
        </w:rPr>
        <w:t xml:space="preserve"> </w:t>
      </w:r>
      <w:r w:rsidRPr="00324790">
        <w:rPr>
          <w:lang w:val="en-US"/>
          <w:rPrChange w:id="401" w:author="Winkel, Ludwig" w:date="2017-01-17T21:42:00Z">
            <w:rPr/>
          </w:rPrChange>
        </w:rPr>
        <w:t>802E work is also relevant to projects like</w:t>
      </w:r>
      <w:ins w:id="402" w:author="Winkel, Ludwig" w:date="2017-01-17T21:42:00Z">
        <w:r w:rsidRPr="00324790">
          <w:rPr>
            <w:lang w:val="en-US"/>
          </w:rPr>
          <w:t xml:space="preserve"> </w:t>
        </w:r>
        <w:r w:rsidR="00324790">
          <w:rPr>
            <w:lang w:val="en-US"/>
          </w:rPr>
          <w:t>IEEE</w:t>
        </w:r>
      </w:ins>
      <w:r w:rsidR="00324790">
        <w:rPr>
          <w:lang w:val="en-US"/>
          <w:rPrChange w:id="403" w:author="Winkel, Ludwig" w:date="2017-01-17T21:42:00Z">
            <w:rPr/>
          </w:rPrChange>
        </w:rPr>
        <w:t xml:space="preserve"> </w:t>
      </w:r>
      <w:r w:rsidRPr="00324790">
        <w:rPr>
          <w:lang w:val="en-US"/>
          <w:rPrChange w:id="404" w:author="Winkel, Ludwig" w:date="2017-01-17T21:42:00Z">
            <w:rPr/>
          </w:rPrChange>
        </w:rPr>
        <w:t xml:space="preserve">802c (local address usage) and to new groups that are starting to take privacy recommendations into account for defining requirements of new wireless technologies for </w:t>
      </w:r>
      <w:proofErr w:type="spellStart"/>
      <w:r w:rsidRPr="00324790">
        <w:rPr>
          <w:lang w:val="en-US"/>
          <w:rPrChange w:id="405" w:author="Winkel, Ludwig" w:date="2017-01-17T21:42:00Z">
            <w:rPr/>
          </w:rPrChange>
        </w:rPr>
        <w:t>IoT</w:t>
      </w:r>
      <w:proofErr w:type="spellEnd"/>
      <w:ins w:id="406" w:author="Winkel, Ludwig" w:date="2017-01-17T21:42:00Z">
        <w:r w:rsidR="00324790">
          <w:rPr>
            <w:lang w:val="en-US"/>
          </w:rPr>
          <w:t>.</w:t>
        </w:r>
      </w:ins>
    </w:p>
    <w:p w14:paraId="539F01B2" w14:textId="77777777" w:rsidR="00F8605A" w:rsidRPr="00324790" w:rsidRDefault="00324790" w:rsidP="00F8605A">
      <w:pPr>
        <w:pStyle w:val="PARAGRAPH"/>
        <w:rPr>
          <w:lang w:val="en-US"/>
          <w:rPrChange w:id="407" w:author="Winkel, Ludwig" w:date="2017-01-17T21:42:00Z">
            <w:rPr/>
          </w:rPrChange>
        </w:rPr>
      </w:pPr>
      <w:ins w:id="408" w:author="Winkel, Ludwig" w:date="2017-01-17T21:42:00Z">
        <w:r>
          <w:rPr>
            <w:lang w:val="en-US"/>
          </w:rPr>
          <w:t xml:space="preserve">IEEE </w:t>
        </w:r>
      </w:ins>
      <w:r w:rsidR="00F8605A" w:rsidRPr="00324790">
        <w:rPr>
          <w:lang w:val="en-US"/>
          <w:rPrChange w:id="409" w:author="Winkel, Ludwig" w:date="2017-01-17T21:42:00Z">
            <w:rPr/>
          </w:rPrChange>
        </w:rPr>
        <w:t xml:space="preserve">802.3 is working on single pair systems to provide lower cost wired connections for </w:t>
      </w:r>
      <w:proofErr w:type="spellStart"/>
      <w:r w:rsidR="00F8605A" w:rsidRPr="00324790">
        <w:rPr>
          <w:lang w:val="en-US"/>
          <w:rPrChange w:id="410" w:author="Winkel, Ludwig" w:date="2017-01-17T21:42:00Z">
            <w:rPr/>
          </w:rPrChange>
        </w:rPr>
        <w:t>IoT</w:t>
      </w:r>
      <w:proofErr w:type="spellEnd"/>
      <w:r w:rsidR="00F8605A" w:rsidRPr="00324790">
        <w:rPr>
          <w:lang w:val="en-US"/>
          <w:rPrChange w:id="411" w:author="Winkel, Ludwig" w:date="2017-01-17T21:42:00Z">
            <w:rPr/>
          </w:rPrChange>
        </w:rPr>
        <w:t xml:space="preserve"> especially for things on vehicle platforms.</w:t>
      </w:r>
    </w:p>
    <w:p w14:paraId="1610E9BA" w14:textId="77777777" w:rsidR="00F8605A" w:rsidRPr="00324790" w:rsidRDefault="00F8605A" w:rsidP="00F8605A">
      <w:pPr>
        <w:pStyle w:val="PARAGRAPH"/>
        <w:rPr>
          <w:lang w:val="en-US"/>
          <w:rPrChange w:id="412" w:author="Winkel, Ludwig" w:date="2017-01-17T21:42:00Z">
            <w:rPr/>
          </w:rPrChange>
        </w:rPr>
      </w:pPr>
      <w:r w:rsidRPr="00324790">
        <w:rPr>
          <w:lang w:val="en-US"/>
          <w:rPrChange w:id="413" w:author="Winkel, Ludwig" w:date="2017-01-17T21:42:00Z">
            <w:rPr/>
          </w:rPrChange>
        </w:rPr>
        <w:t xml:space="preserve">From a legacy perspective, </w:t>
      </w:r>
      <w:ins w:id="414" w:author="Winkel, Ludwig" w:date="2017-01-17T21:42:00Z">
        <w:r w:rsidR="00324790">
          <w:rPr>
            <w:lang w:val="en-US"/>
          </w:rPr>
          <w:t xml:space="preserve">IEEE </w:t>
        </w:r>
      </w:ins>
      <w:r w:rsidRPr="00324790">
        <w:rPr>
          <w:lang w:val="en-US"/>
          <w:rPrChange w:id="415" w:author="Winkel, Ludwig" w:date="2017-01-17T21:42:00Z">
            <w:rPr/>
          </w:rPrChange>
        </w:rPr>
        <w:t>802.3 has defined Power over Ethernet (</w:t>
      </w:r>
      <w:proofErr w:type="spellStart"/>
      <w:r w:rsidRPr="00324790">
        <w:rPr>
          <w:lang w:val="en-US"/>
          <w:rPrChange w:id="416" w:author="Winkel, Ludwig" w:date="2017-01-17T21:42:00Z">
            <w:rPr/>
          </w:rPrChange>
        </w:rPr>
        <w:t>PoE</w:t>
      </w:r>
      <w:proofErr w:type="spellEnd"/>
      <w:r w:rsidRPr="00324790">
        <w:rPr>
          <w:lang w:val="en-US"/>
          <w:rPrChange w:id="417" w:author="Winkel, Ludwig" w:date="2017-01-17T21:42:00Z">
            <w:rPr/>
          </w:rPrChange>
        </w:rPr>
        <w:t>) and Power over Data Links (</w:t>
      </w:r>
      <w:proofErr w:type="spellStart"/>
      <w:r w:rsidRPr="00324790">
        <w:rPr>
          <w:lang w:val="en-US"/>
          <w:rPrChange w:id="418" w:author="Winkel, Ludwig" w:date="2017-01-17T21:42:00Z">
            <w:rPr/>
          </w:rPrChange>
        </w:rPr>
        <w:t>PoDL</w:t>
      </w:r>
      <w:proofErr w:type="spellEnd"/>
      <w:r w:rsidRPr="00324790">
        <w:rPr>
          <w:lang w:val="en-US"/>
          <w:rPrChange w:id="419" w:author="Winkel, Ludwig" w:date="2017-01-17T21:42:00Z">
            <w:rPr/>
          </w:rPrChange>
        </w:rPr>
        <w:t xml:space="preserve">, pronounced "poodle") for single pair, both of which are useful for powering things in a wired </w:t>
      </w:r>
      <w:proofErr w:type="spellStart"/>
      <w:r w:rsidRPr="00324790">
        <w:rPr>
          <w:lang w:val="en-US"/>
          <w:rPrChange w:id="420" w:author="Winkel, Ludwig" w:date="2017-01-17T21:42:00Z">
            <w:rPr/>
          </w:rPrChange>
        </w:rPr>
        <w:t>IoT</w:t>
      </w:r>
      <w:proofErr w:type="spellEnd"/>
      <w:r w:rsidRPr="00324790">
        <w:rPr>
          <w:lang w:val="en-US"/>
          <w:rPrChange w:id="421" w:author="Winkel, Ludwig" w:date="2017-01-17T21:42:00Z">
            <w:rPr/>
          </w:rPrChange>
        </w:rPr>
        <w:t xml:space="preserve"> The </w:t>
      </w:r>
      <w:ins w:id="422" w:author="Winkel, Ludwig" w:date="2017-01-17T21:42:00Z">
        <w:r w:rsidR="00324790">
          <w:rPr>
            <w:lang w:val="en-US"/>
          </w:rPr>
          <w:t xml:space="preserve">IEEE </w:t>
        </w:r>
      </w:ins>
      <w:r w:rsidRPr="00324790">
        <w:rPr>
          <w:lang w:val="en-US"/>
          <w:rPrChange w:id="423" w:author="Winkel, Ludwig" w:date="2017-01-17T21:42:00Z">
            <w:rPr/>
          </w:rPrChange>
        </w:rPr>
        <w:t>P802.3bt DTE Power via MDI over 4-Pair will provide at least 49 Watts. For example, LED lighting can get both power and control over the Ethernet.</w:t>
      </w:r>
    </w:p>
    <w:p w14:paraId="21E332CE" w14:textId="77777777" w:rsidR="00F8605A" w:rsidRPr="00324790" w:rsidRDefault="00F8605A" w:rsidP="00F8605A">
      <w:pPr>
        <w:pStyle w:val="PARAGRAPH"/>
        <w:rPr>
          <w:lang w:val="en-US"/>
          <w:rPrChange w:id="424" w:author="Winkel, Ludwig" w:date="2017-01-17T21:42:00Z">
            <w:rPr/>
          </w:rPrChange>
        </w:rPr>
      </w:pPr>
      <w:r w:rsidRPr="00324790">
        <w:rPr>
          <w:lang w:val="en-US"/>
          <w:rPrChange w:id="425" w:author="Winkel, Ludwig" w:date="2017-01-17T21:42:00Z">
            <w:rPr/>
          </w:rPrChange>
        </w:rPr>
        <w:t>Additionally,</w:t>
      </w:r>
      <w:ins w:id="426" w:author="Winkel, Ludwig" w:date="2017-01-17T21:42:00Z">
        <w:r w:rsidRPr="00324790">
          <w:rPr>
            <w:lang w:val="en-US"/>
          </w:rPr>
          <w:t xml:space="preserve"> </w:t>
        </w:r>
        <w:r w:rsidR="00324790">
          <w:rPr>
            <w:lang w:val="en-US"/>
          </w:rPr>
          <w:t>IEEE</w:t>
        </w:r>
      </w:ins>
      <w:r w:rsidR="00324790">
        <w:rPr>
          <w:lang w:val="en-US"/>
          <w:rPrChange w:id="427" w:author="Winkel, Ludwig" w:date="2017-01-17T21:42:00Z">
            <w:rPr/>
          </w:rPrChange>
        </w:rPr>
        <w:t xml:space="preserve"> </w:t>
      </w:r>
      <w:r w:rsidRPr="00324790">
        <w:rPr>
          <w:lang w:val="en-US"/>
          <w:rPrChange w:id="428" w:author="Winkel, Ludwig" w:date="2017-01-17T21:42:00Z">
            <w:rPr/>
          </w:rPrChange>
        </w:rPr>
        <w:t xml:space="preserve">802.3 provides the backbone infrastructure for the Internet including </w:t>
      </w:r>
      <w:proofErr w:type="spellStart"/>
      <w:r w:rsidRPr="00324790">
        <w:rPr>
          <w:lang w:val="en-US"/>
          <w:rPrChange w:id="429" w:author="Winkel, Ludwig" w:date="2017-01-17T21:42:00Z">
            <w:rPr/>
          </w:rPrChange>
        </w:rPr>
        <w:t>IoT</w:t>
      </w:r>
      <w:proofErr w:type="spellEnd"/>
      <w:r w:rsidRPr="00324790">
        <w:rPr>
          <w:lang w:val="en-US"/>
          <w:rPrChange w:id="430" w:author="Winkel, Ludwig" w:date="2017-01-17T21:42:00Z">
            <w:rPr/>
          </w:rPrChange>
        </w:rPr>
        <w:t xml:space="preserve"> the (ever improving) wired connections for end stations the main method to avoid the security and spectrum utilization issues of wireless </w:t>
      </w:r>
      <w:proofErr w:type="spellStart"/>
      <w:r w:rsidRPr="00324790">
        <w:rPr>
          <w:lang w:val="en-US"/>
          <w:rPrChange w:id="431" w:author="Winkel, Ludwig" w:date="2017-01-17T21:42:00Z">
            <w:rPr/>
          </w:rPrChange>
        </w:rPr>
        <w:t>IoT</w:t>
      </w:r>
      <w:proofErr w:type="spellEnd"/>
      <w:r w:rsidRPr="00324790">
        <w:rPr>
          <w:lang w:val="en-US"/>
          <w:rPrChange w:id="432" w:author="Winkel, Ludwig" w:date="2017-01-17T21:42:00Z">
            <w:rPr/>
          </w:rPrChange>
        </w:rPr>
        <w:t xml:space="preserve"> connections.</w:t>
      </w:r>
    </w:p>
    <w:p w14:paraId="2420BF16" w14:textId="77777777" w:rsidR="00F8605A" w:rsidRPr="00324790" w:rsidRDefault="00324790" w:rsidP="00F8605A">
      <w:pPr>
        <w:pStyle w:val="PARAGRAPH"/>
        <w:rPr>
          <w:lang w:val="en-US"/>
          <w:rPrChange w:id="433" w:author="Winkel, Ludwig" w:date="2017-01-17T21:42:00Z">
            <w:rPr/>
          </w:rPrChange>
        </w:rPr>
      </w:pPr>
      <w:ins w:id="434" w:author="Winkel, Ludwig" w:date="2017-01-17T21:42:00Z">
        <w:r>
          <w:rPr>
            <w:lang w:val="en-US"/>
          </w:rPr>
          <w:t xml:space="preserve">IEEE </w:t>
        </w:r>
      </w:ins>
      <w:r w:rsidR="00F8605A" w:rsidRPr="00324790">
        <w:rPr>
          <w:lang w:val="en-US"/>
          <w:rPrChange w:id="435" w:author="Winkel, Ludwig" w:date="2017-01-17T21:42:00Z">
            <w:rPr/>
          </w:rPrChange>
        </w:rPr>
        <w:t xml:space="preserve">802.11ah is intended specifically to address </w:t>
      </w:r>
      <w:proofErr w:type="spellStart"/>
      <w:r w:rsidR="00F8605A" w:rsidRPr="00324790">
        <w:rPr>
          <w:lang w:val="en-US"/>
          <w:rPrChange w:id="436" w:author="Winkel, Ludwig" w:date="2017-01-17T21:42:00Z">
            <w:rPr/>
          </w:rPrChange>
        </w:rPr>
        <w:t>IoT</w:t>
      </w:r>
      <w:proofErr w:type="spellEnd"/>
      <w:r w:rsidR="00F8605A" w:rsidRPr="00324790">
        <w:rPr>
          <w:lang w:val="en-US"/>
          <w:rPrChange w:id="437" w:author="Winkel, Ludwig" w:date="2017-01-17T21:42:00Z">
            <w:rPr/>
          </w:rPrChange>
        </w:rPr>
        <w:t xml:space="preserve"> “sensor” like devices. Areas of optimization include:</w:t>
      </w:r>
    </w:p>
    <w:p w14:paraId="174F75F4" w14:textId="77777777" w:rsidR="00F8605A" w:rsidRPr="00324790" w:rsidRDefault="00F8605A" w:rsidP="00F8605A">
      <w:pPr>
        <w:pStyle w:val="ListDash"/>
        <w:rPr>
          <w:lang w:val="en-US"/>
          <w:rPrChange w:id="438" w:author="Winkel, Ludwig" w:date="2017-01-17T21:42:00Z">
            <w:rPr/>
          </w:rPrChange>
        </w:rPr>
      </w:pPr>
      <w:r w:rsidRPr="00324790">
        <w:rPr>
          <w:lang w:val="en-US"/>
          <w:rPrChange w:id="439" w:author="Winkel, Ludwig" w:date="2017-01-17T21:42:00Z">
            <w:rPr/>
          </w:rPrChange>
        </w:rPr>
        <w:t xml:space="preserve">Operating in the 900 MHz frequency band, it achieves longer range,  but provides relatively low data rates suitable for </w:t>
      </w:r>
      <w:proofErr w:type="spellStart"/>
      <w:r w:rsidRPr="00324790">
        <w:rPr>
          <w:lang w:val="en-US"/>
          <w:rPrChange w:id="440" w:author="Winkel, Ludwig" w:date="2017-01-17T21:42:00Z">
            <w:rPr/>
          </w:rPrChange>
        </w:rPr>
        <w:t>IoT</w:t>
      </w:r>
      <w:proofErr w:type="spellEnd"/>
    </w:p>
    <w:p w14:paraId="5E6CC5A4" w14:textId="77777777" w:rsidR="00F8605A" w:rsidRPr="00324790" w:rsidRDefault="00F8605A" w:rsidP="00F8605A">
      <w:pPr>
        <w:pStyle w:val="ListDash"/>
        <w:rPr>
          <w:lang w:val="en-US"/>
          <w:rPrChange w:id="441" w:author="Winkel, Ludwig" w:date="2017-01-17T21:42:00Z">
            <w:rPr/>
          </w:rPrChange>
        </w:rPr>
      </w:pPr>
      <w:r w:rsidRPr="00324790">
        <w:rPr>
          <w:lang w:val="en-US"/>
          <w:rPrChange w:id="442" w:author="Winkel, Ludwig" w:date="2017-01-17T21:42:00Z">
            <w:rPr/>
          </w:rPrChange>
        </w:rPr>
        <w:t>Achieving enhanced power-savings based on better coordination between AP and sensor device.</w:t>
      </w:r>
    </w:p>
    <w:p w14:paraId="0DE700AB" w14:textId="77777777" w:rsidR="00F8605A" w:rsidRPr="00324790" w:rsidRDefault="00F8605A" w:rsidP="00F8605A">
      <w:pPr>
        <w:pStyle w:val="ListDash"/>
        <w:rPr>
          <w:lang w:val="en-US"/>
          <w:rPrChange w:id="443" w:author="Winkel, Ludwig" w:date="2017-01-17T21:42:00Z">
            <w:rPr/>
          </w:rPrChange>
        </w:rPr>
      </w:pPr>
      <w:r w:rsidRPr="00324790">
        <w:rPr>
          <w:lang w:val="en-US"/>
          <w:rPrChange w:id="444" w:author="Winkel, Ludwig" w:date="2017-01-17T21:42:00Z">
            <w:rPr/>
          </w:rPrChange>
        </w:rPr>
        <w:t xml:space="preserve">Efficiently supporting short data exchanges since data exchanges in an </w:t>
      </w:r>
      <w:proofErr w:type="spellStart"/>
      <w:r w:rsidRPr="00324790">
        <w:rPr>
          <w:lang w:val="en-US"/>
          <w:rPrChange w:id="445" w:author="Winkel, Ludwig" w:date="2017-01-17T21:42:00Z">
            <w:rPr/>
          </w:rPrChange>
        </w:rPr>
        <w:t>IoT</w:t>
      </w:r>
      <w:proofErr w:type="spellEnd"/>
      <w:r w:rsidRPr="00324790">
        <w:rPr>
          <w:lang w:val="en-US"/>
          <w:rPrChange w:id="446" w:author="Winkel, Ludwig" w:date="2017-01-17T21:42:00Z">
            <w:rPr/>
          </w:rPrChange>
        </w:rPr>
        <w:t xml:space="preserve"> network are typically short.</w:t>
      </w:r>
    </w:p>
    <w:p w14:paraId="72115CA9" w14:textId="77777777" w:rsidR="00F8605A" w:rsidRPr="00324790" w:rsidRDefault="00F8605A" w:rsidP="00F8605A">
      <w:pPr>
        <w:pStyle w:val="ListDash"/>
        <w:rPr>
          <w:lang w:val="en-US"/>
          <w:rPrChange w:id="447" w:author="Winkel, Ludwig" w:date="2017-01-17T21:42:00Z">
            <w:rPr/>
          </w:rPrChange>
        </w:rPr>
      </w:pPr>
      <w:r w:rsidRPr="00324790">
        <w:rPr>
          <w:lang w:val="en-US"/>
          <w:rPrChange w:id="448" w:author="Winkel, Ludwig" w:date="2017-01-17T21:42:00Z">
            <w:rPr/>
          </w:rPrChange>
        </w:rPr>
        <w:t>Operating efficiently when there is a large imbalance between AP and non-AP device transmit power and receive sensitivity.</w:t>
      </w:r>
    </w:p>
    <w:p w14:paraId="1F1CB69C" w14:textId="77777777" w:rsidR="00F8605A" w:rsidRPr="00324790" w:rsidRDefault="00F8605A" w:rsidP="00F8605A">
      <w:pPr>
        <w:pStyle w:val="PARAGRAPH"/>
        <w:rPr>
          <w:lang w:val="en-US"/>
          <w:rPrChange w:id="449" w:author="Winkel, Ludwig" w:date="2017-01-17T21:42:00Z">
            <w:rPr/>
          </w:rPrChange>
        </w:rPr>
      </w:pPr>
      <w:r w:rsidRPr="00324790">
        <w:rPr>
          <w:lang w:val="en-US"/>
          <w:rPrChange w:id="450" w:author="Winkel, Ludwig" w:date="2017-01-17T21:42:00Z">
            <w:rPr/>
          </w:rPrChange>
        </w:rPr>
        <w:t xml:space="preserve">Additionally there is a “Long-range, Low-power” initiative in </w:t>
      </w:r>
      <w:ins w:id="451" w:author="Winkel, Ludwig" w:date="2017-01-17T21:42:00Z">
        <w:r w:rsidR="00324790">
          <w:rPr>
            <w:lang w:val="en-US"/>
          </w:rPr>
          <w:t xml:space="preserve">IEEE </w:t>
        </w:r>
      </w:ins>
      <w:r w:rsidRPr="00324790">
        <w:rPr>
          <w:lang w:val="en-US"/>
          <w:rPrChange w:id="452" w:author="Winkel, Ludwig" w:date="2017-01-17T21:42:00Z">
            <w:rPr/>
          </w:rPrChange>
        </w:rPr>
        <w:t>802.11 (currently in its very early days):</w:t>
      </w:r>
    </w:p>
    <w:p w14:paraId="2B9631D9" w14:textId="0023419F" w:rsidR="00F8605A" w:rsidRPr="00324790" w:rsidRDefault="00F8605A" w:rsidP="00F8605A">
      <w:pPr>
        <w:pStyle w:val="ListDash"/>
        <w:rPr>
          <w:lang w:val="en-US"/>
          <w:rPrChange w:id="453" w:author="Winkel, Ludwig" w:date="2017-01-17T21:42:00Z">
            <w:rPr/>
          </w:rPrChange>
        </w:rPr>
      </w:pPr>
      <w:r w:rsidRPr="00324790">
        <w:rPr>
          <w:lang w:val="en-US"/>
          <w:rPrChange w:id="454" w:author="Winkel, Ludwig" w:date="2017-01-17T21:42:00Z">
            <w:rPr/>
          </w:rPrChange>
        </w:rPr>
        <w:t xml:space="preserve">Will look to extend the range and reduce power consumption, both of which </w:t>
      </w:r>
      <w:r w:rsidR="00324790">
        <w:rPr>
          <w:lang w:val="en-US"/>
          <w:rPrChange w:id="455" w:author="Winkel, Ludwig" w:date="2017-01-17T21:42:00Z">
            <w:rPr/>
          </w:rPrChange>
        </w:rPr>
        <w:t xml:space="preserve">are important for </w:t>
      </w:r>
      <w:proofErr w:type="spellStart"/>
      <w:r w:rsidR="00324790">
        <w:rPr>
          <w:lang w:val="en-US"/>
          <w:rPrChange w:id="456" w:author="Winkel, Ludwig" w:date="2017-01-17T21:42:00Z">
            <w:rPr/>
          </w:rPrChange>
        </w:rPr>
        <w:t>IoT</w:t>
      </w:r>
      <w:proofErr w:type="spellEnd"/>
      <w:r w:rsidR="00324790">
        <w:rPr>
          <w:lang w:val="en-US"/>
          <w:rPrChange w:id="457" w:author="Winkel, Ludwig" w:date="2017-01-17T21:42:00Z">
            <w:rPr/>
          </w:rPrChange>
        </w:rPr>
        <w:t xml:space="preserve"> devices</w:t>
      </w:r>
      <w:del w:id="458" w:author="Winkel, Ludwig" w:date="2017-01-17T21:42:00Z">
        <w:r w:rsidRPr="00F8605A">
          <w:delText xml:space="preserve">   </w:delText>
        </w:r>
      </w:del>
      <w:ins w:id="459" w:author="Winkel, Ludwig" w:date="2017-01-17T21:42:00Z">
        <w:r w:rsidR="00324790">
          <w:rPr>
            <w:lang w:val="en-US"/>
          </w:rPr>
          <w:t>.</w:t>
        </w:r>
      </w:ins>
    </w:p>
    <w:p w14:paraId="3C032DFF" w14:textId="63990FB5" w:rsidR="00F8605A" w:rsidRPr="00324790" w:rsidRDefault="00F8605A" w:rsidP="00F8605A">
      <w:pPr>
        <w:pStyle w:val="ListDash"/>
        <w:rPr>
          <w:lang w:val="en-US"/>
          <w:rPrChange w:id="460" w:author="Winkel, Ludwig" w:date="2017-01-17T21:42:00Z">
            <w:rPr/>
          </w:rPrChange>
        </w:rPr>
      </w:pPr>
      <w:r w:rsidRPr="00324790">
        <w:rPr>
          <w:lang w:val="en-US"/>
          <w:rPrChange w:id="461" w:author="Winkel, Ludwig" w:date="2017-01-17T21:42:00Z">
            <w:rPr/>
          </w:rPrChange>
        </w:rPr>
        <w:t>It is too early to know what technical approaches will be used, but it is likely to be an optional feature added to 802.11ax, </w:t>
      </w:r>
      <w:del w:id="462" w:author="Winkel, Ludwig" w:date="2017-01-17T21:42:00Z">
        <w:r w:rsidRPr="00F8605A">
          <w:delText xml:space="preserve"> </w:delText>
        </w:r>
      </w:del>
      <w:r w:rsidRPr="00324790">
        <w:rPr>
          <w:lang w:val="en-US"/>
          <w:rPrChange w:id="463" w:author="Winkel, Ludwig" w:date="2017-01-17T21:42:00Z">
            <w:rPr/>
          </w:rPrChange>
        </w:rPr>
        <w:t xml:space="preserve">which will be the next “must have” release (i.e. after </w:t>
      </w:r>
      <w:ins w:id="464" w:author="Winkel, Ludwig" w:date="2017-01-17T21:42:00Z">
        <w:r w:rsidR="009F6E30">
          <w:rPr>
            <w:lang w:val="en-US"/>
          </w:rPr>
          <w:t>IEEE </w:t>
        </w:r>
      </w:ins>
      <w:r w:rsidRPr="00324790">
        <w:rPr>
          <w:lang w:val="en-US"/>
          <w:rPrChange w:id="465" w:author="Winkel, Ludwig" w:date="2017-01-17T21:42:00Z">
            <w:rPr/>
          </w:rPrChange>
        </w:rPr>
        <w:t>802.11ac). </w:t>
      </w:r>
    </w:p>
    <w:p w14:paraId="61085325" w14:textId="77777777" w:rsidR="00F8605A" w:rsidRPr="00324790" w:rsidRDefault="00F8605A" w:rsidP="00F8605A">
      <w:pPr>
        <w:pStyle w:val="ListDash"/>
        <w:rPr>
          <w:lang w:val="en-US"/>
          <w:rPrChange w:id="466" w:author="Winkel, Ludwig" w:date="2017-01-17T21:42:00Z">
            <w:rPr/>
          </w:rPrChange>
        </w:rPr>
      </w:pPr>
      <w:r w:rsidRPr="00324790">
        <w:rPr>
          <w:lang w:val="en-US"/>
          <w:rPrChange w:id="467" w:author="Winkel, Ludwig" w:date="2017-01-17T21:42:00Z">
            <w:rPr/>
          </w:rPrChange>
        </w:rPr>
        <w:t xml:space="preserve">Will likely build on the OFDMA features of </w:t>
      </w:r>
      <w:ins w:id="468" w:author="Winkel, Ludwig" w:date="2017-01-17T21:42:00Z">
        <w:r w:rsidR="009F6E30">
          <w:rPr>
            <w:lang w:val="en-US"/>
          </w:rPr>
          <w:t xml:space="preserve">IEEE </w:t>
        </w:r>
      </w:ins>
      <w:r w:rsidRPr="00324790">
        <w:rPr>
          <w:lang w:val="en-US"/>
          <w:rPrChange w:id="469" w:author="Winkel, Ludwig" w:date="2017-01-17T21:42:00Z">
            <w:rPr/>
          </w:rPrChange>
        </w:rPr>
        <w:t>802.11ax to provide long range and low power using narrow channels and other PHY techniques.</w:t>
      </w:r>
    </w:p>
    <w:p w14:paraId="176AA589" w14:textId="77777777" w:rsidR="0065127A" w:rsidRPr="00324790" w:rsidRDefault="009F6E30" w:rsidP="00F8605A">
      <w:pPr>
        <w:pStyle w:val="PARAGRAPH"/>
        <w:rPr>
          <w:lang w:val="en-US"/>
        </w:rPr>
      </w:pPr>
      <w:ins w:id="470" w:author="Winkel, Ludwig" w:date="2017-01-17T21:42:00Z">
        <w:r>
          <w:rPr>
            <w:lang w:val="en-US"/>
          </w:rPr>
          <w:t xml:space="preserve">IEEE </w:t>
        </w:r>
      </w:ins>
      <w:r w:rsidR="0065127A" w:rsidRPr="00324790">
        <w:rPr>
          <w:lang w:val="en-US"/>
        </w:rPr>
        <w:t xml:space="preserve">802.15.4 was </w:t>
      </w:r>
      <w:r w:rsidR="00F8605A" w:rsidRPr="00324790">
        <w:rPr>
          <w:lang w:val="en-US"/>
        </w:rPr>
        <w:t xml:space="preserve">developed specifically for </w:t>
      </w:r>
      <w:proofErr w:type="spellStart"/>
      <w:r w:rsidR="00F8605A" w:rsidRPr="00324790">
        <w:rPr>
          <w:lang w:val="en-US"/>
        </w:rPr>
        <w:t>IoT</w:t>
      </w:r>
      <w:proofErr w:type="spellEnd"/>
      <w:r w:rsidR="00F8605A" w:rsidRPr="00324790">
        <w:rPr>
          <w:lang w:val="en-US"/>
        </w:rPr>
        <w:t>.</w:t>
      </w:r>
      <w:r w:rsidR="0065127A" w:rsidRPr="00324790">
        <w:rPr>
          <w:lang w:val="en-US"/>
        </w:rPr>
        <w:t xml:space="preserve"> It provides:</w:t>
      </w:r>
    </w:p>
    <w:p w14:paraId="715D2C3E" w14:textId="213BA868" w:rsidR="0065127A" w:rsidRPr="00324790" w:rsidRDefault="0065127A" w:rsidP="00F8605A">
      <w:pPr>
        <w:pStyle w:val="ListDash"/>
        <w:rPr>
          <w:lang w:val="en-US"/>
        </w:rPr>
      </w:pPr>
      <w:del w:id="471" w:author="Winkel, Ludwig" w:date="2017-01-17T21:42:00Z">
        <w:r w:rsidRPr="00F8605A">
          <w:rPr>
            <w:lang w:val="en-US"/>
          </w:rPr>
          <w:delText>A</w:delText>
        </w:r>
      </w:del>
      <w:ins w:id="472" w:author="Winkel, Ludwig" w:date="2017-01-17T21:42:00Z">
        <w:r w:rsidR="009F6E30">
          <w:rPr>
            <w:lang w:val="en-US"/>
          </w:rPr>
          <w:t>a</w:t>
        </w:r>
      </w:ins>
      <w:r w:rsidRPr="00324790">
        <w:rPr>
          <w:lang w:val="en-US"/>
        </w:rPr>
        <w:t xml:space="preserve"> very low energy per payload bit ratio (</w:t>
      </w:r>
      <w:del w:id="473" w:author="Winkel, Ludwig" w:date="2017-01-17T21:42:00Z">
        <w:r w:rsidRPr="00F8605A">
          <w:rPr>
            <w:lang w:val="en-US"/>
          </w:rPr>
          <w:delText>ie</w:delText>
        </w:r>
      </w:del>
      <w:ins w:id="474" w:author="Winkel, Ludwig" w:date="2017-01-17T21:42:00Z">
        <w:r w:rsidR="009F6E30" w:rsidRPr="00324790">
          <w:rPr>
            <w:lang w:val="en-US"/>
          </w:rPr>
          <w:t>i.e.</w:t>
        </w:r>
      </w:ins>
      <w:r w:rsidRPr="00324790">
        <w:rPr>
          <w:lang w:val="en-US"/>
        </w:rPr>
        <w:t xml:space="preserve"> very battery or harvested energy friendly</w:t>
      </w:r>
      <w:del w:id="475" w:author="Winkel, Ludwig" w:date="2017-01-17T21:42:00Z">
        <w:r w:rsidRPr="00F8605A">
          <w:rPr>
            <w:lang w:val="en-US"/>
          </w:rPr>
          <w:delText>)</w:delText>
        </w:r>
      </w:del>
      <w:ins w:id="476" w:author="Winkel, Ludwig" w:date="2017-01-17T21:42:00Z">
        <w:r w:rsidRPr="00324790">
          <w:rPr>
            <w:lang w:val="en-US"/>
          </w:rPr>
          <w:t>)</w:t>
        </w:r>
        <w:r w:rsidR="009F6E30">
          <w:rPr>
            <w:lang w:val="en-US"/>
          </w:rPr>
          <w:t>;</w:t>
        </w:r>
      </w:ins>
    </w:p>
    <w:p w14:paraId="1E773E90" w14:textId="08B86E68" w:rsidR="0065127A" w:rsidRPr="00324790" w:rsidRDefault="0065127A" w:rsidP="00F8605A">
      <w:pPr>
        <w:pStyle w:val="ListDash"/>
        <w:rPr>
          <w:lang w:val="en-US"/>
        </w:rPr>
      </w:pPr>
      <w:del w:id="477" w:author="Winkel, Ludwig" w:date="2017-01-17T21:42:00Z">
        <w:r w:rsidRPr="00F8605A">
          <w:rPr>
            <w:lang w:val="en-US"/>
          </w:rPr>
          <w:delText>Data</w:delText>
        </w:r>
      </w:del>
      <w:ins w:id="478" w:author="Winkel, Ludwig" w:date="2017-01-17T21:42:00Z">
        <w:r w:rsidR="009F6E30">
          <w:rPr>
            <w:lang w:val="en-US"/>
          </w:rPr>
          <w:t>d</w:t>
        </w:r>
        <w:r w:rsidRPr="00324790">
          <w:rPr>
            <w:lang w:val="en-US"/>
          </w:rPr>
          <w:t>ata</w:t>
        </w:r>
      </w:ins>
      <w:r w:rsidRPr="00324790">
        <w:rPr>
          <w:lang w:val="en-US"/>
        </w:rPr>
        <w:t xml:space="preserve"> rates appropriate for </w:t>
      </w:r>
      <w:proofErr w:type="spellStart"/>
      <w:r w:rsidRPr="00324790">
        <w:rPr>
          <w:lang w:val="en-US"/>
        </w:rPr>
        <w:t>IoT</w:t>
      </w:r>
      <w:proofErr w:type="spellEnd"/>
      <w:r w:rsidRPr="00324790">
        <w:rPr>
          <w:lang w:val="en-US"/>
        </w:rPr>
        <w:t xml:space="preserve"> rather than streaming HD video</w:t>
      </w:r>
      <w:ins w:id="479" w:author="Winkel, Ludwig" w:date="2017-01-17T21:42:00Z">
        <w:r w:rsidR="009F6E30">
          <w:rPr>
            <w:lang w:val="en-US"/>
          </w:rPr>
          <w:t>;</w:t>
        </w:r>
      </w:ins>
    </w:p>
    <w:p w14:paraId="5FA7CD56" w14:textId="26705058" w:rsidR="0065127A" w:rsidRPr="00324790" w:rsidRDefault="0065127A" w:rsidP="00F8605A">
      <w:pPr>
        <w:pStyle w:val="ListDash"/>
        <w:rPr>
          <w:lang w:val="en-US"/>
        </w:rPr>
      </w:pPr>
      <w:del w:id="480" w:author="Winkel, Ludwig" w:date="2017-01-17T21:42:00Z">
        <w:r w:rsidRPr="00F8605A">
          <w:rPr>
            <w:lang w:val="en-US"/>
          </w:rPr>
          <w:delText>Very</w:delText>
        </w:r>
      </w:del>
      <w:ins w:id="481" w:author="Winkel, Ludwig" w:date="2017-01-17T21:42:00Z">
        <w:r w:rsidR="009F6E30">
          <w:rPr>
            <w:lang w:val="en-US"/>
          </w:rPr>
          <w:t>v</w:t>
        </w:r>
        <w:r w:rsidRPr="00324790">
          <w:rPr>
            <w:lang w:val="en-US"/>
          </w:rPr>
          <w:t>ery</w:t>
        </w:r>
      </w:ins>
      <w:r w:rsidRPr="00324790">
        <w:rPr>
          <w:lang w:val="en-US"/>
        </w:rPr>
        <w:t xml:space="preserve"> low cost to implement as a consequence</w:t>
      </w:r>
      <w:ins w:id="482" w:author="Winkel, Ludwig" w:date="2017-01-17T21:42:00Z">
        <w:r w:rsidR="009F6E30">
          <w:rPr>
            <w:lang w:val="en-US"/>
          </w:rPr>
          <w:t>;</w:t>
        </w:r>
      </w:ins>
    </w:p>
    <w:p w14:paraId="437D50D5" w14:textId="3DC6FB2A" w:rsidR="0065127A" w:rsidRPr="00324790" w:rsidRDefault="0065127A" w:rsidP="00F8605A">
      <w:pPr>
        <w:pStyle w:val="ListDash"/>
        <w:rPr>
          <w:lang w:val="en-US"/>
        </w:rPr>
      </w:pPr>
      <w:del w:id="483" w:author="Winkel, Ludwig" w:date="2017-01-17T21:42:00Z">
        <w:r w:rsidRPr="00F8605A">
          <w:rPr>
            <w:lang w:val="en-US"/>
          </w:rPr>
          <w:delText>Support</w:delText>
        </w:r>
      </w:del>
      <w:ins w:id="484" w:author="Winkel, Ludwig" w:date="2017-01-17T21:42:00Z">
        <w:r w:rsidR="009F6E30" w:rsidRPr="00324790">
          <w:rPr>
            <w:lang w:val="en-US"/>
          </w:rPr>
          <w:t>support</w:t>
        </w:r>
      </w:ins>
      <w:r w:rsidR="009F6E30" w:rsidRPr="00324790">
        <w:rPr>
          <w:lang w:val="en-US"/>
        </w:rPr>
        <w:t xml:space="preserve"> </w:t>
      </w:r>
      <w:r w:rsidRPr="00324790">
        <w:rPr>
          <w:lang w:val="en-US"/>
        </w:rPr>
        <w:t>for easy mesh networking</w:t>
      </w:r>
      <w:ins w:id="485" w:author="Winkel, Ludwig" w:date="2017-01-17T21:42:00Z">
        <w:r w:rsidR="009F6E30">
          <w:rPr>
            <w:lang w:val="en-US"/>
          </w:rPr>
          <w:t>;</w:t>
        </w:r>
      </w:ins>
    </w:p>
    <w:p w14:paraId="3992C722" w14:textId="159E40C5" w:rsidR="0065127A" w:rsidRPr="00324790" w:rsidRDefault="0065127A" w:rsidP="00F8605A">
      <w:pPr>
        <w:pStyle w:val="ListDash"/>
        <w:rPr>
          <w:lang w:val="en-US"/>
        </w:rPr>
      </w:pPr>
      <w:del w:id="486" w:author="Winkel, Ludwig" w:date="2017-01-17T21:42:00Z">
        <w:r w:rsidRPr="00F8605A">
          <w:rPr>
            <w:lang w:val="en-US"/>
          </w:rPr>
          <w:delText>Support</w:delText>
        </w:r>
      </w:del>
      <w:ins w:id="487" w:author="Winkel, Ludwig" w:date="2017-01-17T21:42:00Z">
        <w:r w:rsidR="009F6E30" w:rsidRPr="00324790">
          <w:rPr>
            <w:lang w:val="en-US"/>
          </w:rPr>
          <w:t>support</w:t>
        </w:r>
      </w:ins>
      <w:r w:rsidR="009F6E30" w:rsidRPr="00324790">
        <w:rPr>
          <w:lang w:val="en-US"/>
        </w:rPr>
        <w:t xml:space="preserve"> </w:t>
      </w:r>
      <w:r w:rsidRPr="00324790">
        <w:rPr>
          <w:lang w:val="en-US"/>
        </w:rPr>
        <w:t>for location based services</w:t>
      </w:r>
      <w:ins w:id="488" w:author="Winkel, Ludwig" w:date="2017-01-17T21:42:00Z">
        <w:r w:rsidR="009F6E30">
          <w:rPr>
            <w:lang w:val="en-US"/>
          </w:rPr>
          <w:t>;</w:t>
        </w:r>
      </w:ins>
    </w:p>
    <w:p w14:paraId="4EEE2F54" w14:textId="7327761E" w:rsidR="0065127A" w:rsidRPr="00324790" w:rsidRDefault="0065127A" w:rsidP="00F8605A">
      <w:pPr>
        <w:pStyle w:val="ListDash"/>
        <w:rPr>
          <w:lang w:val="en-US"/>
        </w:rPr>
      </w:pPr>
      <w:del w:id="489" w:author="Winkel, Ludwig" w:date="2017-01-17T21:42:00Z">
        <w:r w:rsidRPr="00F8605A">
          <w:rPr>
            <w:lang w:val="en-US"/>
          </w:rPr>
          <w:delText>Widely</w:delText>
        </w:r>
      </w:del>
      <w:proofErr w:type="gramStart"/>
      <w:ins w:id="490" w:author="Winkel, Ludwig" w:date="2017-01-17T21:42:00Z">
        <w:r w:rsidR="009F6E30" w:rsidRPr="00324790">
          <w:rPr>
            <w:lang w:val="en-US"/>
          </w:rPr>
          <w:t>widely</w:t>
        </w:r>
      </w:ins>
      <w:proofErr w:type="gramEnd"/>
      <w:r w:rsidR="009F6E30" w:rsidRPr="00324790">
        <w:rPr>
          <w:lang w:val="en-US"/>
        </w:rPr>
        <w:t xml:space="preserve"> </w:t>
      </w:r>
      <w:r w:rsidRPr="00324790">
        <w:rPr>
          <w:lang w:val="en-US"/>
        </w:rPr>
        <w:t xml:space="preserve">adopted by multiple </w:t>
      </w:r>
      <w:proofErr w:type="spellStart"/>
      <w:r w:rsidRPr="00324790">
        <w:rPr>
          <w:lang w:val="en-US"/>
        </w:rPr>
        <w:t>IoT</w:t>
      </w:r>
      <w:proofErr w:type="spellEnd"/>
      <w:r w:rsidRPr="00324790">
        <w:rPr>
          <w:lang w:val="en-US"/>
        </w:rPr>
        <w:t xml:space="preserve"> centric Industry Groups such as Thread, Wi-SUN, and ZigBee</w:t>
      </w:r>
      <w:ins w:id="491" w:author="Winkel, Ludwig" w:date="2017-01-17T21:42:00Z">
        <w:r w:rsidR="009F6E30">
          <w:rPr>
            <w:lang w:val="en-US"/>
          </w:rPr>
          <w:t>.</w:t>
        </w:r>
      </w:ins>
    </w:p>
    <w:p w14:paraId="229A8A66" w14:textId="77777777" w:rsidR="00F8605A" w:rsidRPr="00324790" w:rsidRDefault="00F8605A" w:rsidP="00F8605A">
      <w:pPr>
        <w:pStyle w:val="PARAGRAPH"/>
        <w:rPr>
          <w:lang w:val="en-US"/>
          <w:rPrChange w:id="492" w:author="Winkel, Ludwig" w:date="2017-01-17T21:42:00Z">
            <w:rPr/>
          </w:rPrChange>
        </w:rPr>
      </w:pPr>
    </w:p>
    <w:p w14:paraId="1DBC3F94" w14:textId="77777777" w:rsidR="00754F1E" w:rsidRPr="00324790" w:rsidRDefault="009F6E30" w:rsidP="00754F1E">
      <w:pPr>
        <w:pStyle w:val="PARAGRAPH"/>
        <w:rPr>
          <w:lang w:val="en-US"/>
          <w:rPrChange w:id="493" w:author="Winkel, Ludwig" w:date="2017-01-17T21:42:00Z">
            <w:rPr/>
          </w:rPrChange>
        </w:rPr>
      </w:pPr>
      <w:ins w:id="494" w:author="Winkel, Ludwig" w:date="2017-01-17T21:42:00Z">
        <w:r>
          <w:rPr>
            <w:lang w:val="en-US"/>
          </w:rPr>
          <w:t xml:space="preserve">IEEEE </w:t>
        </w:r>
      </w:ins>
      <w:r w:rsidR="00754F1E" w:rsidRPr="00324790">
        <w:rPr>
          <w:lang w:val="en-US"/>
          <w:rPrChange w:id="495" w:author="Winkel, Ludwig" w:date="2017-01-17T21:42:00Z">
            <w:rPr/>
          </w:rPrChange>
        </w:rPr>
        <w:t>802.15.7 is a standard for Optical Wireless Communications. It provides a simple secure non RF method for Things to communicate, particularly mobile devices.</w:t>
      </w:r>
    </w:p>
    <w:p w14:paraId="59DFC00B" w14:textId="4BEB51B6" w:rsidR="00754F1E" w:rsidRPr="00324790" w:rsidRDefault="009F6E30" w:rsidP="00754F1E">
      <w:pPr>
        <w:pStyle w:val="PARAGRAPH"/>
        <w:rPr>
          <w:lang w:val="en-US"/>
          <w:rPrChange w:id="496" w:author="Winkel, Ludwig" w:date="2017-01-17T21:42:00Z">
            <w:rPr/>
          </w:rPrChange>
        </w:rPr>
      </w:pPr>
      <w:proofErr w:type="gramStart"/>
      <w:ins w:id="497" w:author="Winkel, Ludwig" w:date="2017-01-17T21:42:00Z">
        <w:r>
          <w:rPr>
            <w:lang w:val="en-US"/>
          </w:rPr>
          <w:t xml:space="preserve">IEEE </w:t>
        </w:r>
      </w:ins>
      <w:r w:rsidR="00754F1E" w:rsidRPr="00324790">
        <w:rPr>
          <w:lang w:val="en-US"/>
          <w:rPrChange w:id="498" w:author="Winkel, Ludwig" w:date="2017-01-17T21:42:00Z">
            <w:rPr/>
          </w:rPrChange>
        </w:rPr>
        <w:t>802.15.10 Layer 2 Routing.</w:t>
      </w:r>
      <w:proofErr w:type="gramEnd"/>
      <w:r w:rsidR="00754F1E" w:rsidRPr="00324790">
        <w:rPr>
          <w:lang w:val="en-US"/>
          <w:rPrChange w:id="499" w:author="Winkel, Ludwig" w:date="2017-01-17T21:42:00Z">
            <w:rPr/>
          </w:rPrChange>
        </w:rPr>
        <w:t xml:space="preserve"> It provides an integrated layer 2 method to mesh network in </w:t>
      </w:r>
      <w:ins w:id="500" w:author="Winkel, Ludwig" w:date="2017-01-17T21:42:00Z">
        <w:r>
          <w:rPr>
            <w:lang w:val="en-US"/>
          </w:rPr>
          <w:t xml:space="preserve">IEEE </w:t>
        </w:r>
        <w:r w:rsidRPr="00324790">
          <w:rPr>
            <w:lang w:val="en-US"/>
          </w:rPr>
          <w:t>802.</w:t>
        </w:r>
      </w:ins>
      <w:r w:rsidR="00754F1E" w:rsidRPr="00324790">
        <w:rPr>
          <w:lang w:val="en-US"/>
          <w:rPrChange w:id="501" w:author="Winkel, Ludwig" w:date="2017-01-17T21:42:00Z">
            <w:rPr/>
          </w:rPrChange>
        </w:rPr>
        <w:t xml:space="preserve">15.4, essential for large scale </w:t>
      </w:r>
      <w:r w:rsidRPr="00324790">
        <w:rPr>
          <w:lang w:val="en-US"/>
          <w:rPrChange w:id="502" w:author="Winkel, Ludwig" w:date="2017-01-17T21:42:00Z">
            <w:rPr/>
          </w:rPrChange>
        </w:rPr>
        <w:t>self</w:t>
      </w:r>
      <w:del w:id="503" w:author="Winkel, Ludwig" w:date="2017-01-17T21:42:00Z">
        <w:r w:rsidR="00754F1E" w:rsidRPr="00754F1E">
          <w:delText xml:space="preserve"> </w:delText>
        </w:r>
      </w:del>
      <w:ins w:id="504" w:author="Winkel, Ludwig" w:date="2017-01-17T21:42:00Z">
        <w:r w:rsidRPr="00324790">
          <w:rPr>
            <w:lang w:val="en-US"/>
          </w:rPr>
          <w:t>-</w:t>
        </w:r>
      </w:ins>
      <w:r w:rsidRPr="00324790">
        <w:rPr>
          <w:lang w:val="en-US"/>
          <w:rPrChange w:id="505" w:author="Winkel, Ludwig" w:date="2017-01-17T21:42:00Z">
            <w:rPr/>
          </w:rPrChange>
        </w:rPr>
        <w:t>organizing</w:t>
      </w:r>
      <w:r w:rsidR="00754F1E" w:rsidRPr="00324790">
        <w:rPr>
          <w:lang w:val="en-US"/>
          <w:rPrChange w:id="506" w:author="Winkel, Ludwig" w:date="2017-01-17T21:42:00Z">
            <w:rPr/>
          </w:rPrChange>
        </w:rPr>
        <w:t xml:space="preserve"> </w:t>
      </w:r>
      <w:proofErr w:type="spellStart"/>
      <w:r w:rsidR="00754F1E" w:rsidRPr="00324790">
        <w:rPr>
          <w:lang w:val="en-US"/>
          <w:rPrChange w:id="507" w:author="Winkel, Ludwig" w:date="2017-01-17T21:42:00Z">
            <w:rPr/>
          </w:rPrChange>
        </w:rPr>
        <w:t>IoT</w:t>
      </w:r>
      <w:proofErr w:type="spellEnd"/>
      <w:r w:rsidR="00754F1E" w:rsidRPr="00324790">
        <w:rPr>
          <w:lang w:val="en-US"/>
          <w:rPrChange w:id="508" w:author="Winkel, Ludwig" w:date="2017-01-17T21:42:00Z">
            <w:rPr/>
          </w:rPrChange>
        </w:rPr>
        <w:t xml:space="preserve"> networks.</w:t>
      </w:r>
    </w:p>
    <w:p w14:paraId="77D7576F" w14:textId="77777777" w:rsidR="00F8605A" w:rsidRPr="00324790" w:rsidRDefault="00754F1E" w:rsidP="00754F1E">
      <w:pPr>
        <w:pStyle w:val="PARAGRAPH"/>
        <w:rPr>
          <w:lang w:val="en-US"/>
          <w:rPrChange w:id="509" w:author="Winkel, Ludwig" w:date="2017-01-17T21:42:00Z">
            <w:rPr/>
          </w:rPrChange>
        </w:rPr>
      </w:pPr>
      <w:r w:rsidRPr="00324790">
        <w:rPr>
          <w:lang w:val="en-US"/>
          <w:rPrChange w:id="510" w:author="Winkel, Ludwig" w:date="2017-01-17T21:42:00Z">
            <w:rPr/>
          </w:rPrChange>
        </w:rPr>
        <w:t xml:space="preserve">Plus many more targeted </w:t>
      </w:r>
      <w:proofErr w:type="spellStart"/>
      <w:r w:rsidRPr="00324790">
        <w:rPr>
          <w:lang w:val="en-US"/>
          <w:rPrChange w:id="511" w:author="Winkel, Ludwig" w:date="2017-01-17T21:42:00Z">
            <w:rPr/>
          </w:rPrChange>
        </w:rPr>
        <w:t>IoT</w:t>
      </w:r>
      <w:proofErr w:type="spellEnd"/>
      <w:r w:rsidRPr="00324790">
        <w:rPr>
          <w:lang w:val="en-US"/>
          <w:rPrChange w:id="512" w:author="Winkel, Ludwig" w:date="2017-01-17T21:42:00Z">
            <w:rPr/>
          </w:rPrChange>
        </w:rPr>
        <w:t xml:space="preserve"> optimization projects</w:t>
      </w:r>
      <w:ins w:id="513" w:author="Winkel, Ludwig" w:date="2017-01-17T21:42:00Z">
        <w:r w:rsidR="009F6E30">
          <w:rPr>
            <w:lang w:val="en-US"/>
          </w:rPr>
          <w:t>.</w:t>
        </w:r>
      </w:ins>
    </w:p>
    <w:p w14:paraId="1B423DAE" w14:textId="77777777" w:rsidR="00754F1E" w:rsidRPr="00324790" w:rsidRDefault="009F6E30" w:rsidP="00754F1E">
      <w:pPr>
        <w:pStyle w:val="PARAGRAPH"/>
        <w:rPr>
          <w:lang w:val="en-US"/>
          <w:rPrChange w:id="514" w:author="Winkel, Ludwig" w:date="2017-01-17T21:42:00Z">
            <w:rPr/>
          </w:rPrChange>
        </w:rPr>
      </w:pPr>
      <w:ins w:id="515" w:author="Winkel, Ludwig" w:date="2017-01-17T21:42:00Z">
        <w:r>
          <w:rPr>
            <w:lang w:val="en-US"/>
          </w:rPr>
          <w:t xml:space="preserve">IEEE </w:t>
        </w:r>
      </w:ins>
      <w:r w:rsidR="00754F1E" w:rsidRPr="00324790">
        <w:rPr>
          <w:lang w:val="en-US"/>
          <w:rPrChange w:id="516" w:author="Winkel, Ludwig" w:date="2017-01-17T21:42:00Z">
            <w:rPr/>
          </w:rPrChange>
        </w:rPr>
        <w:t xml:space="preserve">802.16 is crafting a proposal to apply the 4G </w:t>
      </w:r>
      <w:proofErr w:type="spellStart"/>
      <w:r w:rsidR="00754F1E" w:rsidRPr="00324790">
        <w:rPr>
          <w:lang w:val="en-US"/>
          <w:rPrChange w:id="517" w:author="Winkel, Ludwig" w:date="2017-01-17T21:42:00Z">
            <w:rPr/>
          </w:rPrChange>
        </w:rPr>
        <w:t>WirelessMAN</w:t>
      </w:r>
      <w:proofErr w:type="spellEnd"/>
      <w:r w:rsidR="00754F1E" w:rsidRPr="00324790">
        <w:rPr>
          <w:lang w:val="en-US"/>
          <w:rPrChange w:id="518" w:author="Winkel, Ludwig" w:date="2017-01-17T21:42:00Z">
            <w:rPr/>
          </w:rPrChange>
        </w:rPr>
        <w:t xml:space="preserve">-OFDMA standard to narrowband applications relevant to smart grid and other utility </w:t>
      </w:r>
      <w:proofErr w:type="spellStart"/>
      <w:r w:rsidR="00754F1E" w:rsidRPr="00324790">
        <w:rPr>
          <w:lang w:val="en-US"/>
          <w:rPrChange w:id="519" w:author="Winkel, Ludwig" w:date="2017-01-17T21:42:00Z">
            <w:rPr/>
          </w:rPrChange>
        </w:rPr>
        <w:t>IoT</w:t>
      </w:r>
      <w:proofErr w:type="spellEnd"/>
      <w:r w:rsidR="00754F1E" w:rsidRPr="00324790">
        <w:rPr>
          <w:lang w:val="en-US"/>
          <w:rPrChange w:id="520" w:author="Winkel, Ludwig" w:date="2017-01-17T21:42:00Z">
            <w:rPr/>
          </w:rPrChange>
        </w:rPr>
        <w:t xml:space="preserve"> applications.</w:t>
      </w:r>
    </w:p>
    <w:p w14:paraId="5744F588" w14:textId="77777777" w:rsidR="00F8605A" w:rsidRPr="00324790" w:rsidRDefault="00754F1E" w:rsidP="00754F1E">
      <w:pPr>
        <w:pStyle w:val="PARAGRAPH"/>
        <w:rPr>
          <w:lang w:val="en-US"/>
          <w:rPrChange w:id="521" w:author="Winkel, Ludwig" w:date="2017-01-17T21:42:00Z">
            <w:rPr/>
          </w:rPrChange>
        </w:rPr>
      </w:pPr>
      <w:r w:rsidRPr="00324790">
        <w:rPr>
          <w:lang w:val="en-US"/>
          <w:rPrChange w:id="522" w:author="Winkel, Ludwig" w:date="2017-01-17T21:42:00Z">
            <w:rPr/>
          </w:rPrChange>
        </w:rPr>
        <w:t xml:space="preserve">IEEE 802 and IETF are collaborating on Internet Privacy. With new technologies showing up (e.g. </w:t>
      </w:r>
      <w:proofErr w:type="spellStart"/>
      <w:r w:rsidRPr="00324790">
        <w:rPr>
          <w:lang w:val="en-US"/>
          <w:rPrChange w:id="523" w:author="Winkel, Ludwig" w:date="2017-01-17T21:42:00Z">
            <w:rPr/>
          </w:rPrChange>
        </w:rPr>
        <w:t>IoT</w:t>
      </w:r>
      <w:proofErr w:type="spellEnd"/>
      <w:r w:rsidRPr="00324790">
        <w:rPr>
          <w:lang w:val="en-US"/>
          <w:rPrChange w:id="524" w:author="Winkel, Ludwig" w:date="2017-01-17T21:42:00Z">
            <w:rPr/>
          </w:rPrChange>
        </w:rPr>
        <w:t>, wearables, etc.), users will become more prone to privacy attacks. Privacy concerns are therefore more and more relevant when defining new technologies and regulations to protect users of these new technologies. Goal of this collaboration is to make the Internet more secure and protect users against criminal, commercial or national entities performing illegal or privacy-unfriendly practices.</w:t>
      </w:r>
    </w:p>
    <w:p w14:paraId="0B8C3A87" w14:textId="77777777" w:rsidR="00754F1E" w:rsidRPr="00324790" w:rsidRDefault="00754F1E" w:rsidP="00754F1E">
      <w:pPr>
        <w:pStyle w:val="PARAGRAPH"/>
        <w:rPr>
          <w:lang w:val="en-US"/>
          <w:rPrChange w:id="525" w:author="Winkel, Ludwig" w:date="2017-01-17T21:42:00Z">
            <w:rPr/>
          </w:rPrChange>
        </w:rPr>
      </w:pPr>
      <w:r w:rsidRPr="00324790">
        <w:rPr>
          <w:lang w:val="en-US"/>
          <w:rPrChange w:id="526" w:author="Winkel, Ludwig" w:date="2017-01-17T21:42:00Z">
            <w:rPr/>
          </w:rPrChange>
        </w:rPr>
        <w:t xml:space="preserve">This is just the tip of the iceberg in a large body of </w:t>
      </w:r>
      <w:proofErr w:type="spellStart"/>
      <w:r w:rsidRPr="00324790">
        <w:rPr>
          <w:lang w:val="en-US"/>
          <w:rPrChange w:id="527" w:author="Winkel, Ludwig" w:date="2017-01-17T21:42:00Z">
            <w:rPr/>
          </w:rPrChange>
        </w:rPr>
        <w:t>IoT</w:t>
      </w:r>
      <w:proofErr w:type="spellEnd"/>
      <w:r w:rsidRPr="00324790">
        <w:rPr>
          <w:lang w:val="en-US"/>
          <w:rPrChange w:id="528" w:author="Winkel, Ludwig" w:date="2017-01-17T21:42:00Z">
            <w:rPr/>
          </w:rPrChange>
        </w:rPr>
        <w:t xml:space="preserve"> applicable networking work ongoing in IEEE 802.</w:t>
      </w:r>
    </w:p>
    <w:p w14:paraId="1DADF189" w14:textId="77777777" w:rsidR="00754F1E" w:rsidRPr="00324790" w:rsidRDefault="00754F1E" w:rsidP="00754F1E">
      <w:pPr>
        <w:pStyle w:val="PARAGRAPH"/>
        <w:rPr>
          <w:lang w:val="en-US"/>
          <w:rPrChange w:id="529" w:author="Winkel, Ludwig" w:date="2017-01-17T21:42:00Z">
            <w:rPr/>
          </w:rPrChange>
        </w:rPr>
      </w:pPr>
      <w:r w:rsidRPr="00324790">
        <w:rPr>
          <w:lang w:val="en-US"/>
          <w:rPrChange w:id="530" w:author="Winkel, Ludwig" w:date="2017-01-17T21:42:00Z">
            <w:rPr/>
          </w:rPrChange>
        </w:rPr>
        <w:t xml:space="preserve">Bottom line: In addition to what it has already done and continues to do, IEEE 802 is highly responsive to the market and will efficiently produce high quality technical specs in response to </w:t>
      </w:r>
      <w:proofErr w:type="spellStart"/>
      <w:r w:rsidRPr="00324790">
        <w:rPr>
          <w:lang w:val="en-US"/>
          <w:rPrChange w:id="531" w:author="Winkel, Ludwig" w:date="2017-01-17T21:42:00Z">
            <w:rPr/>
          </w:rPrChange>
        </w:rPr>
        <w:t>IoT</w:t>
      </w:r>
      <w:proofErr w:type="spellEnd"/>
      <w:r w:rsidRPr="00324790">
        <w:rPr>
          <w:lang w:val="en-US"/>
          <w:rPrChange w:id="532" w:author="Winkel, Ludwig" w:date="2017-01-17T21:42:00Z">
            <w:rPr/>
          </w:rPrChange>
        </w:rPr>
        <w:t xml:space="preserve"> market drivers.</w:t>
      </w:r>
    </w:p>
    <w:p w14:paraId="3517D9DB" w14:textId="77777777" w:rsidR="00F3078D" w:rsidRPr="00324790" w:rsidRDefault="00F3078D" w:rsidP="00F3078D">
      <w:pPr>
        <w:pStyle w:val="Heading1"/>
        <w:rPr>
          <w:lang w:val="en-US"/>
          <w:rPrChange w:id="533" w:author="Winkel, Ludwig" w:date="2017-01-17T21:42:00Z">
            <w:rPr/>
          </w:rPrChange>
        </w:rPr>
      </w:pPr>
      <w:r w:rsidRPr="00324790">
        <w:rPr>
          <w:lang w:val="en-US"/>
          <w:rPrChange w:id="534" w:author="Winkel, Ludwig" w:date="2017-01-17T21:42:00Z">
            <w:rPr/>
          </w:rPrChange>
        </w:rPr>
        <w:t>Gaps, proposed new work</w:t>
      </w:r>
    </w:p>
    <w:p w14:paraId="6F0D6C2A" w14:textId="77777777" w:rsidR="00F3078D" w:rsidRPr="00324790" w:rsidRDefault="00F3078D" w:rsidP="00F3078D">
      <w:pPr>
        <w:pStyle w:val="PARAGRAPH"/>
        <w:rPr>
          <w:lang w:val="en-US"/>
          <w:rPrChange w:id="535" w:author="Winkel, Ludwig" w:date="2017-01-17T21:42:00Z">
            <w:rPr/>
          </w:rPrChange>
        </w:rPr>
      </w:pPr>
    </w:p>
    <w:p w14:paraId="70FB7DA4" w14:textId="77777777" w:rsidR="00601FD2" w:rsidRPr="00324790" w:rsidRDefault="00601FD2" w:rsidP="00F3078D">
      <w:pPr>
        <w:pStyle w:val="PARAGRAPH"/>
        <w:rPr>
          <w:lang w:val="en-US"/>
          <w:rPrChange w:id="536" w:author="Winkel, Ludwig" w:date="2017-01-17T21:42:00Z">
            <w:rPr/>
          </w:rPrChange>
        </w:rPr>
      </w:pPr>
    </w:p>
    <w:p w14:paraId="7B0FFC7A" w14:textId="77777777" w:rsidR="00601FD2" w:rsidRPr="00324790" w:rsidRDefault="00754F1E" w:rsidP="00601FD2">
      <w:pPr>
        <w:pStyle w:val="Heading1"/>
        <w:rPr>
          <w:lang w:val="en-US"/>
          <w:rPrChange w:id="537" w:author="Winkel, Ludwig" w:date="2017-01-17T21:42:00Z">
            <w:rPr/>
          </w:rPrChange>
        </w:rPr>
      </w:pPr>
      <w:r w:rsidRPr="00324790">
        <w:rPr>
          <w:lang w:val="en-US"/>
          <w:rPrChange w:id="538" w:author="Winkel, Ludwig" w:date="2017-01-17T21:42:00Z">
            <w:rPr/>
          </w:rPrChange>
        </w:rPr>
        <w:t>Compatibility levels</w:t>
      </w:r>
    </w:p>
    <w:p w14:paraId="2F55D6EC" w14:textId="77777777" w:rsidR="00B00BF0" w:rsidRPr="00324790" w:rsidRDefault="00B00BF0" w:rsidP="00B00BF0">
      <w:pPr>
        <w:pStyle w:val="IEEEStdsParagraph"/>
      </w:pPr>
      <w:r w:rsidRPr="00324790">
        <w:t xml:space="preserve">The wide range of application domains in which </w:t>
      </w:r>
      <w:proofErr w:type="spellStart"/>
      <w:r w:rsidRPr="00324790">
        <w:t>IoT</w:t>
      </w:r>
      <w:proofErr w:type="spellEnd"/>
      <w:r w:rsidRPr="00324790">
        <w:t xml:space="preserve"> systems are deployed and the increasing number of </w:t>
      </w:r>
      <w:proofErr w:type="spellStart"/>
      <w:r w:rsidRPr="00324790">
        <w:t>IoT</w:t>
      </w:r>
      <w:proofErr w:type="spellEnd"/>
      <w:r w:rsidRPr="00324790">
        <w:t xml:space="preserve"> developers and equipment manufacturers requires a higher level of compatibility as before in a </w:t>
      </w:r>
      <w:proofErr w:type="gramStart"/>
      <w:r w:rsidRPr="00324790">
        <w:t>smaller  ecosystem</w:t>
      </w:r>
      <w:proofErr w:type="gramEnd"/>
      <w:r w:rsidRPr="00324790">
        <w:t>.</w:t>
      </w:r>
    </w:p>
    <w:p w14:paraId="0B22E64B" w14:textId="77777777" w:rsidR="00B00BF0" w:rsidRPr="00324790" w:rsidRDefault="00B00BF0" w:rsidP="00B00BF0">
      <w:pPr>
        <w:pStyle w:val="IEEEStdsParagraph"/>
      </w:pPr>
      <w:r w:rsidRPr="00324790">
        <w:t xml:space="preserve">If combining </w:t>
      </w:r>
      <w:proofErr w:type="spellStart"/>
      <w:r w:rsidRPr="00324790">
        <w:t>IoT</w:t>
      </w:r>
      <w:proofErr w:type="spellEnd"/>
      <w:r w:rsidRPr="00324790">
        <w:t xml:space="preserve"> systems from different manufacturers/domains into larger systems up to a "systems of systems", then it is needed to define the compatibility levels. The related context and semantic requirements are described in IEC 61804-2 and also in a subset in IEEE P2413.</w:t>
      </w:r>
    </w:p>
    <w:p w14:paraId="54E97475" w14:textId="77777777" w:rsidR="00B00BF0" w:rsidRPr="00324790" w:rsidRDefault="00B00BF0" w:rsidP="00B00BF0">
      <w:pPr>
        <w:pStyle w:val="IEEEStdsParagraph"/>
      </w:pPr>
      <w:r w:rsidRPr="00324790">
        <w:t xml:space="preserve">There are certain levels of compatibility when devices have to cooperate together. Especially when the </w:t>
      </w:r>
      <w:proofErr w:type="spellStart"/>
      <w:r w:rsidRPr="00324790">
        <w:t>IoT</w:t>
      </w:r>
      <w:proofErr w:type="spellEnd"/>
      <w:r w:rsidRPr="00324790">
        <w:t xml:space="preserve"> devices have to be applicable in different application domains, so that no implicit specified context and sematic can be assumed. The levels are dependent on well-defined communication and application features, see </w:t>
      </w:r>
      <w:r w:rsidRPr="00324790">
        <w:fldChar w:fldCharType="begin"/>
      </w:r>
      <w:r w:rsidRPr="00324790">
        <w:instrText xml:space="preserve"> REF _Ref397432774 \w \h  \* MERGEFORMAT </w:instrText>
      </w:r>
      <w:r w:rsidRPr="00324790">
        <w:fldChar w:fldCharType="separate"/>
      </w:r>
      <w:r w:rsidR="00924734" w:rsidRPr="00324790">
        <w:t>Figure 1</w:t>
      </w:r>
      <w:r w:rsidRPr="00324790">
        <w:fldChar w:fldCharType="end"/>
      </w:r>
      <w:r w:rsidRPr="00324790">
        <w:t>.</w:t>
      </w:r>
    </w:p>
    <w:p w14:paraId="1B258299" w14:textId="77777777" w:rsidR="00B00BF0" w:rsidRPr="00324790" w:rsidRDefault="00B00BF0" w:rsidP="00B00BF0">
      <w:pPr>
        <w:pStyle w:val="IEEEStdsImage"/>
      </w:pPr>
      <w:r w:rsidRPr="00324790">
        <w:rPr>
          <w:noProof/>
          <w:lang w:val="de-DE" w:eastAsia="de-DE"/>
        </w:rPr>
        <w:drawing>
          <wp:inline distT="0" distB="0" distL="0" distR="0" wp14:anchorId="32DE3C75" wp14:editId="12C217A5">
            <wp:extent cx="5200650" cy="4905375"/>
            <wp:effectExtent l="1905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200650" cy="4905375"/>
                    </a:xfrm>
                    <a:prstGeom prst="rect">
                      <a:avLst/>
                    </a:prstGeom>
                    <a:noFill/>
                    <a:ln w="9525">
                      <a:noFill/>
                      <a:miter lim="800000"/>
                      <a:headEnd/>
                      <a:tailEnd/>
                    </a:ln>
                  </pic:spPr>
                </pic:pic>
              </a:graphicData>
            </a:graphic>
          </wp:inline>
        </w:drawing>
      </w:r>
    </w:p>
    <w:p w14:paraId="090FF61C" w14:textId="77777777" w:rsidR="00B00BF0" w:rsidRPr="00324790" w:rsidRDefault="00B00BF0" w:rsidP="00B00BF0">
      <w:pPr>
        <w:pStyle w:val="IEEEStdsRegularFigureCaption"/>
        <w:tabs>
          <w:tab w:val="clear" w:pos="360"/>
        </w:tabs>
        <w:ind w:left="0" w:firstLine="0"/>
      </w:pPr>
      <w:bookmarkStart w:id="539" w:name="_Ref397432774"/>
      <w:r w:rsidRPr="00324790">
        <w:t>— Levels of device compatibility</w:t>
      </w:r>
      <w:bookmarkEnd w:id="539"/>
    </w:p>
    <w:p w14:paraId="4461516F" w14:textId="01FD370B" w:rsidR="00B00BF0" w:rsidRPr="00324790" w:rsidRDefault="00B00BF0" w:rsidP="00B00BF0">
      <w:pPr>
        <w:pStyle w:val="IEEEStdsSingleNote"/>
      </w:pPr>
      <w:r w:rsidRPr="00324790">
        <w:t>NOTE—This figure and the used terms are copied from IEC 61804-</w:t>
      </w:r>
      <w:proofErr w:type="gramStart"/>
      <w:r w:rsidRPr="00324790">
        <w:t xml:space="preserve">2 </w:t>
      </w:r>
      <w:proofErr w:type="gramEnd"/>
      <w:del w:id="540" w:author="Winkel, Ludwig" w:date="2017-01-17T21:42:00Z">
        <w:r>
          <w:fldChar w:fldCharType="begin"/>
        </w:r>
        <w:r>
          <w:delInstrText xml:space="preserve"> REF _Ref398851960 \r \h </w:delInstrText>
        </w:r>
        <w:r>
          <w:fldChar w:fldCharType="separate"/>
        </w:r>
        <w:r w:rsidR="00924734">
          <w:rPr>
            <w:b/>
            <w:bCs/>
          </w:rPr>
          <w:delText>Error! Reference source not found.</w:delText>
        </w:r>
        <w:r>
          <w:fldChar w:fldCharType="end"/>
        </w:r>
        <w:r w:rsidRPr="001D436D">
          <w:delText>.</w:delText>
        </w:r>
      </w:del>
      <w:ins w:id="541" w:author="Winkel, Ludwig" w:date="2017-01-17T21:42:00Z">
        <w:r w:rsidRPr="00324790">
          <w:fldChar w:fldCharType="begin"/>
        </w:r>
        <w:r w:rsidRPr="00324790">
          <w:instrText xml:space="preserve"> REF _Ref398851960 \r \h </w:instrText>
        </w:r>
        <w:r w:rsidRPr="00324790">
          <w:fldChar w:fldCharType="end"/>
        </w:r>
        <w:r w:rsidRPr="00324790">
          <w:t>.</w:t>
        </w:r>
      </w:ins>
      <w:r w:rsidRPr="00324790">
        <w:t xml:space="preserve"> The same figure</w:t>
      </w:r>
      <w:r w:rsidR="009F6E30">
        <w:t xml:space="preserve"> and terms are also used in IEC</w:t>
      </w:r>
      <w:del w:id="542" w:author="Winkel, Ludwig" w:date="2017-01-17T21:42:00Z">
        <w:r w:rsidRPr="001D436D">
          <w:delText xml:space="preserve"> </w:delText>
        </w:r>
      </w:del>
      <w:ins w:id="543" w:author="Winkel, Ludwig" w:date="2017-01-17T21:42:00Z">
        <w:r w:rsidR="009F6E30">
          <w:t>/</w:t>
        </w:r>
      </w:ins>
      <w:r w:rsidR="009F6E30">
        <w:t>TR</w:t>
      </w:r>
      <w:del w:id="544" w:author="Winkel, Ludwig" w:date="2017-01-17T21:42:00Z">
        <w:r w:rsidRPr="001D436D">
          <w:delText xml:space="preserve"> </w:delText>
        </w:r>
      </w:del>
      <w:ins w:id="545" w:author="Winkel, Ludwig" w:date="2017-01-17T21:42:00Z">
        <w:r w:rsidR="009F6E30">
          <w:t> </w:t>
        </w:r>
      </w:ins>
      <w:r w:rsidRPr="00324790">
        <w:t>62390</w:t>
      </w:r>
      <w:del w:id="546" w:author="Winkel, Ludwig" w:date="2017-01-17T21:42:00Z">
        <w:r>
          <w:delText xml:space="preserve"> </w:delText>
        </w:r>
        <w:r>
          <w:fldChar w:fldCharType="begin"/>
        </w:r>
        <w:r>
          <w:delInstrText xml:space="preserve"> REF _Ref398851878 \r \h </w:delInstrText>
        </w:r>
        <w:r>
          <w:fldChar w:fldCharType="separate"/>
        </w:r>
        <w:r w:rsidR="00924734">
          <w:rPr>
            <w:b/>
            <w:bCs/>
          </w:rPr>
          <w:delText>Error! Reference source not found.</w:delText>
        </w:r>
        <w:r>
          <w:fldChar w:fldCharType="end"/>
        </w:r>
      </w:del>
      <w:ins w:id="547" w:author="Winkel, Ludwig" w:date="2017-01-17T21:42:00Z">
        <w:r w:rsidR="009F6E30">
          <w:t>.</w:t>
        </w:r>
      </w:ins>
    </w:p>
    <w:p w14:paraId="647DF12E" w14:textId="77777777" w:rsidR="00B00BF0" w:rsidRPr="00324790" w:rsidRDefault="00B00BF0" w:rsidP="00B00BF0">
      <w:pPr>
        <w:pStyle w:val="IEEEStdsParagraph"/>
      </w:pPr>
      <w:r w:rsidRPr="00324790">
        <w:t xml:space="preserve">Interoperability requires Semantic and context knowledge. Interoperability with this requirement is the basis requirement for </w:t>
      </w:r>
      <w:proofErr w:type="spellStart"/>
      <w:r w:rsidRPr="00324790">
        <w:t>IoT</w:t>
      </w:r>
      <w:proofErr w:type="spellEnd"/>
      <w:r w:rsidRPr="00324790">
        <w:t xml:space="preserve"> devices. In some application domains like process automation it is even required to provide interchangeable devices from different vendors. The interchangeable devices do not need any parameterization before an interchangeable device replaces another device. The parameters of the replaced device can be used for the interchangeable device without an alteration. This is not required for </w:t>
      </w:r>
      <w:proofErr w:type="spellStart"/>
      <w:r w:rsidRPr="00324790">
        <w:t>IoT</w:t>
      </w:r>
      <w:proofErr w:type="spellEnd"/>
      <w:r w:rsidRPr="00324790">
        <w:t xml:space="preserve"> devices. This feature is a domain specific feature.</w:t>
      </w:r>
    </w:p>
    <w:p w14:paraId="4E9A5417" w14:textId="77777777" w:rsidR="00B00BF0" w:rsidRPr="00324790" w:rsidRDefault="00B00BF0" w:rsidP="00B00BF0">
      <w:pPr>
        <w:pStyle w:val="PARAGRAPH"/>
        <w:rPr>
          <w:lang w:val="en-US"/>
          <w:rPrChange w:id="548" w:author="Winkel, Ludwig" w:date="2017-01-17T21:42:00Z">
            <w:rPr/>
          </w:rPrChange>
        </w:rPr>
      </w:pPr>
      <w:bookmarkStart w:id="549" w:name="_Ref397436025"/>
      <w:bookmarkStart w:id="550" w:name="_Toc433272742"/>
      <w:r w:rsidRPr="00324790">
        <w:rPr>
          <w:lang w:val="en-US"/>
          <w:rPrChange w:id="551" w:author="Winkel, Ludwig" w:date="2017-01-17T21:42:00Z">
            <w:rPr/>
          </w:rPrChange>
        </w:rPr>
        <w:t>Context and Semantic</w:t>
      </w:r>
      <w:bookmarkEnd w:id="549"/>
      <w:bookmarkEnd w:id="550"/>
    </w:p>
    <w:p w14:paraId="1198E328" w14:textId="77777777" w:rsidR="00B00BF0" w:rsidRPr="00324790" w:rsidRDefault="00B00BF0" w:rsidP="00B00BF0">
      <w:pPr>
        <w:pStyle w:val="IEEEStdsParagraph"/>
      </w:pPr>
      <w:r w:rsidRPr="00324790">
        <w:t xml:space="preserve">One of the impediments to a development of interoperable </w:t>
      </w:r>
      <w:proofErr w:type="spellStart"/>
      <w:r w:rsidRPr="00324790">
        <w:t>IoT</w:t>
      </w:r>
      <w:proofErr w:type="spellEnd"/>
      <w:r w:rsidRPr="00324790">
        <w:t xml:space="preserve"> systems is the lack of a common language and understanding of </w:t>
      </w:r>
      <w:proofErr w:type="spellStart"/>
      <w:r w:rsidRPr="00324790">
        <w:t>IoT</w:t>
      </w:r>
      <w:proofErr w:type="spellEnd"/>
      <w:r w:rsidRPr="00324790">
        <w:t xml:space="preserve">. It is desired that this document will foster both. Standard </w:t>
      </w:r>
      <w:proofErr w:type="gramStart"/>
      <w:r w:rsidRPr="00324790">
        <w:t>organization are</w:t>
      </w:r>
      <w:proofErr w:type="gramEnd"/>
      <w:r w:rsidRPr="00324790">
        <w:t xml:space="preserve"> a "common-denominator" addressee for such an approach.</w:t>
      </w:r>
    </w:p>
    <w:p w14:paraId="314F1F1E" w14:textId="77777777" w:rsidR="00B00BF0" w:rsidRPr="00324790" w:rsidRDefault="00B00BF0" w:rsidP="00B00BF0">
      <w:pPr>
        <w:pStyle w:val="IEEEStdsParagraph"/>
      </w:pPr>
      <w:r w:rsidRPr="00324790">
        <w:t xml:space="preserve">Context and semantic of things becomes the most crucial issue to use </w:t>
      </w:r>
      <w:proofErr w:type="spellStart"/>
      <w:r w:rsidRPr="00324790">
        <w:t>IoT</w:t>
      </w:r>
      <w:proofErr w:type="spellEnd"/>
      <w:r w:rsidRPr="00324790">
        <w:t xml:space="preserve"> devices in different application domains. In the worldwide </w:t>
      </w:r>
      <w:proofErr w:type="spellStart"/>
      <w:r w:rsidRPr="00324790">
        <w:t>IoT</w:t>
      </w:r>
      <w:proofErr w:type="spellEnd"/>
      <w:r w:rsidRPr="00324790">
        <w:t xml:space="preserve"> a real thing shall be uniquely identified. The characterization of things shall follow the Property Principle (PP) which postulates that each thing shall have </w:t>
      </w:r>
    </w:p>
    <w:p w14:paraId="43699478" w14:textId="77777777" w:rsidR="00B00BF0" w:rsidRPr="00324790" w:rsidRDefault="00B00BF0" w:rsidP="00B00BF0">
      <w:pPr>
        <w:pStyle w:val="IEEEStdsUnorderedList"/>
      </w:pPr>
      <w:r w:rsidRPr="00324790">
        <w:t>an unique standardized identifier (ID);</w:t>
      </w:r>
    </w:p>
    <w:p w14:paraId="44719FE0" w14:textId="77777777" w:rsidR="00B00BF0" w:rsidRPr="00324790" w:rsidRDefault="00B00BF0" w:rsidP="00B00BF0">
      <w:pPr>
        <w:pStyle w:val="IEEEStdsUnorderedList"/>
      </w:pPr>
      <w:r w:rsidRPr="00324790">
        <w:t>a semantically standardized name;</w:t>
      </w:r>
    </w:p>
    <w:p w14:paraId="560F3DDF" w14:textId="77777777" w:rsidR="00B00BF0" w:rsidRPr="00324790" w:rsidRDefault="00B00BF0" w:rsidP="00B00BF0">
      <w:pPr>
        <w:pStyle w:val="IEEEStdsUnorderedList"/>
      </w:pPr>
      <w:r w:rsidRPr="00324790">
        <w:t>a standardized data format with a description of the context and semantic for its value.</w:t>
      </w:r>
    </w:p>
    <w:p w14:paraId="21C58AA0" w14:textId="6A355BAA" w:rsidR="00754F1E" w:rsidRPr="00324790" w:rsidRDefault="00B00BF0" w:rsidP="009F6E30">
      <w:pPr>
        <w:pStyle w:val="NOTE"/>
        <w:rPr>
          <w:lang w:val="en-US"/>
          <w:rPrChange w:id="552" w:author="Winkel, Ludwig" w:date="2017-01-17T21:42:00Z">
            <w:rPr>
              <w:sz w:val="18"/>
            </w:rPr>
          </w:rPrChange>
        </w:rPr>
        <w:pPrChange w:id="553" w:author="Winkel, Ludwig" w:date="2017-01-17T21:42:00Z">
          <w:pPr>
            <w:pStyle w:val="PARAGRAPH"/>
          </w:pPr>
        </w:pPrChange>
      </w:pPr>
      <w:r w:rsidRPr="00324790">
        <w:rPr>
          <w:lang w:val="en-US"/>
          <w:rPrChange w:id="554" w:author="Winkel, Ludwig" w:date="2017-01-17T21:42:00Z">
            <w:rPr>
              <w:sz w:val="18"/>
            </w:rPr>
          </w:rPrChange>
        </w:rPr>
        <w:t xml:space="preserve">NOTE—A lot of International Standards (or drafts) of IEC, ISO and IEEE invented by Industrial Automation domain may be the basis for the future </w:t>
      </w:r>
      <w:proofErr w:type="spellStart"/>
      <w:r w:rsidRPr="00324790">
        <w:rPr>
          <w:lang w:val="en-US"/>
          <w:rPrChange w:id="555" w:author="Winkel, Ludwig" w:date="2017-01-17T21:42:00Z">
            <w:rPr>
              <w:sz w:val="18"/>
            </w:rPr>
          </w:rPrChange>
        </w:rPr>
        <w:t>IoT</w:t>
      </w:r>
      <w:proofErr w:type="spellEnd"/>
      <w:r w:rsidRPr="00324790">
        <w:rPr>
          <w:lang w:val="en-US"/>
          <w:rPrChange w:id="556" w:author="Winkel, Ludwig" w:date="2017-01-17T21:42:00Z">
            <w:rPr>
              <w:sz w:val="18"/>
            </w:rPr>
          </w:rPrChange>
        </w:rPr>
        <w:t xml:space="preserve"> devices. The context and sematic description for industrial automation devices is specified in IEC 62769</w:t>
      </w:r>
      <w:del w:id="557" w:author="Winkel, Ludwig" w:date="2017-01-17T21:42:00Z">
        <w:r>
          <w:rPr>
            <w:sz w:val="18"/>
          </w:rPr>
          <w:delText xml:space="preserve"> </w:delText>
        </w:r>
        <w:r>
          <w:rPr>
            <w:sz w:val="18"/>
          </w:rPr>
          <w:fldChar w:fldCharType="begin"/>
        </w:r>
        <w:r>
          <w:rPr>
            <w:sz w:val="18"/>
          </w:rPr>
          <w:delInstrText xml:space="preserve"> REF _Ref398851710 \r \h </w:delInstrText>
        </w:r>
        <w:r>
          <w:rPr>
            <w:sz w:val="18"/>
          </w:rPr>
        </w:r>
        <w:r>
          <w:rPr>
            <w:sz w:val="18"/>
          </w:rPr>
          <w:fldChar w:fldCharType="separate"/>
        </w:r>
        <w:r w:rsidR="00924734">
          <w:rPr>
            <w:b/>
            <w:bCs/>
            <w:sz w:val="18"/>
            <w:lang w:val="en-US"/>
          </w:rPr>
          <w:delText>Error! Reference source not found.</w:delText>
        </w:r>
        <w:r>
          <w:rPr>
            <w:sz w:val="18"/>
          </w:rPr>
          <w:fldChar w:fldCharType="end"/>
        </w:r>
        <w:r w:rsidRPr="001D436D">
          <w:rPr>
            <w:sz w:val="18"/>
          </w:rPr>
          <w:delText>.</w:delText>
        </w:r>
      </w:del>
      <w:ins w:id="558" w:author="Winkel, Ludwig" w:date="2017-01-17T21:42:00Z">
        <w:r w:rsidR="009F6E30">
          <w:rPr>
            <w:lang w:val="en-US"/>
          </w:rPr>
          <w:t>.</w:t>
        </w:r>
      </w:ins>
    </w:p>
    <w:p w14:paraId="3263E435" w14:textId="77777777" w:rsidR="00B00BF0" w:rsidRPr="00324790" w:rsidRDefault="00B00BF0" w:rsidP="00B00BF0">
      <w:pPr>
        <w:pStyle w:val="PARAGRAPH"/>
        <w:rPr>
          <w:lang w:val="en-US"/>
          <w:rPrChange w:id="559" w:author="Winkel, Ludwig" w:date="2017-01-17T21:42:00Z">
            <w:rPr/>
          </w:rPrChange>
        </w:rPr>
      </w:pPr>
    </w:p>
    <w:sectPr w:rsidR="00B00BF0" w:rsidRPr="00324790">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50372" w14:textId="77777777" w:rsidR="009A0A50" w:rsidRDefault="009A0A50" w:rsidP="00924734">
      <w:r>
        <w:separator/>
      </w:r>
    </w:p>
  </w:endnote>
  <w:endnote w:type="continuationSeparator" w:id="0">
    <w:p w14:paraId="572C815A" w14:textId="77777777" w:rsidR="009A0A50" w:rsidRDefault="009A0A50" w:rsidP="00924734">
      <w:r>
        <w:continuationSeparator/>
      </w:r>
    </w:p>
  </w:endnote>
  <w:endnote w:type="continuationNotice" w:id="1">
    <w:p w14:paraId="4931ED2C" w14:textId="77777777" w:rsidR="009A0A50" w:rsidRDefault="009A0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ourier New">
    <w:altName w:val="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74CBA" w14:textId="77777777" w:rsidR="009A0A50" w:rsidRDefault="009A0A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8BBF9" w14:textId="77777777" w:rsidR="009A0A50" w:rsidRDefault="009A0A50" w:rsidP="00924734">
      <w:r>
        <w:separator/>
      </w:r>
    </w:p>
  </w:footnote>
  <w:footnote w:type="continuationSeparator" w:id="0">
    <w:p w14:paraId="5921AFE6" w14:textId="77777777" w:rsidR="009A0A50" w:rsidRDefault="009A0A50" w:rsidP="00924734">
      <w:r>
        <w:continuationSeparator/>
      </w:r>
    </w:p>
  </w:footnote>
  <w:footnote w:type="continuationNotice" w:id="1">
    <w:p w14:paraId="56C00162" w14:textId="77777777" w:rsidR="009A0A50" w:rsidRDefault="009A0A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2C011" w14:textId="77777777" w:rsidR="009A0A50" w:rsidRDefault="009A0A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B0A8E66"/>
    <w:lvl w:ilvl="0">
      <w:start w:val="1"/>
      <w:numFmt w:val="decimal"/>
      <w:pStyle w:val="ListNumber"/>
      <w:lvlText w:val="%1."/>
      <w:lvlJc w:val="left"/>
      <w:pPr>
        <w:tabs>
          <w:tab w:val="num" w:pos="360"/>
        </w:tabs>
        <w:ind w:left="360" w:hanging="360"/>
      </w:pPr>
    </w:lvl>
  </w:abstractNum>
  <w:abstractNum w:abstractNumId="1">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nsid w:val="06C72845"/>
    <w:multiLevelType w:val="multilevel"/>
    <w:tmpl w:val="E964633A"/>
    <w:numStyleLink w:val="Headings"/>
  </w:abstractNum>
  <w:abstractNum w:abstractNumId="4">
    <w:nsid w:val="09C8627A"/>
    <w:multiLevelType w:val="hybridMultilevel"/>
    <w:tmpl w:val="4D481F44"/>
    <w:lvl w:ilvl="0" w:tplc="768C6648">
      <w:numFmt w:val="bullet"/>
      <w:lvlText w:val=""/>
      <w:lvlJc w:val="left"/>
      <w:pPr>
        <w:ind w:left="1069" w:hanging="360"/>
      </w:pPr>
      <w:rPr>
        <w:rFonts w:ascii="Wingdings" w:eastAsiaTheme="minorHAnsi" w:hAnsi="Wingdings" w:cs="Wingdings"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nsid w:val="0A0F21B5"/>
    <w:multiLevelType w:val="multilevel"/>
    <w:tmpl w:val="3AA63D4C"/>
    <w:numStyleLink w:val="Annexes"/>
  </w:abstractNum>
  <w:abstractNum w:abstractNumId="6">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7">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8">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51910A7"/>
    <w:multiLevelType w:val="multilevel"/>
    <w:tmpl w:val="C18A5EBE"/>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2">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4">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5">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6">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abstractNum>
  <w:abstractNum w:abstractNumId="17">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8">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9">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2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1">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rPr>
    </w:lvl>
  </w:abstractNum>
  <w:abstractNum w:abstractNumId="24">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7">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9">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3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1">
    <w:nsid w:val="63755CFF"/>
    <w:multiLevelType w:val="multilevel"/>
    <w:tmpl w:val="E964633A"/>
    <w:numStyleLink w:val="Headings"/>
  </w:abstractNum>
  <w:abstractNum w:abstractNumId="32">
    <w:nsid w:val="6F956C21"/>
    <w:multiLevelType w:val="multilevel"/>
    <w:tmpl w:val="E16EF664"/>
    <w:lvl w:ilvl="0">
      <w:start w:val="1"/>
      <w:numFmt w:val="decimal"/>
      <w:pStyle w:val="IEEEStdsLevel1Header"/>
      <w:suff w:val="space"/>
      <w:lvlText w:val="%1."/>
      <w:lvlJc w:val="left"/>
      <w:pPr>
        <w:ind w:left="1080" w:firstLine="0"/>
      </w:pPr>
      <w:rPr>
        <w:rFonts w:ascii="Arial" w:hAnsi="Arial" w:hint="default"/>
        <w:b/>
        <w:i w:val="0"/>
        <w:caps w:val="0"/>
        <w:strike w:val="0"/>
        <w:dstrike w:val="0"/>
        <w:vanish w:val="0"/>
        <w:color w:val="000000"/>
        <w:sz w:val="24"/>
        <w:vertAlign w:val="baseline"/>
      </w:rPr>
    </w:lvl>
    <w:lvl w:ilvl="1">
      <w:start w:val="1"/>
      <w:numFmt w:val="decimal"/>
      <w:pStyle w:val="IEEEStdsLevel2Header"/>
      <w:suff w:val="space"/>
      <w:lvlText w:val="%1.%2"/>
      <w:lvlJc w:val="left"/>
      <w:pPr>
        <w:ind w:left="1080" w:firstLine="0"/>
      </w:pPr>
      <w:rPr>
        <w:rFonts w:ascii="Arial" w:hAnsi="Arial" w:hint="default"/>
        <w:b/>
        <w:i w:val="0"/>
        <w:caps w:val="0"/>
        <w:strike w:val="0"/>
        <w:dstrike w:val="0"/>
        <w:vanish w:val="0"/>
        <w:color w:val="000000"/>
        <w:sz w:val="22"/>
        <w:u w:val="none"/>
        <w:vertAlign w:val="baseline"/>
      </w:rPr>
    </w:lvl>
    <w:lvl w:ilvl="2">
      <w:start w:val="1"/>
      <w:numFmt w:val="decimal"/>
      <w:pStyle w:val="IEEEStdsLevel3Header"/>
      <w:suff w:val="space"/>
      <w:lvlText w:val="%1.%2.%3"/>
      <w:lvlJc w:val="left"/>
      <w:pPr>
        <w:ind w:left="1080" w:firstLine="0"/>
      </w:pPr>
      <w:rPr>
        <w:rFonts w:ascii="Arial" w:hAnsi="Arial" w:hint="default"/>
        <w:b/>
        <w:i w:val="0"/>
        <w:caps w:val="0"/>
        <w:strike w:val="0"/>
        <w:dstrike w:val="0"/>
        <w:vanish w:val="0"/>
        <w:color w:val="000000"/>
        <w:sz w:val="20"/>
        <w:vertAlign w:val="baseline"/>
      </w:rPr>
    </w:lvl>
    <w:lvl w:ilvl="3">
      <w:start w:val="1"/>
      <w:numFmt w:val="decimal"/>
      <w:pStyle w:val="IEEEStdsLevel4Header"/>
      <w:suff w:val="space"/>
      <w:lvlText w:val="%1.%2.%3.%4"/>
      <w:lvlJc w:val="left"/>
      <w:pPr>
        <w:ind w:left="1080" w:firstLine="0"/>
      </w:pPr>
      <w:rPr>
        <w:rFonts w:ascii="Arial" w:hAnsi="Arial" w:hint="default"/>
        <w:b/>
        <w:i w:val="0"/>
        <w:caps w:val="0"/>
        <w:strike w:val="0"/>
        <w:dstrike w:val="0"/>
        <w:vanish w:val="0"/>
        <w:color w:val="000000"/>
        <w:sz w:val="20"/>
        <w:vertAlign w:val="baseline"/>
      </w:rPr>
    </w:lvl>
    <w:lvl w:ilvl="4">
      <w:start w:val="1"/>
      <w:numFmt w:val="decimal"/>
      <w:pStyle w:val="IEEEStdsLevel4Header"/>
      <w:suff w:val="space"/>
      <w:lvlText w:val="%1.%2.%3.%4.%5"/>
      <w:lvlJc w:val="left"/>
      <w:pPr>
        <w:ind w:left="1080" w:firstLine="0"/>
      </w:pPr>
      <w:rPr>
        <w:rFonts w:ascii="Arial" w:hAnsi="Arial" w:hint="default"/>
        <w:b/>
        <w:i w:val="0"/>
        <w:caps w:val="0"/>
        <w:strike w:val="0"/>
        <w:dstrike w:val="0"/>
        <w:vanish w:val="0"/>
        <w:color w:val="000000"/>
        <w:sz w:val="20"/>
        <w:vertAlign w:val="baseline"/>
      </w:rPr>
    </w:lvl>
    <w:lvl w:ilvl="5">
      <w:start w:val="1"/>
      <w:numFmt w:val="decimal"/>
      <w:pStyle w:val="IEEEStdsLevel3Header"/>
      <w:suff w:val="space"/>
      <w:lvlText w:val="%1.%2.%3.%4.%5.%6"/>
      <w:lvlJc w:val="left"/>
      <w:pPr>
        <w:ind w:left="108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108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108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1080" w:firstLine="0"/>
      </w:pPr>
      <w:rPr>
        <w:rFonts w:ascii="Arial" w:hAnsi="Arial" w:hint="default"/>
        <w:b/>
        <w:i w:val="0"/>
        <w:caps w:val="0"/>
        <w:strike w:val="0"/>
        <w:dstrike w:val="0"/>
        <w:vanish w:val="0"/>
        <w:color w:val="000000"/>
        <w:sz w:val="20"/>
        <w:vertAlign w:val="baseline"/>
      </w:rPr>
    </w:lvl>
  </w:abstractNum>
  <w:abstractNum w:abstractNumId="33">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30"/>
  </w:num>
  <w:num w:numId="2">
    <w:abstractNumId w:val="7"/>
  </w:num>
  <w:num w:numId="3">
    <w:abstractNumId w:val="11"/>
  </w:num>
  <w:num w:numId="4">
    <w:abstractNumId w:val="34"/>
  </w:num>
  <w:num w:numId="5">
    <w:abstractNumId w:val="10"/>
  </w:num>
  <w:num w:numId="6">
    <w:abstractNumId w:val="8"/>
  </w:num>
  <w:num w:numId="7">
    <w:abstractNumId w:val="22"/>
  </w:num>
  <w:num w:numId="8">
    <w:abstractNumId w:val="20"/>
  </w:num>
  <w:num w:numId="9">
    <w:abstractNumId w:val="5"/>
  </w:num>
  <w:num w:numId="10">
    <w:abstractNumId w:val="18"/>
  </w:num>
  <w:num w:numId="11">
    <w:abstractNumId w:val="9"/>
  </w:num>
  <w:num w:numId="12">
    <w:abstractNumId w:val="16"/>
  </w:num>
  <w:num w:numId="13">
    <w:abstractNumId w:val="6"/>
  </w:num>
  <w:num w:numId="14">
    <w:abstractNumId w:val="23"/>
  </w:num>
  <w:num w:numId="15">
    <w:abstractNumId w:val="32"/>
  </w:num>
  <w:num w:numId="16">
    <w:abstractNumId w:val="19"/>
    <w:lvlOverride w:ilvl="0">
      <w:startOverride w:val="1"/>
    </w:lvlOverride>
  </w:num>
  <w:num w:numId="17">
    <w:abstractNumId w:val="17"/>
    <w:lvlOverride w:ilvl="0">
      <w:startOverride w:val="1"/>
    </w:lvlOverride>
  </w:num>
  <w:num w:numId="18">
    <w:abstractNumId w:val="14"/>
    <w:lvlOverride w:ilvl="0">
      <w:startOverride w:val="1"/>
    </w:lvlOverride>
  </w:num>
  <w:num w:numId="19">
    <w:abstractNumId w:val="2"/>
    <w:lvlOverride w:ilvl="0">
      <w:startOverride w:val="1"/>
    </w:lvlOverride>
  </w:num>
  <w:num w:numId="20">
    <w:abstractNumId w:val="26"/>
    <w:lvlOverride w:ilvl="0">
      <w:startOverride w:val="1"/>
    </w:lvlOverride>
  </w:num>
  <w:num w:numId="21">
    <w:abstractNumId w:val="1"/>
  </w:num>
  <w:num w:numId="22">
    <w:abstractNumId w:val="4"/>
  </w:num>
  <w:num w:numId="23">
    <w:abstractNumId w:val="3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4">
    <w:abstractNumId w:val="19"/>
  </w:num>
  <w:num w:numId="25">
    <w:abstractNumId w:val="17"/>
  </w:num>
  <w:num w:numId="26">
    <w:abstractNumId w:val="14"/>
  </w:num>
  <w:num w:numId="27">
    <w:abstractNumId w:val="2"/>
  </w:num>
  <w:num w:numId="28">
    <w:abstractNumId w:val="26"/>
  </w:num>
  <w:num w:numId="29">
    <w:abstractNumId w:val="27"/>
  </w:num>
  <w:num w:numId="30">
    <w:abstractNumId w:val="33"/>
  </w:num>
  <w:num w:numId="31">
    <w:abstractNumId w:val="25"/>
  </w:num>
  <w:num w:numId="32">
    <w:abstractNumId w:val="28"/>
  </w:num>
  <w:num w:numId="33">
    <w:abstractNumId w:val="24"/>
  </w:num>
  <w:num w:numId="34">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7">
    <w:abstractNumId w:val="21"/>
  </w:num>
  <w:num w:numId="38">
    <w:abstractNumId w:val="12"/>
  </w:num>
  <w:num w:numId="39">
    <w:abstractNumId w:val="29"/>
  </w:num>
  <w:num w:numId="40">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42">
    <w:abstractNumId w:val="15"/>
  </w:num>
  <w:num w:numId="43">
    <w:abstractNumId w:val="13"/>
  </w:num>
  <w:num w:numId="4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2D"/>
    <w:rsid w:val="000246E6"/>
    <w:rsid w:val="000C51F5"/>
    <w:rsid w:val="000E6A01"/>
    <w:rsid w:val="00111888"/>
    <w:rsid w:val="00114FAB"/>
    <w:rsid w:val="001539CA"/>
    <w:rsid w:val="00202B5F"/>
    <w:rsid w:val="00203AD8"/>
    <w:rsid w:val="00250601"/>
    <w:rsid w:val="002830D0"/>
    <w:rsid w:val="002E006E"/>
    <w:rsid w:val="00324790"/>
    <w:rsid w:val="00376DCC"/>
    <w:rsid w:val="003F1A4B"/>
    <w:rsid w:val="004212D8"/>
    <w:rsid w:val="0043741A"/>
    <w:rsid w:val="0048622D"/>
    <w:rsid w:val="00503A2B"/>
    <w:rsid w:val="00571440"/>
    <w:rsid w:val="00601FD2"/>
    <w:rsid w:val="0065127A"/>
    <w:rsid w:val="006A0BB7"/>
    <w:rsid w:val="006E02E4"/>
    <w:rsid w:val="006E6F59"/>
    <w:rsid w:val="007337C7"/>
    <w:rsid w:val="00754F1E"/>
    <w:rsid w:val="00796AA2"/>
    <w:rsid w:val="00924734"/>
    <w:rsid w:val="009A0A50"/>
    <w:rsid w:val="009F46A6"/>
    <w:rsid w:val="009F6E30"/>
    <w:rsid w:val="00A20534"/>
    <w:rsid w:val="00AA045D"/>
    <w:rsid w:val="00AC624F"/>
    <w:rsid w:val="00B00BF0"/>
    <w:rsid w:val="00B272FB"/>
    <w:rsid w:val="00BE364F"/>
    <w:rsid w:val="00C15A36"/>
    <w:rsid w:val="00D70575"/>
    <w:rsid w:val="00DC6E24"/>
    <w:rsid w:val="00DE3768"/>
    <w:rsid w:val="00E017E5"/>
    <w:rsid w:val="00EF0DCD"/>
    <w:rsid w:val="00F3078D"/>
    <w:rsid w:val="00F4096A"/>
    <w:rsid w:val="00F81358"/>
    <w:rsid w:val="00F8605A"/>
    <w:rsid w:val="00FC7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29"/>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B5F"/>
    <w:pPr>
      <w:spacing w:after="0" w:line="240" w:lineRule="auto"/>
      <w:jc w:val="both"/>
    </w:pPr>
    <w:rPr>
      <w:rFonts w:eastAsia="Times New Roman" w:cs="Arial"/>
      <w:spacing w:val="8"/>
      <w:sz w:val="20"/>
      <w:szCs w:val="20"/>
      <w:lang w:val="en-GB" w:eastAsia="zh-CN"/>
    </w:rPr>
  </w:style>
  <w:style w:type="paragraph" w:styleId="Heading1">
    <w:name w:val="heading 1"/>
    <w:basedOn w:val="PARAGRAPH"/>
    <w:next w:val="PARAGRAPH"/>
    <w:link w:val="Heading1Char"/>
    <w:qFormat/>
    <w:rsid w:val="00202B5F"/>
    <w:pPr>
      <w:keepNext/>
      <w:numPr>
        <w:numId w:val="23"/>
      </w:numPr>
      <w:suppressAutoHyphens/>
      <w:spacing w:before="200"/>
      <w:jc w:val="left"/>
      <w:outlineLvl w:val="0"/>
    </w:pPr>
    <w:rPr>
      <w:b/>
      <w:bCs/>
      <w:sz w:val="22"/>
      <w:szCs w:val="22"/>
    </w:rPr>
  </w:style>
  <w:style w:type="paragraph" w:styleId="Heading2">
    <w:name w:val="heading 2"/>
    <w:basedOn w:val="Heading1"/>
    <w:next w:val="PARAGRAPH"/>
    <w:link w:val="Heading2Char"/>
    <w:qFormat/>
    <w:rsid w:val="00202B5F"/>
    <w:pPr>
      <w:numPr>
        <w:ilvl w:val="1"/>
      </w:numPr>
      <w:spacing w:before="100" w:after="100"/>
      <w:outlineLvl w:val="1"/>
    </w:pPr>
    <w:rPr>
      <w:sz w:val="20"/>
      <w:szCs w:val="20"/>
    </w:rPr>
  </w:style>
  <w:style w:type="paragraph" w:styleId="Heading3">
    <w:name w:val="heading 3"/>
    <w:basedOn w:val="Heading2"/>
    <w:next w:val="PARAGRAPH"/>
    <w:link w:val="Heading3Char"/>
    <w:qFormat/>
    <w:rsid w:val="00202B5F"/>
    <w:pPr>
      <w:numPr>
        <w:ilvl w:val="2"/>
      </w:numPr>
      <w:outlineLvl w:val="2"/>
    </w:pPr>
  </w:style>
  <w:style w:type="paragraph" w:styleId="Heading4">
    <w:name w:val="heading 4"/>
    <w:basedOn w:val="Heading3"/>
    <w:next w:val="PARAGRAPH"/>
    <w:link w:val="Heading4Char"/>
    <w:qFormat/>
    <w:rsid w:val="00202B5F"/>
    <w:pPr>
      <w:numPr>
        <w:ilvl w:val="3"/>
      </w:numPr>
      <w:outlineLvl w:val="3"/>
    </w:pPr>
  </w:style>
  <w:style w:type="paragraph" w:styleId="Heading5">
    <w:name w:val="heading 5"/>
    <w:basedOn w:val="Heading4"/>
    <w:next w:val="PARAGRAPH"/>
    <w:link w:val="Heading5Char"/>
    <w:qFormat/>
    <w:rsid w:val="00202B5F"/>
    <w:pPr>
      <w:numPr>
        <w:ilvl w:val="4"/>
      </w:numPr>
      <w:outlineLvl w:val="4"/>
    </w:pPr>
  </w:style>
  <w:style w:type="paragraph" w:styleId="Heading6">
    <w:name w:val="heading 6"/>
    <w:basedOn w:val="Heading5"/>
    <w:next w:val="PARAGRAPH"/>
    <w:link w:val="Heading6Char"/>
    <w:qFormat/>
    <w:rsid w:val="00202B5F"/>
    <w:pPr>
      <w:numPr>
        <w:ilvl w:val="5"/>
      </w:numPr>
      <w:outlineLvl w:val="5"/>
    </w:pPr>
  </w:style>
  <w:style w:type="paragraph" w:styleId="Heading7">
    <w:name w:val="heading 7"/>
    <w:basedOn w:val="Heading6"/>
    <w:next w:val="PARAGRAPH"/>
    <w:link w:val="Heading7Char"/>
    <w:qFormat/>
    <w:rsid w:val="00202B5F"/>
    <w:pPr>
      <w:numPr>
        <w:ilvl w:val="6"/>
      </w:numPr>
      <w:outlineLvl w:val="6"/>
    </w:pPr>
  </w:style>
  <w:style w:type="paragraph" w:styleId="Heading8">
    <w:name w:val="heading 8"/>
    <w:basedOn w:val="Heading7"/>
    <w:next w:val="PARAGRAPH"/>
    <w:link w:val="Heading8Char"/>
    <w:qFormat/>
    <w:rsid w:val="00202B5F"/>
    <w:pPr>
      <w:numPr>
        <w:ilvl w:val="7"/>
      </w:numPr>
      <w:outlineLvl w:val="7"/>
    </w:pPr>
  </w:style>
  <w:style w:type="paragraph" w:styleId="Heading9">
    <w:name w:val="heading 9"/>
    <w:basedOn w:val="Heading8"/>
    <w:next w:val="PARAGRAPH"/>
    <w:link w:val="Heading9Char"/>
    <w:qFormat/>
    <w:rsid w:val="00202B5F"/>
    <w:pPr>
      <w:numPr>
        <w:ilvl w:val="8"/>
      </w:numPr>
      <w:outlineLvl w:val="8"/>
    </w:pPr>
  </w:style>
  <w:style w:type="character" w:default="1" w:styleId="DefaultParagraphFont">
    <w:name w:val="Default Paragraph Font"/>
    <w:semiHidden/>
    <w:rsid w:val="00202B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202B5F"/>
  </w:style>
  <w:style w:type="character" w:customStyle="1" w:styleId="Heading1Char">
    <w:name w:val="Heading 1 Char"/>
    <w:basedOn w:val="DefaultParagraphFont"/>
    <w:link w:val="Heading1"/>
    <w:rsid w:val="0048622D"/>
    <w:rPr>
      <w:rFonts w:eastAsia="Times New Roman" w:cs="Arial"/>
      <w:b/>
      <w:bCs/>
      <w:spacing w:val="8"/>
      <w:lang w:val="en-GB" w:eastAsia="zh-CN"/>
    </w:rPr>
  </w:style>
  <w:style w:type="character" w:customStyle="1" w:styleId="Heading2Char">
    <w:name w:val="Heading 2 Char"/>
    <w:basedOn w:val="DefaultParagraphFont"/>
    <w:link w:val="Heading2"/>
    <w:rsid w:val="0048622D"/>
    <w:rPr>
      <w:rFonts w:eastAsia="Times New Roman" w:cs="Arial"/>
      <w:b/>
      <w:bCs/>
      <w:spacing w:val="8"/>
      <w:sz w:val="20"/>
      <w:szCs w:val="20"/>
      <w:lang w:val="en-GB" w:eastAsia="zh-CN"/>
    </w:rPr>
  </w:style>
  <w:style w:type="character" w:customStyle="1" w:styleId="Heading3Char">
    <w:name w:val="Heading 3 Char"/>
    <w:basedOn w:val="DefaultParagraphFont"/>
    <w:link w:val="Heading3"/>
    <w:rsid w:val="0048622D"/>
    <w:rPr>
      <w:rFonts w:eastAsia="Times New Roman" w:cs="Arial"/>
      <w:b/>
      <w:bCs/>
      <w:spacing w:val="8"/>
      <w:sz w:val="20"/>
      <w:szCs w:val="20"/>
      <w:lang w:val="en-GB" w:eastAsia="zh-CN"/>
    </w:rPr>
  </w:style>
  <w:style w:type="character" w:customStyle="1" w:styleId="Heading4Char">
    <w:name w:val="Heading 4 Char"/>
    <w:basedOn w:val="DefaultParagraphFont"/>
    <w:link w:val="Heading4"/>
    <w:rsid w:val="0048622D"/>
    <w:rPr>
      <w:rFonts w:eastAsia="Times New Roman" w:cs="Arial"/>
      <w:b/>
      <w:bCs/>
      <w:spacing w:val="8"/>
      <w:sz w:val="20"/>
      <w:szCs w:val="20"/>
      <w:lang w:val="en-GB" w:eastAsia="zh-CN"/>
    </w:rPr>
  </w:style>
  <w:style w:type="character" w:customStyle="1" w:styleId="Heading5Char">
    <w:name w:val="Heading 5 Char"/>
    <w:basedOn w:val="DefaultParagraphFont"/>
    <w:link w:val="Heading5"/>
    <w:rsid w:val="0048622D"/>
    <w:rPr>
      <w:rFonts w:eastAsia="Times New Roman" w:cs="Arial"/>
      <w:b/>
      <w:bCs/>
      <w:spacing w:val="8"/>
      <w:sz w:val="20"/>
      <w:szCs w:val="20"/>
      <w:lang w:val="en-GB" w:eastAsia="zh-CN"/>
    </w:rPr>
  </w:style>
  <w:style w:type="character" w:customStyle="1" w:styleId="Heading6Char">
    <w:name w:val="Heading 6 Char"/>
    <w:basedOn w:val="DefaultParagraphFont"/>
    <w:link w:val="Heading6"/>
    <w:rsid w:val="0048622D"/>
    <w:rPr>
      <w:rFonts w:eastAsia="Times New Roman" w:cs="Arial"/>
      <w:b/>
      <w:bCs/>
      <w:spacing w:val="8"/>
      <w:sz w:val="20"/>
      <w:szCs w:val="20"/>
      <w:lang w:val="en-GB" w:eastAsia="zh-CN"/>
    </w:rPr>
  </w:style>
  <w:style w:type="character" w:customStyle="1" w:styleId="Heading7Char">
    <w:name w:val="Heading 7 Char"/>
    <w:basedOn w:val="DefaultParagraphFont"/>
    <w:link w:val="Heading7"/>
    <w:rsid w:val="0048622D"/>
    <w:rPr>
      <w:rFonts w:eastAsia="Times New Roman" w:cs="Arial"/>
      <w:b/>
      <w:bCs/>
      <w:spacing w:val="8"/>
      <w:sz w:val="20"/>
      <w:szCs w:val="20"/>
      <w:lang w:val="en-GB" w:eastAsia="zh-CN"/>
    </w:rPr>
  </w:style>
  <w:style w:type="character" w:customStyle="1" w:styleId="Heading8Char">
    <w:name w:val="Heading 8 Char"/>
    <w:basedOn w:val="DefaultParagraphFont"/>
    <w:link w:val="Heading8"/>
    <w:rsid w:val="0048622D"/>
    <w:rPr>
      <w:rFonts w:eastAsia="Times New Roman" w:cs="Arial"/>
      <w:b/>
      <w:bCs/>
      <w:spacing w:val="8"/>
      <w:sz w:val="20"/>
      <w:szCs w:val="20"/>
      <w:lang w:val="en-GB" w:eastAsia="zh-CN"/>
    </w:rPr>
  </w:style>
  <w:style w:type="character" w:customStyle="1" w:styleId="Heading9Char">
    <w:name w:val="Heading 9 Char"/>
    <w:basedOn w:val="DefaultParagraphFont"/>
    <w:link w:val="Heading9"/>
    <w:rsid w:val="0048622D"/>
    <w:rPr>
      <w:rFonts w:eastAsia="Times New Roman" w:cs="Arial"/>
      <w:b/>
      <w:bCs/>
      <w:spacing w:val="8"/>
      <w:sz w:val="20"/>
      <w:szCs w:val="20"/>
      <w:lang w:val="en-GB" w:eastAsia="zh-CN"/>
    </w:rPr>
  </w:style>
  <w:style w:type="paragraph" w:customStyle="1" w:styleId="CODE-TableCell">
    <w:name w:val="CODE-TableCell"/>
    <w:basedOn w:val="CODE"/>
    <w:qFormat/>
    <w:rsid w:val="00202B5F"/>
    <w:rPr>
      <w:sz w:val="16"/>
    </w:rPr>
  </w:style>
  <w:style w:type="paragraph" w:customStyle="1" w:styleId="PARAGRAPH">
    <w:name w:val="PARAGRAPH"/>
    <w:link w:val="PARAGRAPHChar"/>
    <w:qFormat/>
    <w:rsid w:val="00202B5F"/>
    <w:pPr>
      <w:snapToGrid w:val="0"/>
      <w:spacing w:before="100" w:line="240" w:lineRule="auto"/>
      <w:jc w:val="both"/>
    </w:pPr>
    <w:rPr>
      <w:rFonts w:eastAsia="Times New Roman" w:cs="Arial"/>
      <w:spacing w:val="8"/>
      <w:sz w:val="20"/>
      <w:szCs w:val="20"/>
      <w:lang w:val="en-GB" w:eastAsia="zh-CN"/>
    </w:rPr>
  </w:style>
  <w:style w:type="paragraph" w:customStyle="1" w:styleId="FIGURE-title">
    <w:name w:val="FIGURE-title"/>
    <w:basedOn w:val="Normal"/>
    <w:next w:val="PARAGRAPH"/>
    <w:qFormat/>
    <w:rsid w:val="00202B5F"/>
    <w:pPr>
      <w:snapToGrid w:val="0"/>
      <w:spacing w:before="100" w:after="200"/>
      <w:jc w:val="center"/>
    </w:pPr>
    <w:rPr>
      <w:b/>
      <w:bCs/>
    </w:rPr>
  </w:style>
  <w:style w:type="paragraph" w:styleId="Header">
    <w:name w:val="header"/>
    <w:basedOn w:val="Normal"/>
    <w:link w:val="HeaderChar"/>
    <w:rsid w:val="00202B5F"/>
    <w:pPr>
      <w:tabs>
        <w:tab w:val="center" w:pos="4536"/>
        <w:tab w:val="right" w:pos="9072"/>
      </w:tabs>
      <w:snapToGrid w:val="0"/>
    </w:pPr>
  </w:style>
  <w:style w:type="character" w:customStyle="1" w:styleId="HeaderChar">
    <w:name w:val="Header Char"/>
    <w:basedOn w:val="DefaultParagraphFont"/>
    <w:link w:val="Header"/>
    <w:rsid w:val="0048622D"/>
    <w:rPr>
      <w:rFonts w:eastAsia="Times New Roman" w:cs="Arial"/>
      <w:spacing w:val="8"/>
      <w:sz w:val="20"/>
      <w:szCs w:val="20"/>
      <w:lang w:val="en-GB" w:eastAsia="zh-CN"/>
    </w:rPr>
  </w:style>
  <w:style w:type="character" w:styleId="CommentReference">
    <w:name w:val="annotation reference"/>
    <w:semiHidden/>
    <w:rsid w:val="00202B5F"/>
    <w:rPr>
      <w:sz w:val="16"/>
      <w:szCs w:val="16"/>
    </w:rPr>
  </w:style>
  <w:style w:type="paragraph" w:customStyle="1" w:styleId="NOTE">
    <w:name w:val="NOTE"/>
    <w:basedOn w:val="Normal"/>
    <w:next w:val="PARAGRAPH"/>
    <w:qFormat/>
    <w:rsid w:val="00202B5F"/>
    <w:pPr>
      <w:snapToGrid w:val="0"/>
      <w:spacing w:before="100" w:after="100"/>
    </w:pPr>
    <w:rPr>
      <w:sz w:val="16"/>
      <w:szCs w:val="16"/>
    </w:rPr>
  </w:style>
  <w:style w:type="paragraph" w:styleId="Footer">
    <w:name w:val="footer"/>
    <w:basedOn w:val="Header"/>
    <w:link w:val="FooterChar"/>
    <w:uiPriority w:val="29"/>
    <w:semiHidden/>
    <w:rsid w:val="00202B5F"/>
  </w:style>
  <w:style w:type="character" w:customStyle="1" w:styleId="FooterChar">
    <w:name w:val="Footer Char"/>
    <w:basedOn w:val="DefaultParagraphFont"/>
    <w:link w:val="Footer"/>
    <w:uiPriority w:val="29"/>
    <w:semiHidden/>
    <w:rsid w:val="0048622D"/>
    <w:rPr>
      <w:rFonts w:eastAsia="Times New Roman" w:cs="Arial"/>
      <w:spacing w:val="8"/>
      <w:sz w:val="20"/>
      <w:szCs w:val="20"/>
      <w:lang w:val="en-GB" w:eastAsia="zh-CN"/>
    </w:rPr>
  </w:style>
  <w:style w:type="paragraph" w:styleId="List">
    <w:name w:val="List"/>
    <w:basedOn w:val="Normal"/>
    <w:qFormat/>
    <w:rsid w:val="00202B5F"/>
    <w:pPr>
      <w:tabs>
        <w:tab w:val="left" w:pos="340"/>
      </w:tabs>
      <w:snapToGrid w:val="0"/>
      <w:spacing w:after="100"/>
      <w:ind w:left="340" w:hanging="340"/>
    </w:pPr>
  </w:style>
  <w:style w:type="character" w:styleId="PageNumber">
    <w:name w:val="page number"/>
    <w:uiPriority w:val="29"/>
    <w:unhideWhenUsed/>
    <w:rsid w:val="00202B5F"/>
    <w:rPr>
      <w:rFonts w:ascii="Arial" w:hAnsi="Arial"/>
      <w:sz w:val="20"/>
      <w:szCs w:val="20"/>
    </w:rPr>
  </w:style>
  <w:style w:type="paragraph" w:customStyle="1" w:styleId="FOREWORD">
    <w:name w:val="FOREWORD"/>
    <w:basedOn w:val="Normal"/>
    <w:rsid w:val="00202B5F"/>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202B5F"/>
    <w:pPr>
      <w:keepNext/>
      <w:jc w:val="center"/>
    </w:pPr>
    <w:rPr>
      <w:b/>
      <w:bCs/>
    </w:rPr>
  </w:style>
  <w:style w:type="paragraph" w:styleId="FootnoteText">
    <w:name w:val="footnote text"/>
    <w:basedOn w:val="Normal"/>
    <w:link w:val="FootnoteTextChar"/>
    <w:semiHidden/>
    <w:rsid w:val="00202B5F"/>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48622D"/>
    <w:rPr>
      <w:rFonts w:eastAsia="Times New Roman" w:cs="Arial"/>
      <w:spacing w:val="8"/>
      <w:sz w:val="16"/>
      <w:szCs w:val="16"/>
      <w:lang w:val="en-GB" w:eastAsia="zh-CN"/>
    </w:rPr>
  </w:style>
  <w:style w:type="character" w:styleId="FootnoteReference">
    <w:name w:val="footnote reference"/>
    <w:semiHidden/>
    <w:rsid w:val="00202B5F"/>
    <w:rPr>
      <w:rFonts w:ascii="Arial" w:hAnsi="Arial"/>
      <w:position w:val="4"/>
      <w:sz w:val="16"/>
      <w:szCs w:val="16"/>
      <w:vertAlign w:val="baseline"/>
    </w:rPr>
  </w:style>
  <w:style w:type="paragraph" w:styleId="TOC1">
    <w:name w:val="toc 1"/>
    <w:aliases w:val="Заголовок1б"/>
    <w:basedOn w:val="Normal"/>
    <w:uiPriority w:val="39"/>
    <w:rsid w:val="00202B5F"/>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202B5F"/>
    <w:pPr>
      <w:tabs>
        <w:tab w:val="clear" w:pos="454"/>
        <w:tab w:val="left" w:pos="993"/>
      </w:tabs>
      <w:spacing w:after="60"/>
      <w:ind w:left="993" w:hanging="709"/>
    </w:pPr>
  </w:style>
  <w:style w:type="paragraph" w:styleId="TOC3">
    <w:name w:val="toc 3"/>
    <w:basedOn w:val="TOC2"/>
    <w:uiPriority w:val="39"/>
    <w:rsid w:val="00202B5F"/>
    <w:pPr>
      <w:tabs>
        <w:tab w:val="clear" w:pos="993"/>
        <w:tab w:val="left" w:pos="1560"/>
      </w:tabs>
      <w:ind w:left="1446" w:hanging="992"/>
    </w:pPr>
  </w:style>
  <w:style w:type="paragraph" w:styleId="TOC4">
    <w:name w:val="toc 4"/>
    <w:basedOn w:val="TOC3"/>
    <w:semiHidden/>
    <w:rsid w:val="00202B5F"/>
    <w:pPr>
      <w:tabs>
        <w:tab w:val="left" w:pos="2608"/>
      </w:tabs>
      <w:ind w:left="2608" w:hanging="907"/>
    </w:pPr>
  </w:style>
  <w:style w:type="paragraph" w:styleId="TOC5">
    <w:name w:val="toc 5"/>
    <w:basedOn w:val="TOC4"/>
    <w:semiHidden/>
    <w:rsid w:val="00202B5F"/>
    <w:pPr>
      <w:tabs>
        <w:tab w:val="clear" w:pos="2608"/>
        <w:tab w:val="left" w:pos="3686"/>
      </w:tabs>
      <w:ind w:left="3685" w:hanging="1077"/>
    </w:pPr>
  </w:style>
  <w:style w:type="paragraph" w:styleId="TOC6">
    <w:name w:val="toc 6"/>
    <w:basedOn w:val="TOC5"/>
    <w:semiHidden/>
    <w:rsid w:val="00202B5F"/>
    <w:pPr>
      <w:tabs>
        <w:tab w:val="clear" w:pos="3686"/>
        <w:tab w:val="left" w:pos="4933"/>
      </w:tabs>
      <w:ind w:left="4933" w:hanging="1247"/>
    </w:pPr>
  </w:style>
  <w:style w:type="paragraph" w:styleId="TOC7">
    <w:name w:val="toc 7"/>
    <w:basedOn w:val="TOC1"/>
    <w:semiHidden/>
    <w:rsid w:val="00202B5F"/>
    <w:pPr>
      <w:tabs>
        <w:tab w:val="right" w:pos="9070"/>
      </w:tabs>
    </w:pPr>
  </w:style>
  <w:style w:type="paragraph" w:styleId="TOC8">
    <w:name w:val="toc 8"/>
    <w:basedOn w:val="TOC1"/>
    <w:semiHidden/>
    <w:rsid w:val="00202B5F"/>
    <w:pPr>
      <w:ind w:left="720" w:hanging="720"/>
    </w:pPr>
  </w:style>
  <w:style w:type="paragraph" w:styleId="TOC9">
    <w:name w:val="toc 9"/>
    <w:basedOn w:val="TOC1"/>
    <w:semiHidden/>
    <w:rsid w:val="00202B5F"/>
    <w:pPr>
      <w:ind w:left="720" w:hanging="720"/>
    </w:pPr>
  </w:style>
  <w:style w:type="paragraph" w:customStyle="1" w:styleId="HEADINGNonumber">
    <w:name w:val="HEADING(Nonumber)"/>
    <w:basedOn w:val="PARAGRAPH"/>
    <w:next w:val="PARAGRAPH"/>
    <w:qFormat/>
    <w:rsid w:val="00202B5F"/>
    <w:pPr>
      <w:keepNext/>
      <w:suppressAutoHyphens/>
      <w:spacing w:before="0"/>
      <w:jc w:val="center"/>
      <w:outlineLvl w:val="0"/>
    </w:pPr>
    <w:rPr>
      <w:sz w:val="24"/>
    </w:rPr>
  </w:style>
  <w:style w:type="paragraph" w:styleId="List4">
    <w:name w:val="List 4"/>
    <w:basedOn w:val="List3"/>
    <w:rsid w:val="00202B5F"/>
    <w:pPr>
      <w:tabs>
        <w:tab w:val="clear" w:pos="1021"/>
        <w:tab w:val="left" w:pos="1361"/>
      </w:tabs>
      <w:ind w:left="1361"/>
    </w:pPr>
  </w:style>
  <w:style w:type="paragraph" w:styleId="List3">
    <w:name w:val="List 3"/>
    <w:basedOn w:val="List2"/>
    <w:rsid w:val="00202B5F"/>
    <w:pPr>
      <w:tabs>
        <w:tab w:val="clear" w:pos="680"/>
        <w:tab w:val="left" w:pos="1021"/>
      </w:tabs>
      <w:ind w:left="1020"/>
    </w:pPr>
  </w:style>
  <w:style w:type="paragraph" w:styleId="List2">
    <w:name w:val="List 2"/>
    <w:basedOn w:val="List"/>
    <w:rsid w:val="00202B5F"/>
    <w:pPr>
      <w:tabs>
        <w:tab w:val="clear" w:pos="340"/>
        <w:tab w:val="left" w:pos="680"/>
      </w:tabs>
      <w:ind w:left="680"/>
    </w:pPr>
  </w:style>
  <w:style w:type="paragraph" w:customStyle="1" w:styleId="TABLE-col-heading">
    <w:name w:val="TABLE-col-heading"/>
    <w:basedOn w:val="PARAGRAPH"/>
    <w:qFormat/>
    <w:rsid w:val="00202B5F"/>
    <w:pPr>
      <w:keepNext/>
      <w:spacing w:before="60" w:after="60"/>
      <w:jc w:val="center"/>
    </w:pPr>
    <w:rPr>
      <w:b/>
      <w:bCs/>
      <w:sz w:val="16"/>
      <w:szCs w:val="16"/>
    </w:rPr>
  </w:style>
  <w:style w:type="paragraph" w:customStyle="1" w:styleId="ANNEXtitle">
    <w:name w:val="ANNEX_title"/>
    <w:basedOn w:val="MAIN-TITLE"/>
    <w:next w:val="ANNEX-heading1"/>
    <w:qFormat/>
    <w:rsid w:val="00202B5F"/>
    <w:pPr>
      <w:pageBreakBefore/>
      <w:numPr>
        <w:numId w:val="9"/>
      </w:numPr>
      <w:spacing w:after="200"/>
      <w:outlineLvl w:val="0"/>
    </w:pPr>
  </w:style>
  <w:style w:type="paragraph" w:customStyle="1" w:styleId="MAIN-TITLE">
    <w:name w:val="MAIN-TITLE"/>
    <w:basedOn w:val="Normal"/>
    <w:qFormat/>
    <w:rsid w:val="00202B5F"/>
    <w:pPr>
      <w:snapToGrid w:val="0"/>
      <w:jc w:val="center"/>
    </w:pPr>
    <w:rPr>
      <w:b/>
      <w:bCs/>
      <w:sz w:val="24"/>
      <w:szCs w:val="24"/>
    </w:rPr>
  </w:style>
  <w:style w:type="paragraph" w:customStyle="1" w:styleId="ANNEX-heading1">
    <w:name w:val="ANNEX-heading1"/>
    <w:basedOn w:val="Heading1"/>
    <w:next w:val="PARAGRAPH"/>
    <w:qFormat/>
    <w:rsid w:val="00202B5F"/>
    <w:pPr>
      <w:numPr>
        <w:ilvl w:val="1"/>
        <w:numId w:val="9"/>
      </w:numPr>
      <w:outlineLvl w:val="1"/>
    </w:pPr>
  </w:style>
  <w:style w:type="paragraph" w:customStyle="1" w:styleId="TERM">
    <w:name w:val="TERM"/>
    <w:basedOn w:val="Normal"/>
    <w:next w:val="TERM-definition"/>
    <w:qFormat/>
    <w:rsid w:val="00202B5F"/>
    <w:pPr>
      <w:keepNext/>
      <w:snapToGrid w:val="0"/>
      <w:ind w:left="340" w:hanging="340"/>
    </w:pPr>
    <w:rPr>
      <w:b/>
      <w:bCs/>
    </w:rPr>
  </w:style>
  <w:style w:type="paragraph" w:customStyle="1" w:styleId="TERM-definition">
    <w:name w:val="TERM-definition"/>
    <w:basedOn w:val="Normal"/>
    <w:next w:val="TERM-number"/>
    <w:qFormat/>
    <w:rsid w:val="00202B5F"/>
    <w:pPr>
      <w:snapToGrid w:val="0"/>
      <w:spacing w:after="200"/>
    </w:pPr>
  </w:style>
  <w:style w:type="paragraph" w:customStyle="1" w:styleId="TERM-number">
    <w:name w:val="TERM-number"/>
    <w:basedOn w:val="Heading2"/>
    <w:next w:val="TERM"/>
    <w:qFormat/>
    <w:rsid w:val="00202B5F"/>
    <w:pPr>
      <w:spacing w:after="0"/>
      <w:ind w:left="0" w:firstLine="0"/>
      <w:outlineLvl w:val="9"/>
    </w:pPr>
  </w:style>
  <w:style w:type="character" w:styleId="LineNumber">
    <w:name w:val="line number"/>
    <w:uiPriority w:val="29"/>
    <w:unhideWhenUsed/>
    <w:rsid w:val="00202B5F"/>
    <w:rPr>
      <w:rFonts w:ascii="Arial" w:hAnsi="Arial" w:cs="Arial"/>
      <w:spacing w:val="8"/>
      <w:sz w:val="16"/>
      <w:lang w:val="en-GB" w:eastAsia="zh-CN" w:bidi="ar-SA"/>
    </w:rPr>
  </w:style>
  <w:style w:type="paragraph" w:styleId="ListNumber3">
    <w:name w:val="List Number 3"/>
    <w:basedOn w:val="ListNumber2"/>
    <w:rsid w:val="00202B5F"/>
    <w:pPr>
      <w:numPr>
        <w:numId w:val="18"/>
      </w:numPr>
    </w:pPr>
  </w:style>
  <w:style w:type="paragraph" w:styleId="ListBullet5">
    <w:name w:val="List Bullet 5"/>
    <w:basedOn w:val="ListBullet4"/>
    <w:rsid w:val="00202B5F"/>
    <w:pPr>
      <w:tabs>
        <w:tab w:val="clear" w:pos="1361"/>
        <w:tab w:val="left" w:pos="1701"/>
      </w:tabs>
      <w:ind w:left="1701"/>
    </w:pPr>
  </w:style>
  <w:style w:type="paragraph" w:styleId="ListBullet4">
    <w:name w:val="List Bullet 4"/>
    <w:basedOn w:val="ListBullet3"/>
    <w:rsid w:val="00202B5F"/>
    <w:pPr>
      <w:tabs>
        <w:tab w:val="clear" w:pos="1021"/>
        <w:tab w:val="left" w:pos="1361"/>
      </w:tabs>
      <w:ind w:left="1361"/>
    </w:pPr>
  </w:style>
  <w:style w:type="paragraph" w:styleId="ListBullet3">
    <w:name w:val="List Bullet 3"/>
    <w:basedOn w:val="ListBullet2"/>
    <w:rsid w:val="00202B5F"/>
    <w:pPr>
      <w:tabs>
        <w:tab w:val="left" w:pos="1021"/>
      </w:tabs>
      <w:ind w:left="1020"/>
    </w:pPr>
  </w:style>
  <w:style w:type="paragraph" w:styleId="ListBullet2">
    <w:name w:val="List Bullet 2"/>
    <w:basedOn w:val="ListBullet"/>
    <w:rsid w:val="00202B5F"/>
    <w:pPr>
      <w:numPr>
        <w:numId w:val="2"/>
      </w:numPr>
      <w:tabs>
        <w:tab w:val="clear" w:pos="700"/>
      </w:tabs>
      <w:ind w:left="680" w:hanging="340"/>
    </w:pPr>
  </w:style>
  <w:style w:type="paragraph" w:styleId="ListBullet">
    <w:name w:val="List Bullet"/>
    <w:basedOn w:val="Normal"/>
    <w:qFormat/>
    <w:rsid w:val="00202B5F"/>
    <w:pPr>
      <w:numPr>
        <w:numId w:val="21"/>
      </w:numPr>
      <w:tabs>
        <w:tab w:val="clear" w:pos="360"/>
        <w:tab w:val="left" w:pos="340"/>
      </w:tabs>
      <w:snapToGrid w:val="0"/>
      <w:spacing w:after="100"/>
      <w:ind w:left="340" w:hanging="340"/>
    </w:pPr>
  </w:style>
  <w:style w:type="character" w:styleId="EndnoteReference">
    <w:name w:val="endnote reference"/>
    <w:semiHidden/>
    <w:rsid w:val="00202B5F"/>
    <w:rPr>
      <w:vertAlign w:val="superscript"/>
    </w:rPr>
  </w:style>
  <w:style w:type="paragraph" w:customStyle="1" w:styleId="TABFIGfootnote">
    <w:name w:val="TAB_FIG_footnote"/>
    <w:basedOn w:val="FootnoteText"/>
    <w:rsid w:val="00202B5F"/>
    <w:pPr>
      <w:tabs>
        <w:tab w:val="left" w:pos="284"/>
      </w:tabs>
      <w:spacing w:before="60" w:after="60"/>
    </w:pPr>
  </w:style>
  <w:style w:type="character" w:customStyle="1" w:styleId="Reference">
    <w:name w:val="Reference"/>
    <w:uiPriority w:val="29"/>
    <w:semiHidden/>
    <w:rsid w:val="00202B5F"/>
    <w:rPr>
      <w:rFonts w:ascii="Arial" w:hAnsi="Arial"/>
      <w:noProof/>
      <w:sz w:val="20"/>
      <w:szCs w:val="20"/>
    </w:rPr>
  </w:style>
  <w:style w:type="paragraph" w:customStyle="1" w:styleId="TABLE-cell">
    <w:name w:val="TABLE-cell"/>
    <w:basedOn w:val="PARAGRAPH"/>
    <w:qFormat/>
    <w:rsid w:val="00202B5F"/>
    <w:pPr>
      <w:spacing w:before="60" w:after="60"/>
      <w:jc w:val="left"/>
    </w:pPr>
    <w:rPr>
      <w:bCs/>
      <w:sz w:val="16"/>
    </w:rPr>
  </w:style>
  <w:style w:type="paragraph" w:styleId="ListContinue">
    <w:name w:val="List Continue"/>
    <w:basedOn w:val="Normal"/>
    <w:rsid w:val="00202B5F"/>
    <w:pPr>
      <w:snapToGrid w:val="0"/>
      <w:spacing w:after="100"/>
      <w:ind w:left="340"/>
    </w:pPr>
  </w:style>
  <w:style w:type="paragraph" w:styleId="ListContinue2">
    <w:name w:val="List Continue 2"/>
    <w:basedOn w:val="ListContinue"/>
    <w:rsid w:val="00202B5F"/>
    <w:pPr>
      <w:ind w:left="680"/>
    </w:pPr>
  </w:style>
  <w:style w:type="paragraph" w:styleId="ListContinue3">
    <w:name w:val="List Continue 3"/>
    <w:basedOn w:val="ListContinue2"/>
    <w:rsid w:val="00202B5F"/>
    <w:pPr>
      <w:ind w:left="1021"/>
    </w:pPr>
  </w:style>
  <w:style w:type="paragraph" w:styleId="ListContinue4">
    <w:name w:val="List Continue 4"/>
    <w:basedOn w:val="ListContinue3"/>
    <w:rsid w:val="00202B5F"/>
    <w:pPr>
      <w:ind w:left="1361"/>
    </w:pPr>
  </w:style>
  <w:style w:type="paragraph" w:styleId="ListContinue5">
    <w:name w:val="List Continue 5"/>
    <w:basedOn w:val="ListContinue4"/>
    <w:rsid w:val="00202B5F"/>
    <w:pPr>
      <w:ind w:left="1701"/>
    </w:pPr>
  </w:style>
  <w:style w:type="paragraph" w:styleId="List5">
    <w:name w:val="List 5"/>
    <w:basedOn w:val="List4"/>
    <w:rsid w:val="00202B5F"/>
    <w:pPr>
      <w:tabs>
        <w:tab w:val="clear" w:pos="1361"/>
        <w:tab w:val="left" w:pos="1701"/>
      </w:tabs>
      <w:ind w:left="1701"/>
    </w:pPr>
  </w:style>
  <w:style w:type="character" w:customStyle="1" w:styleId="VARIABLE">
    <w:name w:val="VARIABLE"/>
    <w:rsid w:val="00202B5F"/>
    <w:rPr>
      <w:rFonts w:ascii="Times New Roman" w:hAnsi="Times New Roman"/>
      <w:i/>
      <w:iCs/>
    </w:rPr>
  </w:style>
  <w:style w:type="character" w:styleId="Hyperlink">
    <w:name w:val="Hyperlink"/>
    <w:uiPriority w:val="99"/>
    <w:rsid w:val="00202B5F"/>
    <w:rPr>
      <w:color w:val="auto"/>
      <w:u w:val="none"/>
    </w:rPr>
  </w:style>
  <w:style w:type="paragraph" w:styleId="ListNumber">
    <w:name w:val="List Number"/>
    <w:basedOn w:val="List"/>
    <w:qFormat/>
    <w:rsid w:val="00202B5F"/>
    <w:pPr>
      <w:numPr>
        <w:numId w:val="16"/>
      </w:numPr>
      <w:tabs>
        <w:tab w:val="clear" w:pos="360"/>
        <w:tab w:val="left" w:pos="340"/>
      </w:tabs>
      <w:ind w:left="340" w:hanging="340"/>
    </w:pPr>
  </w:style>
  <w:style w:type="paragraph" w:styleId="ListNumber2">
    <w:name w:val="List Number 2"/>
    <w:basedOn w:val="ListNumber"/>
    <w:rsid w:val="00202B5F"/>
    <w:pPr>
      <w:numPr>
        <w:numId w:val="17"/>
      </w:numPr>
    </w:pPr>
  </w:style>
  <w:style w:type="character" w:styleId="FollowedHyperlink">
    <w:name w:val="FollowedHyperlink"/>
    <w:basedOn w:val="Hyperlink"/>
    <w:uiPriority w:val="99"/>
    <w:rsid w:val="00202B5F"/>
    <w:rPr>
      <w:color w:val="auto"/>
      <w:u w:val="none"/>
    </w:rPr>
  </w:style>
  <w:style w:type="paragraph" w:customStyle="1" w:styleId="TABLE-centered">
    <w:name w:val="TABLE-centered"/>
    <w:basedOn w:val="TABLE-cell"/>
    <w:rsid w:val="00202B5F"/>
    <w:pPr>
      <w:jc w:val="center"/>
    </w:pPr>
  </w:style>
  <w:style w:type="paragraph" w:styleId="ListNumber4">
    <w:name w:val="List Number 4"/>
    <w:basedOn w:val="ListNumber3"/>
    <w:rsid w:val="00202B5F"/>
    <w:pPr>
      <w:numPr>
        <w:numId w:val="19"/>
      </w:numPr>
    </w:pPr>
  </w:style>
  <w:style w:type="paragraph" w:styleId="ListNumber5">
    <w:name w:val="List Number 5"/>
    <w:basedOn w:val="ListNumber4"/>
    <w:rsid w:val="00202B5F"/>
    <w:pPr>
      <w:numPr>
        <w:numId w:val="20"/>
      </w:numPr>
    </w:pPr>
  </w:style>
  <w:style w:type="paragraph" w:styleId="TableofFigures">
    <w:name w:val="table of figures"/>
    <w:basedOn w:val="TOC1"/>
    <w:uiPriority w:val="99"/>
    <w:rsid w:val="00202B5F"/>
    <w:pPr>
      <w:ind w:left="0" w:firstLine="0"/>
    </w:pPr>
  </w:style>
  <w:style w:type="paragraph" w:styleId="Title">
    <w:name w:val="Title"/>
    <w:basedOn w:val="MAIN-TITLE"/>
    <w:link w:val="TitleChar"/>
    <w:qFormat/>
    <w:rsid w:val="00202B5F"/>
    <w:rPr>
      <w:kern w:val="28"/>
    </w:rPr>
  </w:style>
  <w:style w:type="character" w:customStyle="1" w:styleId="TitleChar">
    <w:name w:val="Title Char"/>
    <w:basedOn w:val="DefaultParagraphFont"/>
    <w:link w:val="Title"/>
    <w:rsid w:val="0048622D"/>
    <w:rPr>
      <w:rFonts w:eastAsia="Times New Roman" w:cs="Arial"/>
      <w:b/>
      <w:bCs/>
      <w:spacing w:val="8"/>
      <w:kern w:val="28"/>
      <w:sz w:val="24"/>
      <w:szCs w:val="24"/>
      <w:lang w:val="en-GB" w:eastAsia="zh-CN"/>
    </w:rPr>
  </w:style>
  <w:style w:type="paragraph" w:styleId="BlockText">
    <w:name w:val="Block Text"/>
    <w:basedOn w:val="Normal"/>
    <w:uiPriority w:val="59"/>
    <w:semiHidden/>
    <w:rsid w:val="00202B5F"/>
    <w:pPr>
      <w:spacing w:after="120"/>
      <w:ind w:left="1440" w:right="1440"/>
    </w:pPr>
  </w:style>
  <w:style w:type="paragraph" w:customStyle="1" w:styleId="AMD-Heading1">
    <w:name w:val="AMD-Heading1"/>
    <w:basedOn w:val="PARAGRAPH"/>
    <w:next w:val="PARAGRAPH"/>
    <w:rsid w:val="00202B5F"/>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202B5F"/>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202B5F"/>
    <w:pPr>
      <w:numPr>
        <w:ilvl w:val="2"/>
        <w:numId w:val="9"/>
      </w:numPr>
      <w:outlineLvl w:val="2"/>
    </w:pPr>
  </w:style>
  <w:style w:type="paragraph" w:customStyle="1" w:styleId="ANNEX-heading3">
    <w:name w:val="ANNEX-heading3"/>
    <w:basedOn w:val="Heading3"/>
    <w:next w:val="PARAGRAPH"/>
    <w:rsid w:val="00202B5F"/>
    <w:pPr>
      <w:numPr>
        <w:ilvl w:val="3"/>
        <w:numId w:val="9"/>
      </w:numPr>
      <w:outlineLvl w:val="3"/>
    </w:pPr>
  </w:style>
  <w:style w:type="paragraph" w:customStyle="1" w:styleId="ANNEX-heading4">
    <w:name w:val="ANNEX-heading4"/>
    <w:basedOn w:val="Heading4"/>
    <w:next w:val="PARAGRAPH"/>
    <w:rsid w:val="00202B5F"/>
    <w:pPr>
      <w:numPr>
        <w:ilvl w:val="4"/>
        <w:numId w:val="9"/>
      </w:numPr>
      <w:outlineLvl w:val="4"/>
    </w:pPr>
  </w:style>
  <w:style w:type="paragraph" w:customStyle="1" w:styleId="ANNEX-heading5">
    <w:name w:val="ANNEX-heading5"/>
    <w:basedOn w:val="Heading5"/>
    <w:next w:val="PARAGRAPH"/>
    <w:rsid w:val="00202B5F"/>
    <w:pPr>
      <w:numPr>
        <w:ilvl w:val="5"/>
        <w:numId w:val="9"/>
      </w:numPr>
      <w:outlineLvl w:val="5"/>
    </w:pPr>
  </w:style>
  <w:style w:type="character" w:customStyle="1" w:styleId="SUPerscript">
    <w:name w:val="SUPerscript"/>
    <w:rsid w:val="00202B5F"/>
    <w:rPr>
      <w:kern w:val="0"/>
      <w:position w:val="6"/>
      <w:sz w:val="16"/>
      <w:szCs w:val="16"/>
    </w:rPr>
  </w:style>
  <w:style w:type="character" w:customStyle="1" w:styleId="SUBscript">
    <w:name w:val="SUBscript"/>
    <w:rsid w:val="00202B5F"/>
    <w:rPr>
      <w:kern w:val="0"/>
      <w:position w:val="-6"/>
      <w:sz w:val="16"/>
      <w:szCs w:val="16"/>
    </w:rPr>
  </w:style>
  <w:style w:type="paragraph" w:customStyle="1" w:styleId="ListDash">
    <w:name w:val="List Dash"/>
    <w:basedOn w:val="ListBullet"/>
    <w:qFormat/>
    <w:rsid w:val="00202B5F"/>
    <w:pPr>
      <w:numPr>
        <w:numId w:val="1"/>
      </w:numPr>
    </w:pPr>
  </w:style>
  <w:style w:type="paragraph" w:customStyle="1" w:styleId="TERM-number3">
    <w:name w:val="TERM-number 3"/>
    <w:basedOn w:val="Heading3"/>
    <w:next w:val="TERM"/>
    <w:rsid w:val="00202B5F"/>
    <w:pPr>
      <w:spacing w:after="0"/>
      <w:ind w:left="0" w:firstLine="0"/>
      <w:outlineLvl w:val="9"/>
    </w:pPr>
  </w:style>
  <w:style w:type="character" w:customStyle="1" w:styleId="SMALLCAPS">
    <w:name w:val="SMALL CAPS"/>
    <w:rsid w:val="00202B5F"/>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202B5F"/>
    <w:pPr>
      <w:spacing w:after="200"/>
      <w:ind w:left="0" w:firstLine="0"/>
      <w:jc w:val="both"/>
      <w:outlineLvl w:val="9"/>
    </w:pPr>
    <w:rPr>
      <w:b w:val="0"/>
    </w:rPr>
  </w:style>
  <w:style w:type="paragraph" w:customStyle="1" w:styleId="ListDash2">
    <w:name w:val="List Dash 2"/>
    <w:basedOn w:val="ListBullet2"/>
    <w:rsid w:val="00202B5F"/>
    <w:pPr>
      <w:numPr>
        <w:numId w:val="3"/>
      </w:numPr>
    </w:pPr>
  </w:style>
  <w:style w:type="paragraph" w:customStyle="1" w:styleId="NumberedPARAlevel2">
    <w:name w:val="Numbered PARA (level 2)"/>
    <w:basedOn w:val="Heading2"/>
    <w:next w:val="PARAGRAPH"/>
    <w:rsid w:val="00202B5F"/>
    <w:pPr>
      <w:spacing w:after="200"/>
      <w:ind w:left="0" w:firstLine="0"/>
      <w:jc w:val="both"/>
      <w:outlineLvl w:val="9"/>
    </w:pPr>
    <w:rPr>
      <w:b w:val="0"/>
    </w:rPr>
  </w:style>
  <w:style w:type="paragraph" w:customStyle="1" w:styleId="ListDash3">
    <w:name w:val="List Dash 3"/>
    <w:basedOn w:val="Normal"/>
    <w:rsid w:val="00202B5F"/>
    <w:pPr>
      <w:numPr>
        <w:numId w:val="5"/>
      </w:numPr>
      <w:tabs>
        <w:tab w:val="clear" w:pos="340"/>
        <w:tab w:val="left" w:pos="1021"/>
      </w:tabs>
      <w:snapToGrid w:val="0"/>
      <w:spacing w:after="100"/>
      <w:ind w:left="1020"/>
    </w:pPr>
  </w:style>
  <w:style w:type="paragraph" w:customStyle="1" w:styleId="ListDash4">
    <w:name w:val="List Dash 4"/>
    <w:basedOn w:val="Normal"/>
    <w:rsid w:val="00202B5F"/>
    <w:pPr>
      <w:numPr>
        <w:numId w:val="4"/>
      </w:numPr>
      <w:snapToGrid w:val="0"/>
      <w:spacing w:after="100"/>
    </w:pPr>
  </w:style>
  <w:style w:type="paragraph" w:customStyle="1" w:styleId="PARAEQUATION">
    <w:name w:val="PARAEQUATION"/>
    <w:basedOn w:val="Normal"/>
    <w:next w:val="PARAGRAPH"/>
    <w:qFormat/>
    <w:rsid w:val="00202B5F"/>
    <w:pPr>
      <w:tabs>
        <w:tab w:val="center" w:pos="4536"/>
        <w:tab w:val="right" w:pos="9072"/>
      </w:tabs>
      <w:snapToGrid w:val="0"/>
      <w:spacing w:before="200" w:after="200"/>
    </w:pPr>
  </w:style>
  <w:style w:type="paragraph" w:customStyle="1" w:styleId="TERM-deprecated">
    <w:name w:val="TERM-deprecated"/>
    <w:basedOn w:val="TERM"/>
    <w:next w:val="TERM-definition"/>
    <w:qFormat/>
    <w:rsid w:val="00202B5F"/>
    <w:rPr>
      <w:b w:val="0"/>
    </w:rPr>
  </w:style>
  <w:style w:type="paragraph" w:customStyle="1" w:styleId="TERM-admitted">
    <w:name w:val="TERM-admitted"/>
    <w:basedOn w:val="TERM"/>
    <w:next w:val="TERM-definition"/>
    <w:qFormat/>
    <w:rsid w:val="00202B5F"/>
    <w:rPr>
      <w:b w:val="0"/>
    </w:rPr>
  </w:style>
  <w:style w:type="paragraph" w:customStyle="1" w:styleId="TERM-note">
    <w:name w:val="TERM-note"/>
    <w:basedOn w:val="NOTE"/>
    <w:next w:val="TERM-number"/>
    <w:qFormat/>
    <w:rsid w:val="00202B5F"/>
  </w:style>
  <w:style w:type="paragraph" w:customStyle="1" w:styleId="EXAMPLE">
    <w:name w:val="EXAMPLE"/>
    <w:basedOn w:val="NOTE"/>
    <w:next w:val="PARAGRAPH"/>
    <w:qFormat/>
    <w:rsid w:val="00202B5F"/>
  </w:style>
  <w:style w:type="paragraph" w:customStyle="1" w:styleId="TERM-example">
    <w:name w:val="TERM-example"/>
    <w:basedOn w:val="EXAMPLE"/>
    <w:next w:val="TERM-number"/>
    <w:qFormat/>
    <w:rsid w:val="00202B5F"/>
  </w:style>
  <w:style w:type="paragraph" w:customStyle="1" w:styleId="TERM-source">
    <w:name w:val="TERM-source"/>
    <w:basedOn w:val="Normal"/>
    <w:next w:val="TERM-number"/>
    <w:qFormat/>
    <w:rsid w:val="00202B5F"/>
    <w:pPr>
      <w:snapToGrid w:val="0"/>
      <w:spacing w:before="100" w:after="200"/>
    </w:pPr>
  </w:style>
  <w:style w:type="character" w:styleId="Emphasis">
    <w:name w:val="Emphasis"/>
    <w:qFormat/>
    <w:rsid w:val="00202B5F"/>
    <w:rPr>
      <w:i/>
      <w:iCs/>
    </w:rPr>
  </w:style>
  <w:style w:type="character" w:styleId="Strong">
    <w:name w:val="Strong"/>
    <w:qFormat/>
    <w:rsid w:val="00202B5F"/>
    <w:rPr>
      <w:b/>
      <w:bCs/>
    </w:rPr>
  </w:style>
  <w:style w:type="paragraph" w:customStyle="1" w:styleId="TERM-number4">
    <w:name w:val="TERM-number 4"/>
    <w:basedOn w:val="Heading4"/>
    <w:next w:val="TERM"/>
    <w:qFormat/>
    <w:rsid w:val="00202B5F"/>
    <w:pPr>
      <w:spacing w:after="0"/>
      <w:outlineLvl w:val="9"/>
    </w:pPr>
  </w:style>
  <w:style w:type="character" w:customStyle="1" w:styleId="SMALLCAPSemphasis">
    <w:name w:val="SMALL CAPS emphasis"/>
    <w:qFormat/>
    <w:rsid w:val="00202B5F"/>
    <w:rPr>
      <w:i/>
      <w:caps w:val="0"/>
      <w:smallCaps/>
      <w:strike w:val="0"/>
      <w:dstrike w:val="0"/>
      <w:shadow w:val="0"/>
      <w:emboss w:val="0"/>
      <w:imprint w:val="0"/>
      <w:vanish w:val="0"/>
      <w:vertAlign w:val="baseline"/>
    </w:rPr>
  </w:style>
  <w:style w:type="character" w:customStyle="1" w:styleId="SMALLCAPSstrong">
    <w:name w:val="SMALL CAPS strong"/>
    <w:qFormat/>
    <w:rsid w:val="00202B5F"/>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202B5F"/>
    <w:pPr>
      <w:numPr>
        <w:numId w:val="6"/>
      </w:numPr>
    </w:pPr>
  </w:style>
  <w:style w:type="paragraph" w:customStyle="1" w:styleId="ListNumberalt">
    <w:name w:val="List Number alt"/>
    <w:basedOn w:val="Normal"/>
    <w:qFormat/>
    <w:rsid w:val="00202B5F"/>
    <w:pPr>
      <w:numPr>
        <w:numId w:val="7"/>
      </w:numPr>
      <w:tabs>
        <w:tab w:val="left" w:pos="357"/>
      </w:tabs>
      <w:snapToGrid w:val="0"/>
      <w:spacing w:after="100"/>
    </w:pPr>
  </w:style>
  <w:style w:type="paragraph" w:customStyle="1" w:styleId="ListNumberalt2">
    <w:name w:val="List Number alt 2"/>
    <w:basedOn w:val="ListNumberalt"/>
    <w:qFormat/>
    <w:rsid w:val="00202B5F"/>
    <w:pPr>
      <w:numPr>
        <w:ilvl w:val="1"/>
      </w:numPr>
      <w:tabs>
        <w:tab w:val="clear" w:pos="357"/>
        <w:tab w:val="left" w:pos="680"/>
      </w:tabs>
      <w:ind w:left="675" w:hanging="318"/>
    </w:pPr>
  </w:style>
  <w:style w:type="paragraph" w:customStyle="1" w:styleId="ListNumberalt3">
    <w:name w:val="List Number alt 3"/>
    <w:basedOn w:val="ListNumberalt2"/>
    <w:qFormat/>
    <w:rsid w:val="00202B5F"/>
    <w:pPr>
      <w:numPr>
        <w:ilvl w:val="2"/>
      </w:numPr>
    </w:pPr>
  </w:style>
  <w:style w:type="character" w:customStyle="1" w:styleId="SUBscript-small">
    <w:name w:val="SUBscript-small"/>
    <w:qFormat/>
    <w:rsid w:val="00202B5F"/>
    <w:rPr>
      <w:kern w:val="0"/>
      <w:position w:val="-6"/>
      <w:sz w:val="12"/>
      <w:szCs w:val="16"/>
    </w:rPr>
  </w:style>
  <w:style w:type="character" w:customStyle="1" w:styleId="SUPerscript-small">
    <w:name w:val="SUPerscript-small"/>
    <w:qFormat/>
    <w:rsid w:val="00202B5F"/>
    <w:rPr>
      <w:kern w:val="0"/>
      <w:position w:val="6"/>
      <w:sz w:val="12"/>
      <w:szCs w:val="16"/>
    </w:rPr>
  </w:style>
  <w:style w:type="character" w:styleId="IntenseEmphasis">
    <w:name w:val="Intense Emphasis"/>
    <w:qFormat/>
    <w:rsid w:val="00202B5F"/>
    <w:rPr>
      <w:b/>
      <w:bCs/>
      <w:i/>
      <w:iCs/>
      <w:color w:val="auto"/>
    </w:rPr>
  </w:style>
  <w:style w:type="paragraph" w:customStyle="1" w:styleId="CODE">
    <w:name w:val="CODE"/>
    <w:basedOn w:val="Normal"/>
    <w:rsid w:val="00202B5F"/>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202B5F"/>
    <w:pPr>
      <w:keepNext/>
      <w:snapToGrid w:val="0"/>
      <w:spacing w:before="100" w:after="200"/>
      <w:jc w:val="center"/>
    </w:pPr>
  </w:style>
  <w:style w:type="paragraph" w:customStyle="1" w:styleId="IECINSTRUCTIONS">
    <w:name w:val="IEC_INSTRUCTIONS"/>
    <w:basedOn w:val="Normal"/>
    <w:uiPriority w:val="99"/>
    <w:qFormat/>
    <w:rsid w:val="00202B5F"/>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202B5F"/>
    <w:pPr>
      <w:numPr>
        <w:numId w:val="8"/>
      </w:numPr>
    </w:pPr>
  </w:style>
  <w:style w:type="numbering" w:customStyle="1" w:styleId="Headings">
    <w:name w:val="Headings"/>
    <w:rsid w:val="00202B5F"/>
    <w:pPr>
      <w:numPr>
        <w:numId w:val="10"/>
      </w:numPr>
    </w:pPr>
  </w:style>
  <w:style w:type="character" w:customStyle="1" w:styleId="PARAGRAPHChar">
    <w:name w:val="PARAGRAPH Char"/>
    <w:link w:val="PARAGRAPH"/>
    <w:rsid w:val="00202B5F"/>
    <w:rPr>
      <w:rFonts w:eastAsia="Times New Roman" w:cs="Arial"/>
      <w:spacing w:val="8"/>
      <w:sz w:val="20"/>
      <w:szCs w:val="20"/>
      <w:lang w:val="en-GB" w:eastAsia="zh-CN"/>
    </w:rPr>
  </w:style>
  <w:style w:type="paragraph" w:styleId="Bibliography">
    <w:name w:val="Bibliography"/>
    <w:basedOn w:val="Normal"/>
    <w:next w:val="Normal"/>
    <w:uiPriority w:val="37"/>
    <w:semiHidden/>
    <w:unhideWhenUsed/>
    <w:rsid w:val="00202B5F"/>
  </w:style>
  <w:style w:type="paragraph" w:styleId="Caption">
    <w:name w:val="caption"/>
    <w:basedOn w:val="Normal"/>
    <w:next w:val="Normal"/>
    <w:uiPriority w:val="35"/>
    <w:qFormat/>
    <w:rsid w:val="00202B5F"/>
    <w:rPr>
      <w:b/>
      <w:bCs/>
    </w:rPr>
  </w:style>
  <w:style w:type="paragraph" w:styleId="EnvelopeAddress">
    <w:name w:val="envelope address"/>
    <w:basedOn w:val="Normal"/>
    <w:uiPriority w:val="99"/>
    <w:semiHidden/>
    <w:unhideWhenUsed/>
    <w:rsid w:val="00202B5F"/>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202B5F"/>
    <w:rPr>
      <w:rFonts w:ascii="Cambria" w:eastAsia="MS Gothic" w:hAnsi="Cambria" w:cs="Times New Roman"/>
    </w:rPr>
  </w:style>
  <w:style w:type="paragraph" w:styleId="Index1">
    <w:name w:val="index 1"/>
    <w:basedOn w:val="Normal"/>
    <w:next w:val="Normal"/>
    <w:autoRedefine/>
    <w:uiPriority w:val="99"/>
    <w:semiHidden/>
    <w:unhideWhenUsed/>
    <w:rsid w:val="00202B5F"/>
    <w:pPr>
      <w:ind w:left="200" w:hanging="200"/>
    </w:pPr>
  </w:style>
  <w:style w:type="paragraph" w:styleId="Index2">
    <w:name w:val="index 2"/>
    <w:basedOn w:val="Normal"/>
    <w:next w:val="Normal"/>
    <w:autoRedefine/>
    <w:uiPriority w:val="99"/>
    <w:semiHidden/>
    <w:unhideWhenUsed/>
    <w:rsid w:val="00202B5F"/>
    <w:pPr>
      <w:ind w:left="400" w:hanging="200"/>
    </w:pPr>
  </w:style>
  <w:style w:type="paragraph" w:styleId="Index3">
    <w:name w:val="index 3"/>
    <w:basedOn w:val="Normal"/>
    <w:next w:val="Normal"/>
    <w:autoRedefine/>
    <w:uiPriority w:val="99"/>
    <w:semiHidden/>
    <w:unhideWhenUsed/>
    <w:rsid w:val="00202B5F"/>
    <w:pPr>
      <w:ind w:left="600" w:hanging="200"/>
    </w:pPr>
  </w:style>
  <w:style w:type="paragraph" w:styleId="Index4">
    <w:name w:val="index 4"/>
    <w:basedOn w:val="Normal"/>
    <w:next w:val="Normal"/>
    <w:autoRedefine/>
    <w:uiPriority w:val="99"/>
    <w:semiHidden/>
    <w:unhideWhenUsed/>
    <w:rsid w:val="00202B5F"/>
    <w:pPr>
      <w:ind w:left="800" w:hanging="200"/>
    </w:pPr>
  </w:style>
  <w:style w:type="paragraph" w:styleId="Index5">
    <w:name w:val="index 5"/>
    <w:basedOn w:val="Normal"/>
    <w:next w:val="Normal"/>
    <w:autoRedefine/>
    <w:uiPriority w:val="99"/>
    <w:semiHidden/>
    <w:unhideWhenUsed/>
    <w:rsid w:val="00202B5F"/>
    <w:pPr>
      <w:ind w:left="1000" w:hanging="200"/>
    </w:pPr>
  </w:style>
  <w:style w:type="paragraph" w:styleId="Index6">
    <w:name w:val="index 6"/>
    <w:basedOn w:val="Normal"/>
    <w:next w:val="Normal"/>
    <w:autoRedefine/>
    <w:uiPriority w:val="99"/>
    <w:semiHidden/>
    <w:unhideWhenUsed/>
    <w:rsid w:val="00202B5F"/>
    <w:pPr>
      <w:ind w:left="1200" w:hanging="200"/>
    </w:pPr>
  </w:style>
  <w:style w:type="paragraph" w:styleId="Index7">
    <w:name w:val="index 7"/>
    <w:basedOn w:val="Normal"/>
    <w:next w:val="Normal"/>
    <w:autoRedefine/>
    <w:uiPriority w:val="99"/>
    <w:semiHidden/>
    <w:unhideWhenUsed/>
    <w:rsid w:val="00202B5F"/>
    <w:pPr>
      <w:ind w:left="1400" w:hanging="200"/>
    </w:pPr>
  </w:style>
  <w:style w:type="paragraph" w:styleId="Index8">
    <w:name w:val="index 8"/>
    <w:basedOn w:val="Normal"/>
    <w:next w:val="Normal"/>
    <w:autoRedefine/>
    <w:uiPriority w:val="99"/>
    <w:semiHidden/>
    <w:unhideWhenUsed/>
    <w:rsid w:val="00202B5F"/>
    <w:pPr>
      <w:ind w:left="1600" w:hanging="200"/>
    </w:pPr>
  </w:style>
  <w:style w:type="paragraph" w:styleId="Index9">
    <w:name w:val="index 9"/>
    <w:basedOn w:val="Normal"/>
    <w:next w:val="Normal"/>
    <w:autoRedefine/>
    <w:uiPriority w:val="99"/>
    <w:semiHidden/>
    <w:unhideWhenUsed/>
    <w:rsid w:val="00202B5F"/>
    <w:pPr>
      <w:ind w:left="1800" w:hanging="200"/>
    </w:pPr>
  </w:style>
  <w:style w:type="paragraph" w:styleId="IndexHeading">
    <w:name w:val="index heading"/>
    <w:basedOn w:val="Normal"/>
    <w:next w:val="Index1"/>
    <w:uiPriority w:val="99"/>
    <w:semiHidden/>
    <w:unhideWhenUsed/>
    <w:rsid w:val="00202B5F"/>
    <w:rPr>
      <w:rFonts w:ascii="Cambria" w:eastAsia="MS Gothic" w:hAnsi="Cambria" w:cs="Times New Roman"/>
      <w:b/>
      <w:bCs/>
    </w:rPr>
  </w:style>
  <w:style w:type="paragraph" w:styleId="ListParagraph">
    <w:name w:val="List Paragraph"/>
    <w:basedOn w:val="Normal"/>
    <w:uiPriority w:val="34"/>
    <w:qFormat/>
    <w:rsid w:val="00202B5F"/>
    <w:pPr>
      <w:ind w:left="567"/>
    </w:pPr>
  </w:style>
  <w:style w:type="paragraph" w:styleId="NoSpacing">
    <w:name w:val="No Spacing"/>
    <w:uiPriority w:val="1"/>
    <w:qFormat/>
    <w:rsid w:val="00202B5F"/>
    <w:pPr>
      <w:spacing w:after="0" w:line="240" w:lineRule="auto"/>
      <w:jc w:val="both"/>
    </w:pPr>
    <w:rPr>
      <w:rFonts w:eastAsia="Times New Roman" w:cs="Arial"/>
      <w:spacing w:val="8"/>
      <w:sz w:val="20"/>
      <w:szCs w:val="20"/>
      <w:lang w:val="en-GB" w:eastAsia="zh-CN"/>
    </w:rPr>
  </w:style>
  <w:style w:type="paragraph" w:styleId="NormalWeb">
    <w:name w:val="Normal (Web)"/>
    <w:basedOn w:val="Normal"/>
    <w:uiPriority w:val="99"/>
    <w:semiHidden/>
    <w:unhideWhenUsed/>
    <w:rsid w:val="00202B5F"/>
    <w:rPr>
      <w:rFonts w:ascii="Times New Roman" w:hAnsi="Times New Roman" w:cs="Times New Roman"/>
      <w:sz w:val="24"/>
      <w:szCs w:val="24"/>
    </w:rPr>
  </w:style>
  <w:style w:type="paragraph" w:styleId="NormalIndent">
    <w:name w:val="Normal Indent"/>
    <w:basedOn w:val="Normal"/>
    <w:uiPriority w:val="99"/>
    <w:semiHidden/>
    <w:unhideWhenUsed/>
    <w:rsid w:val="00202B5F"/>
    <w:pPr>
      <w:ind w:left="567"/>
    </w:pPr>
  </w:style>
  <w:style w:type="paragraph" w:styleId="TableofAuthorities">
    <w:name w:val="table of authorities"/>
    <w:basedOn w:val="Normal"/>
    <w:next w:val="Normal"/>
    <w:uiPriority w:val="99"/>
    <w:semiHidden/>
    <w:unhideWhenUsed/>
    <w:rsid w:val="00202B5F"/>
    <w:pPr>
      <w:ind w:left="200" w:hanging="200"/>
    </w:pPr>
  </w:style>
  <w:style w:type="paragraph" w:styleId="TOAHeading">
    <w:name w:val="toa heading"/>
    <w:basedOn w:val="Normal"/>
    <w:next w:val="Normal"/>
    <w:uiPriority w:val="99"/>
    <w:semiHidden/>
    <w:unhideWhenUsed/>
    <w:rsid w:val="00202B5F"/>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202B5F"/>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customStyle="1" w:styleId="covertext">
    <w:name w:val="cover text"/>
    <w:basedOn w:val="Normal"/>
    <w:rsid w:val="0048622D"/>
    <w:pPr>
      <w:spacing w:before="120" w:after="120"/>
      <w:jc w:val="left"/>
    </w:pPr>
    <w:rPr>
      <w:rFonts w:ascii="Times New Roman" w:hAnsi="Times New Roman" w:cs="Times New Roman"/>
      <w:spacing w:val="0"/>
      <w:sz w:val="24"/>
      <w:lang w:val="en-US" w:eastAsia="en-US"/>
    </w:rPr>
  </w:style>
  <w:style w:type="paragraph" w:customStyle="1" w:styleId="MMTopic1">
    <w:name w:val="MM Topic 1"/>
    <w:basedOn w:val="Heading1"/>
    <w:link w:val="MMTopic1Char"/>
    <w:rsid w:val="00114FAB"/>
    <w:pPr>
      <w:keepLines/>
      <w:numPr>
        <w:numId w:val="11"/>
      </w:numPr>
      <w:suppressAutoHyphens w:val="0"/>
      <w:snapToGrid/>
      <w:spacing w:before="480" w:after="0" w:line="276" w:lineRule="auto"/>
    </w:pPr>
    <w:rPr>
      <w:rFonts w:asciiTheme="majorHAnsi" w:eastAsiaTheme="majorEastAsia" w:hAnsiTheme="majorHAnsi" w:cstheme="majorBidi"/>
      <w:color w:val="365F91" w:themeColor="accent1" w:themeShade="BF"/>
      <w:sz w:val="28"/>
      <w:szCs w:val="28"/>
    </w:rPr>
  </w:style>
  <w:style w:type="character" w:customStyle="1" w:styleId="MMTopic1Char">
    <w:name w:val="MM Topic 1 Char"/>
    <w:basedOn w:val="Heading1Char"/>
    <w:link w:val="MMTopic1"/>
    <w:rsid w:val="00114FAB"/>
    <w:rPr>
      <w:rFonts w:asciiTheme="majorHAnsi" w:eastAsiaTheme="majorEastAsia" w:hAnsiTheme="majorHAnsi" w:cstheme="majorBidi"/>
      <w:b/>
      <w:bCs/>
      <w:color w:val="365F91" w:themeColor="accent1" w:themeShade="BF"/>
      <w:spacing w:val="8"/>
      <w:sz w:val="28"/>
      <w:szCs w:val="28"/>
      <w:lang w:val="en-GB" w:eastAsia="zh-CN"/>
    </w:rPr>
  </w:style>
  <w:style w:type="paragraph" w:customStyle="1" w:styleId="MMTopic2">
    <w:name w:val="MM Topic 2"/>
    <w:basedOn w:val="Heading2"/>
    <w:link w:val="MMTopic2Char"/>
    <w:rsid w:val="00114FAB"/>
    <w:pPr>
      <w:keepLines/>
      <w:numPr>
        <w:numId w:val="11"/>
      </w:numPr>
      <w:suppressAutoHyphens w:val="0"/>
      <w:snapToGrid/>
      <w:spacing w:before="200" w:after="0" w:line="276" w:lineRule="auto"/>
    </w:pPr>
    <w:rPr>
      <w:rFonts w:asciiTheme="majorHAnsi" w:eastAsiaTheme="majorEastAsia" w:hAnsiTheme="majorHAnsi" w:cstheme="majorBidi"/>
      <w:color w:val="4F81BD" w:themeColor="accent1"/>
      <w:sz w:val="26"/>
      <w:szCs w:val="26"/>
    </w:rPr>
  </w:style>
  <w:style w:type="character" w:customStyle="1" w:styleId="MMTopic2Char">
    <w:name w:val="MM Topic 2 Char"/>
    <w:basedOn w:val="Heading2Char"/>
    <w:link w:val="MMTopic2"/>
    <w:rsid w:val="00114FAB"/>
    <w:rPr>
      <w:rFonts w:asciiTheme="majorHAnsi" w:eastAsiaTheme="majorEastAsia" w:hAnsiTheme="majorHAnsi" w:cstheme="majorBidi"/>
      <w:b/>
      <w:bCs/>
      <w:color w:val="4F81BD" w:themeColor="accent1"/>
      <w:spacing w:val="8"/>
      <w:sz w:val="26"/>
      <w:szCs w:val="26"/>
      <w:lang w:val="en-GB" w:eastAsia="zh-CN"/>
    </w:rPr>
  </w:style>
  <w:style w:type="paragraph" w:customStyle="1" w:styleId="MMTopic3">
    <w:name w:val="MM Topic 3"/>
    <w:basedOn w:val="Heading3"/>
    <w:link w:val="MMTopic3Char"/>
    <w:rsid w:val="00114FAB"/>
    <w:pPr>
      <w:keepLines/>
      <w:numPr>
        <w:numId w:val="11"/>
      </w:numPr>
      <w:suppressAutoHyphens w:val="0"/>
      <w:snapToGrid/>
      <w:spacing w:before="200" w:after="0" w:line="276" w:lineRule="auto"/>
    </w:pPr>
    <w:rPr>
      <w:rFonts w:asciiTheme="majorHAnsi" w:eastAsiaTheme="majorEastAsia" w:hAnsiTheme="majorHAnsi" w:cstheme="majorBidi"/>
      <w:color w:val="4F81BD" w:themeColor="accent1"/>
    </w:rPr>
  </w:style>
  <w:style w:type="character" w:customStyle="1" w:styleId="MMTopic3Char">
    <w:name w:val="MM Topic 3 Char"/>
    <w:basedOn w:val="Heading3Char"/>
    <w:link w:val="MMTopic3"/>
    <w:rsid w:val="00114FAB"/>
    <w:rPr>
      <w:rFonts w:asciiTheme="majorHAnsi" w:eastAsiaTheme="majorEastAsia" w:hAnsiTheme="majorHAnsi" w:cstheme="majorBidi"/>
      <w:b/>
      <w:bCs/>
      <w:color w:val="4F81BD" w:themeColor="accent1"/>
      <w:spacing w:val="8"/>
      <w:sz w:val="20"/>
      <w:szCs w:val="20"/>
      <w:lang w:val="en-GB" w:eastAsia="zh-CN"/>
    </w:rPr>
  </w:style>
  <w:style w:type="paragraph" w:customStyle="1" w:styleId="MMTopic4">
    <w:name w:val="MM Topic 4"/>
    <w:basedOn w:val="Heading4"/>
    <w:link w:val="MMTopic4Char"/>
    <w:rsid w:val="00114FAB"/>
    <w:pPr>
      <w:keepLines/>
      <w:numPr>
        <w:ilvl w:val="0"/>
        <w:numId w:val="0"/>
      </w:numPr>
      <w:suppressAutoHyphens w:val="0"/>
      <w:snapToGrid/>
      <w:spacing w:before="200" w:after="0" w:line="276" w:lineRule="auto"/>
    </w:pPr>
    <w:rPr>
      <w:rFonts w:asciiTheme="majorHAnsi" w:eastAsiaTheme="majorEastAsia" w:hAnsiTheme="majorHAnsi" w:cstheme="majorBidi"/>
      <w:i/>
      <w:iCs/>
      <w:color w:val="4F81BD" w:themeColor="accent1"/>
    </w:rPr>
  </w:style>
  <w:style w:type="character" w:customStyle="1" w:styleId="MMTopic4Char">
    <w:name w:val="MM Topic 4 Char"/>
    <w:basedOn w:val="Heading4Char"/>
    <w:link w:val="MMTopic4"/>
    <w:rsid w:val="00114FAB"/>
    <w:rPr>
      <w:rFonts w:asciiTheme="majorHAnsi" w:eastAsiaTheme="majorEastAsia" w:hAnsiTheme="majorHAnsi" w:cstheme="majorBidi"/>
      <w:b/>
      <w:bCs/>
      <w:i/>
      <w:iCs/>
      <w:color w:val="4F81BD" w:themeColor="accent1"/>
      <w:spacing w:val="8"/>
      <w:sz w:val="20"/>
      <w:szCs w:val="20"/>
      <w:lang w:val="en-GB" w:eastAsia="zh-CN"/>
    </w:rPr>
  </w:style>
  <w:style w:type="paragraph" w:customStyle="1" w:styleId="MMTopic5">
    <w:name w:val="MM Topic 5"/>
    <w:basedOn w:val="Heading5"/>
    <w:link w:val="MMTopic5Char"/>
    <w:rsid w:val="00114FAB"/>
    <w:pPr>
      <w:keepLines/>
      <w:numPr>
        <w:ilvl w:val="0"/>
        <w:numId w:val="0"/>
      </w:numPr>
      <w:suppressAutoHyphens w:val="0"/>
      <w:snapToGrid/>
      <w:spacing w:before="200" w:after="0" w:line="276" w:lineRule="auto"/>
    </w:pPr>
    <w:rPr>
      <w:rFonts w:asciiTheme="majorHAnsi" w:eastAsiaTheme="majorEastAsia" w:hAnsiTheme="majorHAnsi" w:cstheme="majorBidi"/>
      <w:b w:val="0"/>
      <w:bCs w:val="0"/>
      <w:color w:val="243F60" w:themeColor="accent1" w:themeShade="7F"/>
    </w:rPr>
  </w:style>
  <w:style w:type="character" w:customStyle="1" w:styleId="MMTopic5Char">
    <w:name w:val="MM Topic 5 Char"/>
    <w:basedOn w:val="Heading5Char"/>
    <w:link w:val="MMTopic5"/>
    <w:rsid w:val="00114FAB"/>
    <w:rPr>
      <w:rFonts w:asciiTheme="majorHAnsi" w:eastAsiaTheme="majorEastAsia" w:hAnsiTheme="majorHAnsi" w:cstheme="majorBidi"/>
      <w:b w:val="0"/>
      <w:bCs w:val="0"/>
      <w:color w:val="243F60" w:themeColor="accent1" w:themeShade="7F"/>
      <w:spacing w:val="8"/>
      <w:sz w:val="20"/>
      <w:szCs w:val="20"/>
      <w:lang w:val="en-GB" w:eastAsia="zh-CN"/>
    </w:rPr>
  </w:style>
  <w:style w:type="paragraph" w:customStyle="1" w:styleId="IEEEStdsParagraph">
    <w:name w:val="IEEEStds Paragraph"/>
    <w:link w:val="IEEEStdsParagraphChar"/>
    <w:rsid w:val="00B00BF0"/>
    <w:pPr>
      <w:spacing w:after="240" w:line="240" w:lineRule="auto"/>
      <w:jc w:val="both"/>
    </w:pPr>
    <w:rPr>
      <w:rFonts w:ascii="Times New Roman" w:eastAsia="Times New Roman" w:hAnsi="Times New Roman" w:cs="Times New Roman"/>
      <w:sz w:val="20"/>
      <w:szCs w:val="20"/>
      <w:lang w:eastAsia="ja-JP"/>
    </w:rPr>
  </w:style>
  <w:style w:type="character" w:customStyle="1" w:styleId="IEEEStdsParagraphChar">
    <w:name w:val="IEEEStds Paragraph Char"/>
    <w:link w:val="IEEEStdsParagraph"/>
    <w:rsid w:val="00B00BF0"/>
    <w:rPr>
      <w:rFonts w:ascii="Times New Roman" w:eastAsia="Times New Roman" w:hAnsi="Times New Roman" w:cs="Times New Roman"/>
      <w:sz w:val="20"/>
      <w:szCs w:val="20"/>
      <w:lang w:eastAsia="ja-JP"/>
    </w:rPr>
  </w:style>
  <w:style w:type="paragraph" w:customStyle="1" w:styleId="IEEEStdsKeywords">
    <w:name w:val="IEEEStds Keywords"/>
    <w:basedOn w:val="Normal"/>
    <w:next w:val="IEEEStdsParagraph"/>
    <w:rsid w:val="00B00BF0"/>
    <w:rPr>
      <w:rFonts w:cs="Times New Roman"/>
      <w:spacing w:val="0"/>
      <w:lang w:val="en-US" w:eastAsia="ja-JP"/>
    </w:rPr>
  </w:style>
  <w:style w:type="paragraph" w:customStyle="1" w:styleId="IEEEStdsLevel1Header">
    <w:name w:val="IEEEStds Level 1 Header"/>
    <w:basedOn w:val="IEEEStdsParagraph"/>
    <w:next w:val="IEEEStdsParagraph"/>
    <w:rsid w:val="00B00BF0"/>
    <w:pPr>
      <w:keepNext/>
      <w:keepLines/>
      <w:numPr>
        <w:numId w:val="15"/>
      </w:numPr>
      <w:suppressAutoHyphens/>
      <w:spacing w:before="360"/>
      <w:ind w:left="0"/>
      <w:jc w:val="left"/>
      <w:outlineLvl w:val="0"/>
    </w:pPr>
    <w:rPr>
      <w:rFonts w:ascii="Arial" w:hAnsi="Arial"/>
      <w:b/>
      <w:sz w:val="24"/>
    </w:rPr>
  </w:style>
  <w:style w:type="paragraph" w:customStyle="1" w:styleId="IEEEStdsLevel4Header">
    <w:name w:val="IEEEStds Level 4 Header"/>
    <w:basedOn w:val="IEEEStdsLevel3Header"/>
    <w:next w:val="IEEEStdsParagraph"/>
    <w:rsid w:val="00B00BF0"/>
    <w:pPr>
      <w:numPr>
        <w:ilvl w:val="4"/>
      </w:numPr>
      <w:ind w:left="0" w:hanging="360"/>
      <w:outlineLvl w:val="3"/>
    </w:pPr>
  </w:style>
  <w:style w:type="paragraph" w:customStyle="1" w:styleId="IEEEStdsLevel3Header">
    <w:name w:val="IEEEStds Level 3 Header"/>
    <w:basedOn w:val="IEEEStdsLevel2Header"/>
    <w:next w:val="IEEEStdsParagraph"/>
    <w:rsid w:val="00B00BF0"/>
    <w:pPr>
      <w:numPr>
        <w:ilvl w:val="5"/>
      </w:numPr>
      <w:spacing w:before="240"/>
      <w:ind w:left="0" w:hanging="360"/>
      <w:outlineLvl w:val="2"/>
    </w:pPr>
    <w:rPr>
      <w:sz w:val="20"/>
    </w:rPr>
  </w:style>
  <w:style w:type="paragraph" w:customStyle="1" w:styleId="IEEEStdsLevel2Header">
    <w:name w:val="IEEEStds Level 2 Header"/>
    <w:basedOn w:val="IEEEStdsLevel1Header"/>
    <w:next w:val="IEEEStdsParagraph"/>
    <w:link w:val="IEEEStdsLevel2HeaderChar"/>
    <w:rsid w:val="00B00BF0"/>
    <w:pPr>
      <w:numPr>
        <w:ilvl w:val="1"/>
      </w:numPr>
      <w:ind w:left="0"/>
      <w:outlineLvl w:val="1"/>
    </w:pPr>
    <w:rPr>
      <w:sz w:val="22"/>
    </w:rPr>
  </w:style>
  <w:style w:type="character" w:customStyle="1" w:styleId="IEEEStdsLevel2HeaderChar">
    <w:name w:val="IEEEStds Level 2 Header Char"/>
    <w:link w:val="IEEEStdsLevel2Header"/>
    <w:rsid w:val="00B00BF0"/>
    <w:rPr>
      <w:rFonts w:eastAsia="Times New Roman" w:cs="Times New Roman"/>
      <w:b/>
      <w:szCs w:val="20"/>
      <w:lang w:eastAsia="ja-JP"/>
    </w:rPr>
  </w:style>
  <w:style w:type="paragraph" w:customStyle="1" w:styleId="IEEEStdsSingleNote">
    <w:name w:val="IEEEStds Single Note"/>
    <w:basedOn w:val="IEEEStdsParagraph"/>
    <w:next w:val="IEEEStdsParagraph"/>
    <w:rsid w:val="00B00BF0"/>
    <w:pPr>
      <w:keepLines/>
      <w:spacing w:before="120" w:after="120"/>
    </w:pPr>
    <w:rPr>
      <w:sz w:val="18"/>
    </w:rPr>
  </w:style>
  <w:style w:type="paragraph" w:customStyle="1" w:styleId="IEEEStdsNumberedListLevel1">
    <w:name w:val="IEEEStds Numbered List Level 1"/>
    <w:rsid w:val="00B00BF0"/>
    <w:pPr>
      <w:numPr>
        <w:numId w:val="12"/>
      </w:numPr>
      <w:spacing w:after="240" w:line="360" w:lineRule="exact"/>
      <w:ind w:left="648" w:hanging="446"/>
      <w:contextualSpacing/>
      <w:jc w:val="both"/>
      <w:outlineLvl w:val="0"/>
    </w:pPr>
    <w:rPr>
      <w:rFonts w:ascii="Times New Roman" w:eastAsia="Times New Roman" w:hAnsi="Times New Roman" w:cs="Times New Roman"/>
      <w:sz w:val="20"/>
      <w:szCs w:val="20"/>
      <w:lang w:eastAsia="ja-JP"/>
    </w:rPr>
  </w:style>
  <w:style w:type="paragraph" w:customStyle="1" w:styleId="IEEEStdsNumberedListLevel2">
    <w:name w:val="IEEEStds Numbered List Level 2"/>
    <w:basedOn w:val="IEEEStdsNumberedListLevel1"/>
    <w:rsid w:val="00B00BF0"/>
    <w:pPr>
      <w:numPr>
        <w:ilvl w:val="1"/>
      </w:numPr>
      <w:outlineLvl w:val="1"/>
    </w:pPr>
  </w:style>
  <w:style w:type="paragraph" w:customStyle="1" w:styleId="IEEEStdsNumberedListLevel3">
    <w:name w:val="IEEEStds Numbered List Level 3"/>
    <w:basedOn w:val="IEEEStdsNumberedListLevel2"/>
    <w:rsid w:val="00B00BF0"/>
    <w:pPr>
      <w:numPr>
        <w:ilvl w:val="2"/>
      </w:numPr>
      <w:tabs>
        <w:tab w:val="left" w:pos="1512"/>
      </w:tabs>
      <w:outlineLvl w:val="2"/>
    </w:pPr>
  </w:style>
  <w:style w:type="paragraph" w:customStyle="1" w:styleId="IEEEStdsRegularFigureCaption">
    <w:name w:val="IEEEStds Regular Figure Caption"/>
    <w:basedOn w:val="IEEEStdsParagraph"/>
    <w:next w:val="IEEEStdsParagraph"/>
    <w:rsid w:val="00B00BF0"/>
    <w:pPr>
      <w:keepLines/>
      <w:numPr>
        <w:numId w:val="14"/>
      </w:numPr>
      <w:tabs>
        <w:tab w:val="clear" w:pos="1008"/>
        <w:tab w:val="num" w:pos="360"/>
        <w:tab w:val="left" w:pos="403"/>
        <w:tab w:val="left" w:pos="475"/>
        <w:tab w:val="left" w:pos="547"/>
      </w:tabs>
      <w:suppressAutoHyphens/>
      <w:spacing w:before="120" w:after="120"/>
      <w:ind w:left="360" w:hanging="360"/>
      <w:jc w:val="center"/>
    </w:pPr>
    <w:rPr>
      <w:rFonts w:ascii="Arial" w:hAnsi="Arial"/>
      <w:b/>
    </w:rPr>
  </w:style>
  <w:style w:type="paragraph" w:customStyle="1" w:styleId="IEEEStdsLevel7Header">
    <w:name w:val="IEEEStds Level 7 Header"/>
    <w:basedOn w:val="Normal"/>
    <w:next w:val="IEEEStdsParagraph"/>
    <w:rsid w:val="00B00BF0"/>
    <w:pPr>
      <w:keepNext/>
      <w:keepLines/>
      <w:numPr>
        <w:ilvl w:val="6"/>
        <w:numId w:val="15"/>
      </w:numPr>
      <w:suppressAutoHyphens/>
      <w:spacing w:before="240" w:after="240"/>
      <w:ind w:left="0"/>
      <w:jc w:val="left"/>
      <w:outlineLvl w:val="6"/>
    </w:pPr>
    <w:rPr>
      <w:rFonts w:cs="Times New Roman"/>
      <w:b/>
      <w:spacing w:val="0"/>
      <w:lang w:val="en-US" w:eastAsia="ja-JP"/>
    </w:rPr>
  </w:style>
  <w:style w:type="paragraph" w:customStyle="1" w:styleId="IEEEStdsLevel8Header">
    <w:name w:val="IEEEStds Level 8 Header"/>
    <w:basedOn w:val="IEEEStdsLevel7Header"/>
    <w:next w:val="IEEEStdsParagraph"/>
    <w:rsid w:val="00B00BF0"/>
    <w:pPr>
      <w:numPr>
        <w:ilvl w:val="7"/>
      </w:numPr>
      <w:ind w:left="0"/>
      <w:outlineLvl w:val="7"/>
    </w:pPr>
  </w:style>
  <w:style w:type="paragraph" w:customStyle="1" w:styleId="IEEEStdsLevel9Header">
    <w:name w:val="IEEEStds Level 9 Header"/>
    <w:basedOn w:val="IEEEStdsLevel8Header"/>
    <w:next w:val="IEEEStdsParagraph"/>
    <w:rsid w:val="00B00BF0"/>
    <w:pPr>
      <w:numPr>
        <w:ilvl w:val="8"/>
      </w:numPr>
      <w:ind w:left="0"/>
      <w:outlineLvl w:val="8"/>
    </w:pPr>
  </w:style>
  <w:style w:type="paragraph" w:customStyle="1" w:styleId="IEEEStdsNumberedListLevel4">
    <w:name w:val="IEEEStds Numbered List Level 4"/>
    <w:basedOn w:val="IEEEStdsNumberedListLevel3"/>
    <w:rsid w:val="00B00BF0"/>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B00BF0"/>
    <w:pPr>
      <w:numPr>
        <w:ilvl w:val="4"/>
      </w:numPr>
      <w:tabs>
        <w:tab w:val="clear" w:pos="1958"/>
        <w:tab w:val="left" w:pos="2405"/>
      </w:tabs>
      <w:outlineLvl w:val="4"/>
    </w:pPr>
  </w:style>
  <w:style w:type="paragraph" w:customStyle="1" w:styleId="IEEEStdsImage">
    <w:name w:val="IEEEStds Image"/>
    <w:basedOn w:val="IEEEStdsParagraph"/>
    <w:next w:val="IEEEStdsParagraph"/>
    <w:rsid w:val="00B00BF0"/>
    <w:pPr>
      <w:keepNext/>
      <w:keepLines/>
      <w:spacing w:before="240" w:after="0"/>
      <w:jc w:val="center"/>
    </w:pPr>
  </w:style>
  <w:style w:type="paragraph" w:customStyle="1" w:styleId="IEEEStdsUnorderedList">
    <w:name w:val="IEEEStds Unordered List"/>
    <w:rsid w:val="00B00BF0"/>
    <w:pPr>
      <w:numPr>
        <w:numId w:val="13"/>
      </w:numPr>
      <w:tabs>
        <w:tab w:val="left" w:pos="1080"/>
        <w:tab w:val="left" w:pos="1512"/>
        <w:tab w:val="left" w:pos="1958"/>
        <w:tab w:val="left" w:pos="2405"/>
      </w:tabs>
      <w:spacing w:after="240" w:line="360" w:lineRule="exact"/>
      <w:ind w:left="648" w:hanging="446"/>
      <w:contextualSpacing/>
      <w:jc w:val="both"/>
    </w:pPr>
    <w:rPr>
      <w:rFonts w:ascii="Times New Roman" w:eastAsia="Times New Roman" w:hAnsi="Times New Roman" w:cs="Times New Roman"/>
      <w:noProof/>
      <w:sz w:val="20"/>
      <w:szCs w:val="20"/>
      <w:lang w:eastAsia="ja-JP"/>
    </w:rPr>
  </w:style>
  <w:style w:type="paragraph" w:styleId="BalloonText">
    <w:name w:val="Balloon Text"/>
    <w:basedOn w:val="Normal"/>
    <w:link w:val="BalloonTextChar"/>
    <w:uiPriority w:val="99"/>
    <w:semiHidden/>
    <w:unhideWhenUsed/>
    <w:rsid w:val="00B00BF0"/>
    <w:rPr>
      <w:rFonts w:ascii="Tahoma" w:hAnsi="Tahoma" w:cs="Tahoma"/>
      <w:sz w:val="16"/>
      <w:szCs w:val="16"/>
    </w:rPr>
  </w:style>
  <w:style w:type="character" w:customStyle="1" w:styleId="BalloonTextChar">
    <w:name w:val="Balloon Text Char"/>
    <w:basedOn w:val="DefaultParagraphFont"/>
    <w:link w:val="BalloonText"/>
    <w:uiPriority w:val="99"/>
    <w:semiHidden/>
    <w:rsid w:val="00B00BF0"/>
    <w:rPr>
      <w:rFonts w:ascii="Tahoma" w:eastAsia="Times New Roman" w:hAnsi="Tahoma" w:cs="Tahoma"/>
      <w:spacing w:val="8"/>
      <w:sz w:val="16"/>
      <w:szCs w:val="16"/>
      <w:lang w:val="en-GB" w:eastAsia="zh-CN"/>
    </w:rPr>
  </w:style>
  <w:style w:type="paragraph" w:customStyle="1" w:styleId="NumberedPARAlevel4">
    <w:name w:val="Numbered PARA (level 4)"/>
    <w:basedOn w:val="Heading4"/>
    <w:qFormat/>
    <w:rsid w:val="00202B5F"/>
    <w:pPr>
      <w:ind w:left="0" w:firstLine="0"/>
      <w:jc w:val="both"/>
    </w:pPr>
    <w:rPr>
      <w:b w:val="0"/>
    </w:rPr>
  </w:style>
  <w:style w:type="paragraph" w:customStyle="1" w:styleId="Default">
    <w:name w:val="Default"/>
    <w:rsid w:val="006A0BB7"/>
    <w:pPr>
      <w:autoSpaceDE w:val="0"/>
      <w:autoSpaceDN w:val="0"/>
      <w:adjustRightInd w:val="0"/>
      <w:spacing w:after="0" w:line="240" w:lineRule="auto"/>
    </w:pPr>
    <w:rPr>
      <w:rFonts w:cs="Arial"/>
      <w:color w:val="000000"/>
      <w:sz w:val="24"/>
      <w:szCs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29"/>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B5F"/>
    <w:pPr>
      <w:spacing w:after="0" w:line="240" w:lineRule="auto"/>
      <w:jc w:val="both"/>
    </w:pPr>
    <w:rPr>
      <w:rFonts w:eastAsia="Times New Roman" w:cs="Arial"/>
      <w:spacing w:val="8"/>
      <w:sz w:val="20"/>
      <w:szCs w:val="20"/>
      <w:lang w:val="en-GB" w:eastAsia="zh-CN"/>
    </w:rPr>
  </w:style>
  <w:style w:type="paragraph" w:styleId="Heading1">
    <w:name w:val="heading 1"/>
    <w:basedOn w:val="PARAGRAPH"/>
    <w:next w:val="PARAGRAPH"/>
    <w:link w:val="Heading1Char"/>
    <w:qFormat/>
    <w:rsid w:val="00202B5F"/>
    <w:pPr>
      <w:keepNext/>
      <w:numPr>
        <w:numId w:val="23"/>
      </w:numPr>
      <w:suppressAutoHyphens/>
      <w:spacing w:before="200"/>
      <w:jc w:val="left"/>
      <w:outlineLvl w:val="0"/>
    </w:pPr>
    <w:rPr>
      <w:b/>
      <w:bCs/>
      <w:sz w:val="22"/>
      <w:szCs w:val="22"/>
    </w:rPr>
  </w:style>
  <w:style w:type="paragraph" w:styleId="Heading2">
    <w:name w:val="heading 2"/>
    <w:basedOn w:val="Heading1"/>
    <w:next w:val="PARAGRAPH"/>
    <w:link w:val="Heading2Char"/>
    <w:qFormat/>
    <w:rsid w:val="00202B5F"/>
    <w:pPr>
      <w:numPr>
        <w:ilvl w:val="1"/>
      </w:numPr>
      <w:spacing w:before="100" w:after="100"/>
      <w:outlineLvl w:val="1"/>
    </w:pPr>
    <w:rPr>
      <w:sz w:val="20"/>
      <w:szCs w:val="20"/>
    </w:rPr>
  </w:style>
  <w:style w:type="paragraph" w:styleId="Heading3">
    <w:name w:val="heading 3"/>
    <w:basedOn w:val="Heading2"/>
    <w:next w:val="PARAGRAPH"/>
    <w:link w:val="Heading3Char"/>
    <w:qFormat/>
    <w:rsid w:val="00202B5F"/>
    <w:pPr>
      <w:numPr>
        <w:ilvl w:val="2"/>
      </w:numPr>
      <w:outlineLvl w:val="2"/>
    </w:pPr>
  </w:style>
  <w:style w:type="paragraph" w:styleId="Heading4">
    <w:name w:val="heading 4"/>
    <w:basedOn w:val="Heading3"/>
    <w:next w:val="PARAGRAPH"/>
    <w:link w:val="Heading4Char"/>
    <w:qFormat/>
    <w:rsid w:val="00202B5F"/>
    <w:pPr>
      <w:numPr>
        <w:ilvl w:val="3"/>
      </w:numPr>
      <w:outlineLvl w:val="3"/>
    </w:pPr>
  </w:style>
  <w:style w:type="paragraph" w:styleId="Heading5">
    <w:name w:val="heading 5"/>
    <w:basedOn w:val="Heading4"/>
    <w:next w:val="PARAGRAPH"/>
    <w:link w:val="Heading5Char"/>
    <w:qFormat/>
    <w:rsid w:val="00202B5F"/>
    <w:pPr>
      <w:numPr>
        <w:ilvl w:val="4"/>
      </w:numPr>
      <w:outlineLvl w:val="4"/>
    </w:pPr>
  </w:style>
  <w:style w:type="paragraph" w:styleId="Heading6">
    <w:name w:val="heading 6"/>
    <w:basedOn w:val="Heading5"/>
    <w:next w:val="PARAGRAPH"/>
    <w:link w:val="Heading6Char"/>
    <w:qFormat/>
    <w:rsid w:val="00202B5F"/>
    <w:pPr>
      <w:numPr>
        <w:ilvl w:val="5"/>
      </w:numPr>
      <w:outlineLvl w:val="5"/>
    </w:pPr>
  </w:style>
  <w:style w:type="paragraph" w:styleId="Heading7">
    <w:name w:val="heading 7"/>
    <w:basedOn w:val="Heading6"/>
    <w:next w:val="PARAGRAPH"/>
    <w:link w:val="Heading7Char"/>
    <w:qFormat/>
    <w:rsid w:val="00202B5F"/>
    <w:pPr>
      <w:numPr>
        <w:ilvl w:val="6"/>
      </w:numPr>
      <w:outlineLvl w:val="6"/>
    </w:pPr>
  </w:style>
  <w:style w:type="paragraph" w:styleId="Heading8">
    <w:name w:val="heading 8"/>
    <w:basedOn w:val="Heading7"/>
    <w:next w:val="PARAGRAPH"/>
    <w:link w:val="Heading8Char"/>
    <w:qFormat/>
    <w:rsid w:val="00202B5F"/>
    <w:pPr>
      <w:numPr>
        <w:ilvl w:val="7"/>
      </w:numPr>
      <w:outlineLvl w:val="7"/>
    </w:pPr>
  </w:style>
  <w:style w:type="paragraph" w:styleId="Heading9">
    <w:name w:val="heading 9"/>
    <w:basedOn w:val="Heading8"/>
    <w:next w:val="PARAGRAPH"/>
    <w:link w:val="Heading9Char"/>
    <w:qFormat/>
    <w:rsid w:val="00202B5F"/>
    <w:pPr>
      <w:numPr>
        <w:ilvl w:val="8"/>
      </w:numPr>
      <w:outlineLvl w:val="8"/>
    </w:pPr>
  </w:style>
  <w:style w:type="character" w:default="1" w:styleId="DefaultParagraphFont">
    <w:name w:val="Default Paragraph Font"/>
    <w:semiHidden/>
    <w:rsid w:val="00202B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202B5F"/>
  </w:style>
  <w:style w:type="character" w:customStyle="1" w:styleId="Heading1Char">
    <w:name w:val="Heading 1 Char"/>
    <w:basedOn w:val="DefaultParagraphFont"/>
    <w:link w:val="Heading1"/>
    <w:rsid w:val="0048622D"/>
    <w:rPr>
      <w:rFonts w:eastAsia="Times New Roman" w:cs="Arial"/>
      <w:b/>
      <w:bCs/>
      <w:spacing w:val="8"/>
      <w:lang w:val="en-GB" w:eastAsia="zh-CN"/>
    </w:rPr>
  </w:style>
  <w:style w:type="character" w:customStyle="1" w:styleId="Heading2Char">
    <w:name w:val="Heading 2 Char"/>
    <w:basedOn w:val="DefaultParagraphFont"/>
    <w:link w:val="Heading2"/>
    <w:rsid w:val="0048622D"/>
    <w:rPr>
      <w:rFonts w:eastAsia="Times New Roman" w:cs="Arial"/>
      <w:b/>
      <w:bCs/>
      <w:spacing w:val="8"/>
      <w:sz w:val="20"/>
      <w:szCs w:val="20"/>
      <w:lang w:val="en-GB" w:eastAsia="zh-CN"/>
    </w:rPr>
  </w:style>
  <w:style w:type="character" w:customStyle="1" w:styleId="Heading3Char">
    <w:name w:val="Heading 3 Char"/>
    <w:basedOn w:val="DefaultParagraphFont"/>
    <w:link w:val="Heading3"/>
    <w:rsid w:val="0048622D"/>
    <w:rPr>
      <w:rFonts w:eastAsia="Times New Roman" w:cs="Arial"/>
      <w:b/>
      <w:bCs/>
      <w:spacing w:val="8"/>
      <w:sz w:val="20"/>
      <w:szCs w:val="20"/>
      <w:lang w:val="en-GB" w:eastAsia="zh-CN"/>
    </w:rPr>
  </w:style>
  <w:style w:type="character" w:customStyle="1" w:styleId="Heading4Char">
    <w:name w:val="Heading 4 Char"/>
    <w:basedOn w:val="DefaultParagraphFont"/>
    <w:link w:val="Heading4"/>
    <w:rsid w:val="0048622D"/>
    <w:rPr>
      <w:rFonts w:eastAsia="Times New Roman" w:cs="Arial"/>
      <w:b/>
      <w:bCs/>
      <w:spacing w:val="8"/>
      <w:sz w:val="20"/>
      <w:szCs w:val="20"/>
      <w:lang w:val="en-GB" w:eastAsia="zh-CN"/>
    </w:rPr>
  </w:style>
  <w:style w:type="character" w:customStyle="1" w:styleId="Heading5Char">
    <w:name w:val="Heading 5 Char"/>
    <w:basedOn w:val="DefaultParagraphFont"/>
    <w:link w:val="Heading5"/>
    <w:rsid w:val="0048622D"/>
    <w:rPr>
      <w:rFonts w:eastAsia="Times New Roman" w:cs="Arial"/>
      <w:b/>
      <w:bCs/>
      <w:spacing w:val="8"/>
      <w:sz w:val="20"/>
      <w:szCs w:val="20"/>
      <w:lang w:val="en-GB" w:eastAsia="zh-CN"/>
    </w:rPr>
  </w:style>
  <w:style w:type="character" w:customStyle="1" w:styleId="Heading6Char">
    <w:name w:val="Heading 6 Char"/>
    <w:basedOn w:val="DefaultParagraphFont"/>
    <w:link w:val="Heading6"/>
    <w:rsid w:val="0048622D"/>
    <w:rPr>
      <w:rFonts w:eastAsia="Times New Roman" w:cs="Arial"/>
      <w:b/>
      <w:bCs/>
      <w:spacing w:val="8"/>
      <w:sz w:val="20"/>
      <w:szCs w:val="20"/>
      <w:lang w:val="en-GB" w:eastAsia="zh-CN"/>
    </w:rPr>
  </w:style>
  <w:style w:type="character" w:customStyle="1" w:styleId="Heading7Char">
    <w:name w:val="Heading 7 Char"/>
    <w:basedOn w:val="DefaultParagraphFont"/>
    <w:link w:val="Heading7"/>
    <w:rsid w:val="0048622D"/>
    <w:rPr>
      <w:rFonts w:eastAsia="Times New Roman" w:cs="Arial"/>
      <w:b/>
      <w:bCs/>
      <w:spacing w:val="8"/>
      <w:sz w:val="20"/>
      <w:szCs w:val="20"/>
      <w:lang w:val="en-GB" w:eastAsia="zh-CN"/>
    </w:rPr>
  </w:style>
  <w:style w:type="character" w:customStyle="1" w:styleId="Heading8Char">
    <w:name w:val="Heading 8 Char"/>
    <w:basedOn w:val="DefaultParagraphFont"/>
    <w:link w:val="Heading8"/>
    <w:rsid w:val="0048622D"/>
    <w:rPr>
      <w:rFonts w:eastAsia="Times New Roman" w:cs="Arial"/>
      <w:b/>
      <w:bCs/>
      <w:spacing w:val="8"/>
      <w:sz w:val="20"/>
      <w:szCs w:val="20"/>
      <w:lang w:val="en-GB" w:eastAsia="zh-CN"/>
    </w:rPr>
  </w:style>
  <w:style w:type="character" w:customStyle="1" w:styleId="Heading9Char">
    <w:name w:val="Heading 9 Char"/>
    <w:basedOn w:val="DefaultParagraphFont"/>
    <w:link w:val="Heading9"/>
    <w:rsid w:val="0048622D"/>
    <w:rPr>
      <w:rFonts w:eastAsia="Times New Roman" w:cs="Arial"/>
      <w:b/>
      <w:bCs/>
      <w:spacing w:val="8"/>
      <w:sz w:val="20"/>
      <w:szCs w:val="20"/>
      <w:lang w:val="en-GB" w:eastAsia="zh-CN"/>
    </w:rPr>
  </w:style>
  <w:style w:type="paragraph" w:customStyle="1" w:styleId="CODE-TableCell">
    <w:name w:val="CODE-TableCell"/>
    <w:basedOn w:val="CODE"/>
    <w:qFormat/>
    <w:rsid w:val="00202B5F"/>
    <w:rPr>
      <w:sz w:val="16"/>
    </w:rPr>
  </w:style>
  <w:style w:type="paragraph" w:customStyle="1" w:styleId="PARAGRAPH">
    <w:name w:val="PARAGRAPH"/>
    <w:link w:val="PARAGRAPHChar"/>
    <w:qFormat/>
    <w:rsid w:val="00202B5F"/>
    <w:pPr>
      <w:snapToGrid w:val="0"/>
      <w:spacing w:before="100" w:line="240" w:lineRule="auto"/>
      <w:jc w:val="both"/>
    </w:pPr>
    <w:rPr>
      <w:rFonts w:eastAsia="Times New Roman" w:cs="Arial"/>
      <w:spacing w:val="8"/>
      <w:sz w:val="20"/>
      <w:szCs w:val="20"/>
      <w:lang w:val="en-GB" w:eastAsia="zh-CN"/>
    </w:rPr>
  </w:style>
  <w:style w:type="paragraph" w:customStyle="1" w:styleId="FIGURE-title">
    <w:name w:val="FIGURE-title"/>
    <w:basedOn w:val="Normal"/>
    <w:next w:val="PARAGRAPH"/>
    <w:qFormat/>
    <w:rsid w:val="00202B5F"/>
    <w:pPr>
      <w:snapToGrid w:val="0"/>
      <w:spacing w:before="100" w:after="200"/>
      <w:jc w:val="center"/>
    </w:pPr>
    <w:rPr>
      <w:b/>
      <w:bCs/>
    </w:rPr>
  </w:style>
  <w:style w:type="paragraph" w:styleId="Header">
    <w:name w:val="header"/>
    <w:basedOn w:val="Normal"/>
    <w:link w:val="HeaderChar"/>
    <w:rsid w:val="00202B5F"/>
    <w:pPr>
      <w:tabs>
        <w:tab w:val="center" w:pos="4536"/>
        <w:tab w:val="right" w:pos="9072"/>
      </w:tabs>
      <w:snapToGrid w:val="0"/>
    </w:pPr>
  </w:style>
  <w:style w:type="character" w:customStyle="1" w:styleId="HeaderChar">
    <w:name w:val="Header Char"/>
    <w:basedOn w:val="DefaultParagraphFont"/>
    <w:link w:val="Header"/>
    <w:rsid w:val="0048622D"/>
    <w:rPr>
      <w:rFonts w:eastAsia="Times New Roman" w:cs="Arial"/>
      <w:spacing w:val="8"/>
      <w:sz w:val="20"/>
      <w:szCs w:val="20"/>
      <w:lang w:val="en-GB" w:eastAsia="zh-CN"/>
    </w:rPr>
  </w:style>
  <w:style w:type="character" w:styleId="CommentReference">
    <w:name w:val="annotation reference"/>
    <w:semiHidden/>
    <w:rsid w:val="00202B5F"/>
    <w:rPr>
      <w:sz w:val="16"/>
      <w:szCs w:val="16"/>
    </w:rPr>
  </w:style>
  <w:style w:type="paragraph" w:customStyle="1" w:styleId="NOTE">
    <w:name w:val="NOTE"/>
    <w:basedOn w:val="Normal"/>
    <w:next w:val="PARAGRAPH"/>
    <w:qFormat/>
    <w:rsid w:val="00202B5F"/>
    <w:pPr>
      <w:snapToGrid w:val="0"/>
      <w:spacing w:before="100" w:after="100"/>
    </w:pPr>
    <w:rPr>
      <w:sz w:val="16"/>
      <w:szCs w:val="16"/>
    </w:rPr>
  </w:style>
  <w:style w:type="paragraph" w:styleId="Footer">
    <w:name w:val="footer"/>
    <w:basedOn w:val="Header"/>
    <w:link w:val="FooterChar"/>
    <w:uiPriority w:val="29"/>
    <w:semiHidden/>
    <w:rsid w:val="00202B5F"/>
  </w:style>
  <w:style w:type="character" w:customStyle="1" w:styleId="FooterChar">
    <w:name w:val="Footer Char"/>
    <w:basedOn w:val="DefaultParagraphFont"/>
    <w:link w:val="Footer"/>
    <w:uiPriority w:val="29"/>
    <w:semiHidden/>
    <w:rsid w:val="0048622D"/>
    <w:rPr>
      <w:rFonts w:eastAsia="Times New Roman" w:cs="Arial"/>
      <w:spacing w:val="8"/>
      <w:sz w:val="20"/>
      <w:szCs w:val="20"/>
      <w:lang w:val="en-GB" w:eastAsia="zh-CN"/>
    </w:rPr>
  </w:style>
  <w:style w:type="paragraph" w:styleId="List">
    <w:name w:val="List"/>
    <w:basedOn w:val="Normal"/>
    <w:qFormat/>
    <w:rsid w:val="00202B5F"/>
    <w:pPr>
      <w:tabs>
        <w:tab w:val="left" w:pos="340"/>
      </w:tabs>
      <w:snapToGrid w:val="0"/>
      <w:spacing w:after="100"/>
      <w:ind w:left="340" w:hanging="340"/>
    </w:pPr>
  </w:style>
  <w:style w:type="character" w:styleId="PageNumber">
    <w:name w:val="page number"/>
    <w:uiPriority w:val="29"/>
    <w:unhideWhenUsed/>
    <w:rsid w:val="00202B5F"/>
    <w:rPr>
      <w:rFonts w:ascii="Arial" w:hAnsi="Arial"/>
      <w:sz w:val="20"/>
      <w:szCs w:val="20"/>
    </w:rPr>
  </w:style>
  <w:style w:type="paragraph" w:customStyle="1" w:styleId="FOREWORD">
    <w:name w:val="FOREWORD"/>
    <w:basedOn w:val="Normal"/>
    <w:rsid w:val="00202B5F"/>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202B5F"/>
    <w:pPr>
      <w:keepNext/>
      <w:jc w:val="center"/>
    </w:pPr>
    <w:rPr>
      <w:b/>
      <w:bCs/>
    </w:rPr>
  </w:style>
  <w:style w:type="paragraph" w:styleId="FootnoteText">
    <w:name w:val="footnote text"/>
    <w:basedOn w:val="Normal"/>
    <w:link w:val="FootnoteTextChar"/>
    <w:semiHidden/>
    <w:rsid w:val="00202B5F"/>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48622D"/>
    <w:rPr>
      <w:rFonts w:eastAsia="Times New Roman" w:cs="Arial"/>
      <w:spacing w:val="8"/>
      <w:sz w:val="16"/>
      <w:szCs w:val="16"/>
      <w:lang w:val="en-GB" w:eastAsia="zh-CN"/>
    </w:rPr>
  </w:style>
  <w:style w:type="character" w:styleId="FootnoteReference">
    <w:name w:val="footnote reference"/>
    <w:semiHidden/>
    <w:rsid w:val="00202B5F"/>
    <w:rPr>
      <w:rFonts w:ascii="Arial" w:hAnsi="Arial"/>
      <w:position w:val="4"/>
      <w:sz w:val="16"/>
      <w:szCs w:val="16"/>
      <w:vertAlign w:val="baseline"/>
    </w:rPr>
  </w:style>
  <w:style w:type="paragraph" w:styleId="TOC1">
    <w:name w:val="toc 1"/>
    <w:aliases w:val="Заголовок1б"/>
    <w:basedOn w:val="Normal"/>
    <w:uiPriority w:val="39"/>
    <w:rsid w:val="00202B5F"/>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202B5F"/>
    <w:pPr>
      <w:tabs>
        <w:tab w:val="clear" w:pos="454"/>
        <w:tab w:val="left" w:pos="993"/>
      </w:tabs>
      <w:spacing w:after="60"/>
      <w:ind w:left="993" w:hanging="709"/>
    </w:pPr>
  </w:style>
  <w:style w:type="paragraph" w:styleId="TOC3">
    <w:name w:val="toc 3"/>
    <w:basedOn w:val="TOC2"/>
    <w:uiPriority w:val="39"/>
    <w:rsid w:val="00202B5F"/>
    <w:pPr>
      <w:tabs>
        <w:tab w:val="clear" w:pos="993"/>
        <w:tab w:val="left" w:pos="1560"/>
      </w:tabs>
      <w:ind w:left="1446" w:hanging="992"/>
    </w:pPr>
  </w:style>
  <w:style w:type="paragraph" w:styleId="TOC4">
    <w:name w:val="toc 4"/>
    <w:basedOn w:val="TOC3"/>
    <w:semiHidden/>
    <w:rsid w:val="00202B5F"/>
    <w:pPr>
      <w:tabs>
        <w:tab w:val="left" w:pos="2608"/>
      </w:tabs>
      <w:ind w:left="2608" w:hanging="907"/>
    </w:pPr>
  </w:style>
  <w:style w:type="paragraph" w:styleId="TOC5">
    <w:name w:val="toc 5"/>
    <w:basedOn w:val="TOC4"/>
    <w:semiHidden/>
    <w:rsid w:val="00202B5F"/>
    <w:pPr>
      <w:tabs>
        <w:tab w:val="clear" w:pos="2608"/>
        <w:tab w:val="left" w:pos="3686"/>
      </w:tabs>
      <w:ind w:left="3685" w:hanging="1077"/>
    </w:pPr>
  </w:style>
  <w:style w:type="paragraph" w:styleId="TOC6">
    <w:name w:val="toc 6"/>
    <w:basedOn w:val="TOC5"/>
    <w:semiHidden/>
    <w:rsid w:val="00202B5F"/>
    <w:pPr>
      <w:tabs>
        <w:tab w:val="clear" w:pos="3686"/>
        <w:tab w:val="left" w:pos="4933"/>
      </w:tabs>
      <w:ind w:left="4933" w:hanging="1247"/>
    </w:pPr>
  </w:style>
  <w:style w:type="paragraph" w:styleId="TOC7">
    <w:name w:val="toc 7"/>
    <w:basedOn w:val="TOC1"/>
    <w:semiHidden/>
    <w:rsid w:val="00202B5F"/>
    <w:pPr>
      <w:tabs>
        <w:tab w:val="right" w:pos="9070"/>
      </w:tabs>
    </w:pPr>
  </w:style>
  <w:style w:type="paragraph" w:styleId="TOC8">
    <w:name w:val="toc 8"/>
    <w:basedOn w:val="TOC1"/>
    <w:semiHidden/>
    <w:rsid w:val="00202B5F"/>
    <w:pPr>
      <w:ind w:left="720" w:hanging="720"/>
    </w:pPr>
  </w:style>
  <w:style w:type="paragraph" w:styleId="TOC9">
    <w:name w:val="toc 9"/>
    <w:basedOn w:val="TOC1"/>
    <w:semiHidden/>
    <w:rsid w:val="00202B5F"/>
    <w:pPr>
      <w:ind w:left="720" w:hanging="720"/>
    </w:pPr>
  </w:style>
  <w:style w:type="paragraph" w:customStyle="1" w:styleId="HEADINGNonumber">
    <w:name w:val="HEADING(Nonumber)"/>
    <w:basedOn w:val="PARAGRAPH"/>
    <w:next w:val="PARAGRAPH"/>
    <w:qFormat/>
    <w:rsid w:val="00202B5F"/>
    <w:pPr>
      <w:keepNext/>
      <w:suppressAutoHyphens/>
      <w:spacing w:before="0"/>
      <w:jc w:val="center"/>
      <w:outlineLvl w:val="0"/>
    </w:pPr>
    <w:rPr>
      <w:sz w:val="24"/>
    </w:rPr>
  </w:style>
  <w:style w:type="paragraph" w:styleId="List4">
    <w:name w:val="List 4"/>
    <w:basedOn w:val="List3"/>
    <w:rsid w:val="00202B5F"/>
    <w:pPr>
      <w:tabs>
        <w:tab w:val="clear" w:pos="1021"/>
        <w:tab w:val="left" w:pos="1361"/>
      </w:tabs>
      <w:ind w:left="1361"/>
    </w:pPr>
  </w:style>
  <w:style w:type="paragraph" w:styleId="List3">
    <w:name w:val="List 3"/>
    <w:basedOn w:val="List2"/>
    <w:rsid w:val="00202B5F"/>
    <w:pPr>
      <w:tabs>
        <w:tab w:val="clear" w:pos="680"/>
        <w:tab w:val="left" w:pos="1021"/>
      </w:tabs>
      <w:ind w:left="1020"/>
    </w:pPr>
  </w:style>
  <w:style w:type="paragraph" w:styleId="List2">
    <w:name w:val="List 2"/>
    <w:basedOn w:val="List"/>
    <w:rsid w:val="00202B5F"/>
    <w:pPr>
      <w:tabs>
        <w:tab w:val="clear" w:pos="340"/>
        <w:tab w:val="left" w:pos="680"/>
      </w:tabs>
      <w:ind w:left="680"/>
    </w:pPr>
  </w:style>
  <w:style w:type="paragraph" w:customStyle="1" w:styleId="TABLE-col-heading">
    <w:name w:val="TABLE-col-heading"/>
    <w:basedOn w:val="PARAGRAPH"/>
    <w:qFormat/>
    <w:rsid w:val="00202B5F"/>
    <w:pPr>
      <w:keepNext/>
      <w:spacing w:before="60" w:after="60"/>
      <w:jc w:val="center"/>
    </w:pPr>
    <w:rPr>
      <w:b/>
      <w:bCs/>
      <w:sz w:val="16"/>
      <w:szCs w:val="16"/>
    </w:rPr>
  </w:style>
  <w:style w:type="paragraph" w:customStyle="1" w:styleId="ANNEXtitle">
    <w:name w:val="ANNEX_title"/>
    <w:basedOn w:val="MAIN-TITLE"/>
    <w:next w:val="ANNEX-heading1"/>
    <w:qFormat/>
    <w:rsid w:val="00202B5F"/>
    <w:pPr>
      <w:pageBreakBefore/>
      <w:numPr>
        <w:numId w:val="9"/>
      </w:numPr>
      <w:spacing w:after="200"/>
      <w:outlineLvl w:val="0"/>
    </w:pPr>
  </w:style>
  <w:style w:type="paragraph" w:customStyle="1" w:styleId="MAIN-TITLE">
    <w:name w:val="MAIN-TITLE"/>
    <w:basedOn w:val="Normal"/>
    <w:qFormat/>
    <w:rsid w:val="00202B5F"/>
    <w:pPr>
      <w:snapToGrid w:val="0"/>
      <w:jc w:val="center"/>
    </w:pPr>
    <w:rPr>
      <w:b/>
      <w:bCs/>
      <w:sz w:val="24"/>
      <w:szCs w:val="24"/>
    </w:rPr>
  </w:style>
  <w:style w:type="paragraph" w:customStyle="1" w:styleId="ANNEX-heading1">
    <w:name w:val="ANNEX-heading1"/>
    <w:basedOn w:val="Heading1"/>
    <w:next w:val="PARAGRAPH"/>
    <w:qFormat/>
    <w:rsid w:val="00202B5F"/>
    <w:pPr>
      <w:numPr>
        <w:ilvl w:val="1"/>
        <w:numId w:val="9"/>
      </w:numPr>
      <w:outlineLvl w:val="1"/>
    </w:pPr>
  </w:style>
  <w:style w:type="paragraph" w:customStyle="1" w:styleId="TERM">
    <w:name w:val="TERM"/>
    <w:basedOn w:val="Normal"/>
    <w:next w:val="TERM-definition"/>
    <w:qFormat/>
    <w:rsid w:val="00202B5F"/>
    <w:pPr>
      <w:keepNext/>
      <w:snapToGrid w:val="0"/>
      <w:ind w:left="340" w:hanging="340"/>
    </w:pPr>
    <w:rPr>
      <w:b/>
      <w:bCs/>
    </w:rPr>
  </w:style>
  <w:style w:type="paragraph" w:customStyle="1" w:styleId="TERM-definition">
    <w:name w:val="TERM-definition"/>
    <w:basedOn w:val="Normal"/>
    <w:next w:val="TERM-number"/>
    <w:qFormat/>
    <w:rsid w:val="00202B5F"/>
    <w:pPr>
      <w:snapToGrid w:val="0"/>
      <w:spacing w:after="200"/>
    </w:pPr>
  </w:style>
  <w:style w:type="paragraph" w:customStyle="1" w:styleId="TERM-number">
    <w:name w:val="TERM-number"/>
    <w:basedOn w:val="Heading2"/>
    <w:next w:val="TERM"/>
    <w:qFormat/>
    <w:rsid w:val="00202B5F"/>
    <w:pPr>
      <w:spacing w:after="0"/>
      <w:ind w:left="0" w:firstLine="0"/>
      <w:outlineLvl w:val="9"/>
    </w:pPr>
  </w:style>
  <w:style w:type="character" w:styleId="LineNumber">
    <w:name w:val="line number"/>
    <w:uiPriority w:val="29"/>
    <w:unhideWhenUsed/>
    <w:rsid w:val="00202B5F"/>
    <w:rPr>
      <w:rFonts w:ascii="Arial" w:hAnsi="Arial" w:cs="Arial"/>
      <w:spacing w:val="8"/>
      <w:sz w:val="16"/>
      <w:lang w:val="en-GB" w:eastAsia="zh-CN" w:bidi="ar-SA"/>
    </w:rPr>
  </w:style>
  <w:style w:type="paragraph" w:styleId="ListNumber3">
    <w:name w:val="List Number 3"/>
    <w:basedOn w:val="ListNumber2"/>
    <w:rsid w:val="00202B5F"/>
    <w:pPr>
      <w:numPr>
        <w:numId w:val="18"/>
      </w:numPr>
    </w:pPr>
  </w:style>
  <w:style w:type="paragraph" w:styleId="ListBullet5">
    <w:name w:val="List Bullet 5"/>
    <w:basedOn w:val="ListBullet4"/>
    <w:rsid w:val="00202B5F"/>
    <w:pPr>
      <w:tabs>
        <w:tab w:val="clear" w:pos="1361"/>
        <w:tab w:val="left" w:pos="1701"/>
      </w:tabs>
      <w:ind w:left="1701"/>
    </w:pPr>
  </w:style>
  <w:style w:type="paragraph" w:styleId="ListBullet4">
    <w:name w:val="List Bullet 4"/>
    <w:basedOn w:val="ListBullet3"/>
    <w:rsid w:val="00202B5F"/>
    <w:pPr>
      <w:tabs>
        <w:tab w:val="clear" w:pos="1021"/>
        <w:tab w:val="left" w:pos="1361"/>
      </w:tabs>
      <w:ind w:left="1361"/>
    </w:pPr>
  </w:style>
  <w:style w:type="paragraph" w:styleId="ListBullet3">
    <w:name w:val="List Bullet 3"/>
    <w:basedOn w:val="ListBullet2"/>
    <w:rsid w:val="00202B5F"/>
    <w:pPr>
      <w:tabs>
        <w:tab w:val="left" w:pos="1021"/>
      </w:tabs>
      <w:ind w:left="1020"/>
    </w:pPr>
  </w:style>
  <w:style w:type="paragraph" w:styleId="ListBullet2">
    <w:name w:val="List Bullet 2"/>
    <w:basedOn w:val="ListBullet"/>
    <w:rsid w:val="00202B5F"/>
    <w:pPr>
      <w:numPr>
        <w:numId w:val="2"/>
      </w:numPr>
      <w:tabs>
        <w:tab w:val="clear" w:pos="700"/>
      </w:tabs>
      <w:ind w:left="680" w:hanging="340"/>
    </w:pPr>
  </w:style>
  <w:style w:type="paragraph" w:styleId="ListBullet">
    <w:name w:val="List Bullet"/>
    <w:basedOn w:val="Normal"/>
    <w:qFormat/>
    <w:rsid w:val="00202B5F"/>
    <w:pPr>
      <w:numPr>
        <w:numId w:val="21"/>
      </w:numPr>
      <w:tabs>
        <w:tab w:val="clear" w:pos="360"/>
        <w:tab w:val="left" w:pos="340"/>
      </w:tabs>
      <w:snapToGrid w:val="0"/>
      <w:spacing w:after="100"/>
      <w:ind w:left="340" w:hanging="340"/>
    </w:pPr>
  </w:style>
  <w:style w:type="character" w:styleId="EndnoteReference">
    <w:name w:val="endnote reference"/>
    <w:semiHidden/>
    <w:rsid w:val="00202B5F"/>
    <w:rPr>
      <w:vertAlign w:val="superscript"/>
    </w:rPr>
  </w:style>
  <w:style w:type="paragraph" w:customStyle="1" w:styleId="TABFIGfootnote">
    <w:name w:val="TAB_FIG_footnote"/>
    <w:basedOn w:val="FootnoteText"/>
    <w:rsid w:val="00202B5F"/>
    <w:pPr>
      <w:tabs>
        <w:tab w:val="left" w:pos="284"/>
      </w:tabs>
      <w:spacing w:before="60" w:after="60"/>
    </w:pPr>
  </w:style>
  <w:style w:type="character" w:customStyle="1" w:styleId="Reference">
    <w:name w:val="Reference"/>
    <w:uiPriority w:val="29"/>
    <w:semiHidden/>
    <w:rsid w:val="00202B5F"/>
    <w:rPr>
      <w:rFonts w:ascii="Arial" w:hAnsi="Arial"/>
      <w:noProof/>
      <w:sz w:val="20"/>
      <w:szCs w:val="20"/>
    </w:rPr>
  </w:style>
  <w:style w:type="paragraph" w:customStyle="1" w:styleId="TABLE-cell">
    <w:name w:val="TABLE-cell"/>
    <w:basedOn w:val="PARAGRAPH"/>
    <w:qFormat/>
    <w:rsid w:val="00202B5F"/>
    <w:pPr>
      <w:spacing w:before="60" w:after="60"/>
      <w:jc w:val="left"/>
    </w:pPr>
    <w:rPr>
      <w:bCs/>
      <w:sz w:val="16"/>
    </w:rPr>
  </w:style>
  <w:style w:type="paragraph" w:styleId="ListContinue">
    <w:name w:val="List Continue"/>
    <w:basedOn w:val="Normal"/>
    <w:rsid w:val="00202B5F"/>
    <w:pPr>
      <w:snapToGrid w:val="0"/>
      <w:spacing w:after="100"/>
      <w:ind w:left="340"/>
    </w:pPr>
  </w:style>
  <w:style w:type="paragraph" w:styleId="ListContinue2">
    <w:name w:val="List Continue 2"/>
    <w:basedOn w:val="ListContinue"/>
    <w:rsid w:val="00202B5F"/>
    <w:pPr>
      <w:ind w:left="680"/>
    </w:pPr>
  </w:style>
  <w:style w:type="paragraph" w:styleId="ListContinue3">
    <w:name w:val="List Continue 3"/>
    <w:basedOn w:val="ListContinue2"/>
    <w:rsid w:val="00202B5F"/>
    <w:pPr>
      <w:ind w:left="1021"/>
    </w:pPr>
  </w:style>
  <w:style w:type="paragraph" w:styleId="ListContinue4">
    <w:name w:val="List Continue 4"/>
    <w:basedOn w:val="ListContinue3"/>
    <w:rsid w:val="00202B5F"/>
    <w:pPr>
      <w:ind w:left="1361"/>
    </w:pPr>
  </w:style>
  <w:style w:type="paragraph" w:styleId="ListContinue5">
    <w:name w:val="List Continue 5"/>
    <w:basedOn w:val="ListContinue4"/>
    <w:rsid w:val="00202B5F"/>
    <w:pPr>
      <w:ind w:left="1701"/>
    </w:pPr>
  </w:style>
  <w:style w:type="paragraph" w:styleId="List5">
    <w:name w:val="List 5"/>
    <w:basedOn w:val="List4"/>
    <w:rsid w:val="00202B5F"/>
    <w:pPr>
      <w:tabs>
        <w:tab w:val="clear" w:pos="1361"/>
        <w:tab w:val="left" w:pos="1701"/>
      </w:tabs>
      <w:ind w:left="1701"/>
    </w:pPr>
  </w:style>
  <w:style w:type="character" w:customStyle="1" w:styleId="VARIABLE">
    <w:name w:val="VARIABLE"/>
    <w:rsid w:val="00202B5F"/>
    <w:rPr>
      <w:rFonts w:ascii="Times New Roman" w:hAnsi="Times New Roman"/>
      <w:i/>
      <w:iCs/>
    </w:rPr>
  </w:style>
  <w:style w:type="character" w:styleId="Hyperlink">
    <w:name w:val="Hyperlink"/>
    <w:uiPriority w:val="99"/>
    <w:rsid w:val="00202B5F"/>
    <w:rPr>
      <w:color w:val="auto"/>
      <w:u w:val="none"/>
    </w:rPr>
  </w:style>
  <w:style w:type="paragraph" w:styleId="ListNumber">
    <w:name w:val="List Number"/>
    <w:basedOn w:val="List"/>
    <w:qFormat/>
    <w:rsid w:val="00202B5F"/>
    <w:pPr>
      <w:numPr>
        <w:numId w:val="16"/>
      </w:numPr>
      <w:tabs>
        <w:tab w:val="clear" w:pos="360"/>
        <w:tab w:val="left" w:pos="340"/>
      </w:tabs>
      <w:ind w:left="340" w:hanging="340"/>
    </w:pPr>
  </w:style>
  <w:style w:type="paragraph" w:styleId="ListNumber2">
    <w:name w:val="List Number 2"/>
    <w:basedOn w:val="ListNumber"/>
    <w:rsid w:val="00202B5F"/>
    <w:pPr>
      <w:numPr>
        <w:numId w:val="17"/>
      </w:numPr>
    </w:pPr>
  </w:style>
  <w:style w:type="character" w:styleId="FollowedHyperlink">
    <w:name w:val="FollowedHyperlink"/>
    <w:basedOn w:val="Hyperlink"/>
    <w:uiPriority w:val="99"/>
    <w:rsid w:val="00202B5F"/>
    <w:rPr>
      <w:color w:val="auto"/>
      <w:u w:val="none"/>
    </w:rPr>
  </w:style>
  <w:style w:type="paragraph" w:customStyle="1" w:styleId="TABLE-centered">
    <w:name w:val="TABLE-centered"/>
    <w:basedOn w:val="TABLE-cell"/>
    <w:rsid w:val="00202B5F"/>
    <w:pPr>
      <w:jc w:val="center"/>
    </w:pPr>
  </w:style>
  <w:style w:type="paragraph" w:styleId="ListNumber4">
    <w:name w:val="List Number 4"/>
    <w:basedOn w:val="ListNumber3"/>
    <w:rsid w:val="00202B5F"/>
    <w:pPr>
      <w:numPr>
        <w:numId w:val="19"/>
      </w:numPr>
    </w:pPr>
  </w:style>
  <w:style w:type="paragraph" w:styleId="ListNumber5">
    <w:name w:val="List Number 5"/>
    <w:basedOn w:val="ListNumber4"/>
    <w:rsid w:val="00202B5F"/>
    <w:pPr>
      <w:numPr>
        <w:numId w:val="20"/>
      </w:numPr>
    </w:pPr>
  </w:style>
  <w:style w:type="paragraph" w:styleId="TableofFigures">
    <w:name w:val="table of figures"/>
    <w:basedOn w:val="TOC1"/>
    <w:uiPriority w:val="99"/>
    <w:rsid w:val="00202B5F"/>
    <w:pPr>
      <w:ind w:left="0" w:firstLine="0"/>
    </w:pPr>
  </w:style>
  <w:style w:type="paragraph" w:styleId="Title">
    <w:name w:val="Title"/>
    <w:basedOn w:val="MAIN-TITLE"/>
    <w:link w:val="TitleChar"/>
    <w:qFormat/>
    <w:rsid w:val="00202B5F"/>
    <w:rPr>
      <w:kern w:val="28"/>
    </w:rPr>
  </w:style>
  <w:style w:type="character" w:customStyle="1" w:styleId="TitleChar">
    <w:name w:val="Title Char"/>
    <w:basedOn w:val="DefaultParagraphFont"/>
    <w:link w:val="Title"/>
    <w:rsid w:val="0048622D"/>
    <w:rPr>
      <w:rFonts w:eastAsia="Times New Roman" w:cs="Arial"/>
      <w:b/>
      <w:bCs/>
      <w:spacing w:val="8"/>
      <w:kern w:val="28"/>
      <w:sz w:val="24"/>
      <w:szCs w:val="24"/>
      <w:lang w:val="en-GB" w:eastAsia="zh-CN"/>
    </w:rPr>
  </w:style>
  <w:style w:type="paragraph" w:styleId="BlockText">
    <w:name w:val="Block Text"/>
    <w:basedOn w:val="Normal"/>
    <w:uiPriority w:val="59"/>
    <w:semiHidden/>
    <w:rsid w:val="00202B5F"/>
    <w:pPr>
      <w:spacing w:after="120"/>
      <w:ind w:left="1440" w:right="1440"/>
    </w:pPr>
  </w:style>
  <w:style w:type="paragraph" w:customStyle="1" w:styleId="AMD-Heading1">
    <w:name w:val="AMD-Heading1"/>
    <w:basedOn w:val="PARAGRAPH"/>
    <w:next w:val="PARAGRAPH"/>
    <w:rsid w:val="00202B5F"/>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202B5F"/>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202B5F"/>
    <w:pPr>
      <w:numPr>
        <w:ilvl w:val="2"/>
        <w:numId w:val="9"/>
      </w:numPr>
      <w:outlineLvl w:val="2"/>
    </w:pPr>
  </w:style>
  <w:style w:type="paragraph" w:customStyle="1" w:styleId="ANNEX-heading3">
    <w:name w:val="ANNEX-heading3"/>
    <w:basedOn w:val="Heading3"/>
    <w:next w:val="PARAGRAPH"/>
    <w:rsid w:val="00202B5F"/>
    <w:pPr>
      <w:numPr>
        <w:ilvl w:val="3"/>
        <w:numId w:val="9"/>
      </w:numPr>
      <w:outlineLvl w:val="3"/>
    </w:pPr>
  </w:style>
  <w:style w:type="paragraph" w:customStyle="1" w:styleId="ANNEX-heading4">
    <w:name w:val="ANNEX-heading4"/>
    <w:basedOn w:val="Heading4"/>
    <w:next w:val="PARAGRAPH"/>
    <w:rsid w:val="00202B5F"/>
    <w:pPr>
      <w:numPr>
        <w:ilvl w:val="4"/>
        <w:numId w:val="9"/>
      </w:numPr>
      <w:outlineLvl w:val="4"/>
    </w:pPr>
  </w:style>
  <w:style w:type="paragraph" w:customStyle="1" w:styleId="ANNEX-heading5">
    <w:name w:val="ANNEX-heading5"/>
    <w:basedOn w:val="Heading5"/>
    <w:next w:val="PARAGRAPH"/>
    <w:rsid w:val="00202B5F"/>
    <w:pPr>
      <w:numPr>
        <w:ilvl w:val="5"/>
        <w:numId w:val="9"/>
      </w:numPr>
      <w:outlineLvl w:val="5"/>
    </w:pPr>
  </w:style>
  <w:style w:type="character" w:customStyle="1" w:styleId="SUPerscript">
    <w:name w:val="SUPerscript"/>
    <w:rsid w:val="00202B5F"/>
    <w:rPr>
      <w:kern w:val="0"/>
      <w:position w:val="6"/>
      <w:sz w:val="16"/>
      <w:szCs w:val="16"/>
    </w:rPr>
  </w:style>
  <w:style w:type="character" w:customStyle="1" w:styleId="SUBscript">
    <w:name w:val="SUBscript"/>
    <w:rsid w:val="00202B5F"/>
    <w:rPr>
      <w:kern w:val="0"/>
      <w:position w:val="-6"/>
      <w:sz w:val="16"/>
      <w:szCs w:val="16"/>
    </w:rPr>
  </w:style>
  <w:style w:type="paragraph" w:customStyle="1" w:styleId="ListDash">
    <w:name w:val="List Dash"/>
    <w:basedOn w:val="ListBullet"/>
    <w:qFormat/>
    <w:rsid w:val="00202B5F"/>
    <w:pPr>
      <w:numPr>
        <w:numId w:val="1"/>
      </w:numPr>
    </w:pPr>
  </w:style>
  <w:style w:type="paragraph" w:customStyle="1" w:styleId="TERM-number3">
    <w:name w:val="TERM-number 3"/>
    <w:basedOn w:val="Heading3"/>
    <w:next w:val="TERM"/>
    <w:rsid w:val="00202B5F"/>
    <w:pPr>
      <w:spacing w:after="0"/>
      <w:ind w:left="0" w:firstLine="0"/>
      <w:outlineLvl w:val="9"/>
    </w:pPr>
  </w:style>
  <w:style w:type="character" w:customStyle="1" w:styleId="SMALLCAPS">
    <w:name w:val="SMALL CAPS"/>
    <w:rsid w:val="00202B5F"/>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202B5F"/>
    <w:pPr>
      <w:spacing w:after="200"/>
      <w:ind w:left="0" w:firstLine="0"/>
      <w:jc w:val="both"/>
      <w:outlineLvl w:val="9"/>
    </w:pPr>
    <w:rPr>
      <w:b w:val="0"/>
    </w:rPr>
  </w:style>
  <w:style w:type="paragraph" w:customStyle="1" w:styleId="ListDash2">
    <w:name w:val="List Dash 2"/>
    <w:basedOn w:val="ListBullet2"/>
    <w:rsid w:val="00202B5F"/>
    <w:pPr>
      <w:numPr>
        <w:numId w:val="3"/>
      </w:numPr>
    </w:pPr>
  </w:style>
  <w:style w:type="paragraph" w:customStyle="1" w:styleId="NumberedPARAlevel2">
    <w:name w:val="Numbered PARA (level 2)"/>
    <w:basedOn w:val="Heading2"/>
    <w:next w:val="PARAGRAPH"/>
    <w:rsid w:val="00202B5F"/>
    <w:pPr>
      <w:spacing w:after="200"/>
      <w:ind w:left="0" w:firstLine="0"/>
      <w:jc w:val="both"/>
      <w:outlineLvl w:val="9"/>
    </w:pPr>
    <w:rPr>
      <w:b w:val="0"/>
    </w:rPr>
  </w:style>
  <w:style w:type="paragraph" w:customStyle="1" w:styleId="ListDash3">
    <w:name w:val="List Dash 3"/>
    <w:basedOn w:val="Normal"/>
    <w:rsid w:val="00202B5F"/>
    <w:pPr>
      <w:numPr>
        <w:numId w:val="5"/>
      </w:numPr>
      <w:tabs>
        <w:tab w:val="clear" w:pos="340"/>
        <w:tab w:val="left" w:pos="1021"/>
      </w:tabs>
      <w:snapToGrid w:val="0"/>
      <w:spacing w:after="100"/>
      <w:ind w:left="1020"/>
    </w:pPr>
  </w:style>
  <w:style w:type="paragraph" w:customStyle="1" w:styleId="ListDash4">
    <w:name w:val="List Dash 4"/>
    <w:basedOn w:val="Normal"/>
    <w:rsid w:val="00202B5F"/>
    <w:pPr>
      <w:numPr>
        <w:numId w:val="4"/>
      </w:numPr>
      <w:snapToGrid w:val="0"/>
      <w:spacing w:after="100"/>
    </w:pPr>
  </w:style>
  <w:style w:type="paragraph" w:customStyle="1" w:styleId="PARAEQUATION">
    <w:name w:val="PARAEQUATION"/>
    <w:basedOn w:val="Normal"/>
    <w:next w:val="PARAGRAPH"/>
    <w:qFormat/>
    <w:rsid w:val="00202B5F"/>
    <w:pPr>
      <w:tabs>
        <w:tab w:val="center" w:pos="4536"/>
        <w:tab w:val="right" w:pos="9072"/>
      </w:tabs>
      <w:snapToGrid w:val="0"/>
      <w:spacing w:before="200" w:after="200"/>
    </w:pPr>
  </w:style>
  <w:style w:type="paragraph" w:customStyle="1" w:styleId="TERM-deprecated">
    <w:name w:val="TERM-deprecated"/>
    <w:basedOn w:val="TERM"/>
    <w:next w:val="TERM-definition"/>
    <w:qFormat/>
    <w:rsid w:val="00202B5F"/>
    <w:rPr>
      <w:b w:val="0"/>
    </w:rPr>
  </w:style>
  <w:style w:type="paragraph" w:customStyle="1" w:styleId="TERM-admitted">
    <w:name w:val="TERM-admitted"/>
    <w:basedOn w:val="TERM"/>
    <w:next w:val="TERM-definition"/>
    <w:qFormat/>
    <w:rsid w:val="00202B5F"/>
    <w:rPr>
      <w:b w:val="0"/>
    </w:rPr>
  </w:style>
  <w:style w:type="paragraph" w:customStyle="1" w:styleId="TERM-note">
    <w:name w:val="TERM-note"/>
    <w:basedOn w:val="NOTE"/>
    <w:next w:val="TERM-number"/>
    <w:qFormat/>
    <w:rsid w:val="00202B5F"/>
  </w:style>
  <w:style w:type="paragraph" w:customStyle="1" w:styleId="EXAMPLE">
    <w:name w:val="EXAMPLE"/>
    <w:basedOn w:val="NOTE"/>
    <w:next w:val="PARAGRAPH"/>
    <w:qFormat/>
    <w:rsid w:val="00202B5F"/>
  </w:style>
  <w:style w:type="paragraph" w:customStyle="1" w:styleId="TERM-example">
    <w:name w:val="TERM-example"/>
    <w:basedOn w:val="EXAMPLE"/>
    <w:next w:val="TERM-number"/>
    <w:qFormat/>
    <w:rsid w:val="00202B5F"/>
  </w:style>
  <w:style w:type="paragraph" w:customStyle="1" w:styleId="TERM-source">
    <w:name w:val="TERM-source"/>
    <w:basedOn w:val="Normal"/>
    <w:next w:val="TERM-number"/>
    <w:qFormat/>
    <w:rsid w:val="00202B5F"/>
    <w:pPr>
      <w:snapToGrid w:val="0"/>
      <w:spacing w:before="100" w:after="200"/>
    </w:pPr>
  </w:style>
  <w:style w:type="character" w:styleId="Emphasis">
    <w:name w:val="Emphasis"/>
    <w:qFormat/>
    <w:rsid w:val="00202B5F"/>
    <w:rPr>
      <w:i/>
      <w:iCs/>
    </w:rPr>
  </w:style>
  <w:style w:type="character" w:styleId="Strong">
    <w:name w:val="Strong"/>
    <w:qFormat/>
    <w:rsid w:val="00202B5F"/>
    <w:rPr>
      <w:b/>
      <w:bCs/>
    </w:rPr>
  </w:style>
  <w:style w:type="paragraph" w:customStyle="1" w:styleId="TERM-number4">
    <w:name w:val="TERM-number 4"/>
    <w:basedOn w:val="Heading4"/>
    <w:next w:val="TERM"/>
    <w:qFormat/>
    <w:rsid w:val="00202B5F"/>
    <w:pPr>
      <w:spacing w:after="0"/>
      <w:outlineLvl w:val="9"/>
    </w:pPr>
  </w:style>
  <w:style w:type="character" w:customStyle="1" w:styleId="SMALLCAPSemphasis">
    <w:name w:val="SMALL CAPS emphasis"/>
    <w:qFormat/>
    <w:rsid w:val="00202B5F"/>
    <w:rPr>
      <w:i/>
      <w:caps w:val="0"/>
      <w:smallCaps/>
      <w:strike w:val="0"/>
      <w:dstrike w:val="0"/>
      <w:shadow w:val="0"/>
      <w:emboss w:val="0"/>
      <w:imprint w:val="0"/>
      <w:vanish w:val="0"/>
      <w:vertAlign w:val="baseline"/>
    </w:rPr>
  </w:style>
  <w:style w:type="character" w:customStyle="1" w:styleId="SMALLCAPSstrong">
    <w:name w:val="SMALL CAPS strong"/>
    <w:qFormat/>
    <w:rsid w:val="00202B5F"/>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202B5F"/>
    <w:pPr>
      <w:numPr>
        <w:numId w:val="6"/>
      </w:numPr>
    </w:pPr>
  </w:style>
  <w:style w:type="paragraph" w:customStyle="1" w:styleId="ListNumberalt">
    <w:name w:val="List Number alt"/>
    <w:basedOn w:val="Normal"/>
    <w:qFormat/>
    <w:rsid w:val="00202B5F"/>
    <w:pPr>
      <w:numPr>
        <w:numId w:val="7"/>
      </w:numPr>
      <w:tabs>
        <w:tab w:val="left" w:pos="357"/>
      </w:tabs>
      <w:snapToGrid w:val="0"/>
      <w:spacing w:after="100"/>
    </w:pPr>
  </w:style>
  <w:style w:type="paragraph" w:customStyle="1" w:styleId="ListNumberalt2">
    <w:name w:val="List Number alt 2"/>
    <w:basedOn w:val="ListNumberalt"/>
    <w:qFormat/>
    <w:rsid w:val="00202B5F"/>
    <w:pPr>
      <w:numPr>
        <w:ilvl w:val="1"/>
      </w:numPr>
      <w:tabs>
        <w:tab w:val="clear" w:pos="357"/>
        <w:tab w:val="left" w:pos="680"/>
      </w:tabs>
      <w:ind w:left="675" w:hanging="318"/>
    </w:pPr>
  </w:style>
  <w:style w:type="paragraph" w:customStyle="1" w:styleId="ListNumberalt3">
    <w:name w:val="List Number alt 3"/>
    <w:basedOn w:val="ListNumberalt2"/>
    <w:qFormat/>
    <w:rsid w:val="00202B5F"/>
    <w:pPr>
      <w:numPr>
        <w:ilvl w:val="2"/>
      </w:numPr>
    </w:pPr>
  </w:style>
  <w:style w:type="character" w:customStyle="1" w:styleId="SUBscript-small">
    <w:name w:val="SUBscript-small"/>
    <w:qFormat/>
    <w:rsid w:val="00202B5F"/>
    <w:rPr>
      <w:kern w:val="0"/>
      <w:position w:val="-6"/>
      <w:sz w:val="12"/>
      <w:szCs w:val="16"/>
    </w:rPr>
  </w:style>
  <w:style w:type="character" w:customStyle="1" w:styleId="SUPerscript-small">
    <w:name w:val="SUPerscript-small"/>
    <w:qFormat/>
    <w:rsid w:val="00202B5F"/>
    <w:rPr>
      <w:kern w:val="0"/>
      <w:position w:val="6"/>
      <w:sz w:val="12"/>
      <w:szCs w:val="16"/>
    </w:rPr>
  </w:style>
  <w:style w:type="character" w:styleId="IntenseEmphasis">
    <w:name w:val="Intense Emphasis"/>
    <w:qFormat/>
    <w:rsid w:val="00202B5F"/>
    <w:rPr>
      <w:b/>
      <w:bCs/>
      <w:i/>
      <w:iCs/>
      <w:color w:val="auto"/>
    </w:rPr>
  </w:style>
  <w:style w:type="paragraph" w:customStyle="1" w:styleId="CODE">
    <w:name w:val="CODE"/>
    <w:basedOn w:val="Normal"/>
    <w:rsid w:val="00202B5F"/>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202B5F"/>
    <w:pPr>
      <w:keepNext/>
      <w:snapToGrid w:val="0"/>
      <w:spacing w:before="100" w:after="200"/>
      <w:jc w:val="center"/>
    </w:pPr>
  </w:style>
  <w:style w:type="paragraph" w:customStyle="1" w:styleId="IECINSTRUCTIONS">
    <w:name w:val="IEC_INSTRUCTIONS"/>
    <w:basedOn w:val="Normal"/>
    <w:uiPriority w:val="99"/>
    <w:qFormat/>
    <w:rsid w:val="00202B5F"/>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202B5F"/>
    <w:pPr>
      <w:numPr>
        <w:numId w:val="8"/>
      </w:numPr>
    </w:pPr>
  </w:style>
  <w:style w:type="numbering" w:customStyle="1" w:styleId="Headings">
    <w:name w:val="Headings"/>
    <w:rsid w:val="00202B5F"/>
    <w:pPr>
      <w:numPr>
        <w:numId w:val="10"/>
      </w:numPr>
    </w:pPr>
  </w:style>
  <w:style w:type="character" w:customStyle="1" w:styleId="PARAGRAPHChar">
    <w:name w:val="PARAGRAPH Char"/>
    <w:link w:val="PARAGRAPH"/>
    <w:rsid w:val="00202B5F"/>
    <w:rPr>
      <w:rFonts w:eastAsia="Times New Roman" w:cs="Arial"/>
      <w:spacing w:val="8"/>
      <w:sz w:val="20"/>
      <w:szCs w:val="20"/>
      <w:lang w:val="en-GB" w:eastAsia="zh-CN"/>
    </w:rPr>
  </w:style>
  <w:style w:type="paragraph" w:styleId="Bibliography">
    <w:name w:val="Bibliography"/>
    <w:basedOn w:val="Normal"/>
    <w:next w:val="Normal"/>
    <w:uiPriority w:val="37"/>
    <w:semiHidden/>
    <w:unhideWhenUsed/>
    <w:rsid w:val="00202B5F"/>
  </w:style>
  <w:style w:type="paragraph" w:styleId="Caption">
    <w:name w:val="caption"/>
    <w:basedOn w:val="Normal"/>
    <w:next w:val="Normal"/>
    <w:uiPriority w:val="35"/>
    <w:qFormat/>
    <w:rsid w:val="00202B5F"/>
    <w:rPr>
      <w:b/>
      <w:bCs/>
    </w:rPr>
  </w:style>
  <w:style w:type="paragraph" w:styleId="EnvelopeAddress">
    <w:name w:val="envelope address"/>
    <w:basedOn w:val="Normal"/>
    <w:uiPriority w:val="99"/>
    <w:semiHidden/>
    <w:unhideWhenUsed/>
    <w:rsid w:val="00202B5F"/>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202B5F"/>
    <w:rPr>
      <w:rFonts w:ascii="Cambria" w:eastAsia="MS Gothic" w:hAnsi="Cambria" w:cs="Times New Roman"/>
    </w:rPr>
  </w:style>
  <w:style w:type="paragraph" w:styleId="Index1">
    <w:name w:val="index 1"/>
    <w:basedOn w:val="Normal"/>
    <w:next w:val="Normal"/>
    <w:autoRedefine/>
    <w:uiPriority w:val="99"/>
    <w:semiHidden/>
    <w:unhideWhenUsed/>
    <w:rsid w:val="00202B5F"/>
    <w:pPr>
      <w:ind w:left="200" w:hanging="200"/>
    </w:pPr>
  </w:style>
  <w:style w:type="paragraph" w:styleId="Index2">
    <w:name w:val="index 2"/>
    <w:basedOn w:val="Normal"/>
    <w:next w:val="Normal"/>
    <w:autoRedefine/>
    <w:uiPriority w:val="99"/>
    <w:semiHidden/>
    <w:unhideWhenUsed/>
    <w:rsid w:val="00202B5F"/>
    <w:pPr>
      <w:ind w:left="400" w:hanging="200"/>
    </w:pPr>
  </w:style>
  <w:style w:type="paragraph" w:styleId="Index3">
    <w:name w:val="index 3"/>
    <w:basedOn w:val="Normal"/>
    <w:next w:val="Normal"/>
    <w:autoRedefine/>
    <w:uiPriority w:val="99"/>
    <w:semiHidden/>
    <w:unhideWhenUsed/>
    <w:rsid w:val="00202B5F"/>
    <w:pPr>
      <w:ind w:left="600" w:hanging="200"/>
    </w:pPr>
  </w:style>
  <w:style w:type="paragraph" w:styleId="Index4">
    <w:name w:val="index 4"/>
    <w:basedOn w:val="Normal"/>
    <w:next w:val="Normal"/>
    <w:autoRedefine/>
    <w:uiPriority w:val="99"/>
    <w:semiHidden/>
    <w:unhideWhenUsed/>
    <w:rsid w:val="00202B5F"/>
    <w:pPr>
      <w:ind w:left="800" w:hanging="200"/>
    </w:pPr>
  </w:style>
  <w:style w:type="paragraph" w:styleId="Index5">
    <w:name w:val="index 5"/>
    <w:basedOn w:val="Normal"/>
    <w:next w:val="Normal"/>
    <w:autoRedefine/>
    <w:uiPriority w:val="99"/>
    <w:semiHidden/>
    <w:unhideWhenUsed/>
    <w:rsid w:val="00202B5F"/>
    <w:pPr>
      <w:ind w:left="1000" w:hanging="200"/>
    </w:pPr>
  </w:style>
  <w:style w:type="paragraph" w:styleId="Index6">
    <w:name w:val="index 6"/>
    <w:basedOn w:val="Normal"/>
    <w:next w:val="Normal"/>
    <w:autoRedefine/>
    <w:uiPriority w:val="99"/>
    <w:semiHidden/>
    <w:unhideWhenUsed/>
    <w:rsid w:val="00202B5F"/>
    <w:pPr>
      <w:ind w:left="1200" w:hanging="200"/>
    </w:pPr>
  </w:style>
  <w:style w:type="paragraph" w:styleId="Index7">
    <w:name w:val="index 7"/>
    <w:basedOn w:val="Normal"/>
    <w:next w:val="Normal"/>
    <w:autoRedefine/>
    <w:uiPriority w:val="99"/>
    <w:semiHidden/>
    <w:unhideWhenUsed/>
    <w:rsid w:val="00202B5F"/>
    <w:pPr>
      <w:ind w:left="1400" w:hanging="200"/>
    </w:pPr>
  </w:style>
  <w:style w:type="paragraph" w:styleId="Index8">
    <w:name w:val="index 8"/>
    <w:basedOn w:val="Normal"/>
    <w:next w:val="Normal"/>
    <w:autoRedefine/>
    <w:uiPriority w:val="99"/>
    <w:semiHidden/>
    <w:unhideWhenUsed/>
    <w:rsid w:val="00202B5F"/>
    <w:pPr>
      <w:ind w:left="1600" w:hanging="200"/>
    </w:pPr>
  </w:style>
  <w:style w:type="paragraph" w:styleId="Index9">
    <w:name w:val="index 9"/>
    <w:basedOn w:val="Normal"/>
    <w:next w:val="Normal"/>
    <w:autoRedefine/>
    <w:uiPriority w:val="99"/>
    <w:semiHidden/>
    <w:unhideWhenUsed/>
    <w:rsid w:val="00202B5F"/>
    <w:pPr>
      <w:ind w:left="1800" w:hanging="200"/>
    </w:pPr>
  </w:style>
  <w:style w:type="paragraph" w:styleId="IndexHeading">
    <w:name w:val="index heading"/>
    <w:basedOn w:val="Normal"/>
    <w:next w:val="Index1"/>
    <w:uiPriority w:val="99"/>
    <w:semiHidden/>
    <w:unhideWhenUsed/>
    <w:rsid w:val="00202B5F"/>
    <w:rPr>
      <w:rFonts w:ascii="Cambria" w:eastAsia="MS Gothic" w:hAnsi="Cambria" w:cs="Times New Roman"/>
      <w:b/>
      <w:bCs/>
    </w:rPr>
  </w:style>
  <w:style w:type="paragraph" w:styleId="ListParagraph">
    <w:name w:val="List Paragraph"/>
    <w:basedOn w:val="Normal"/>
    <w:uiPriority w:val="34"/>
    <w:qFormat/>
    <w:rsid w:val="00202B5F"/>
    <w:pPr>
      <w:ind w:left="567"/>
    </w:pPr>
  </w:style>
  <w:style w:type="paragraph" w:styleId="NoSpacing">
    <w:name w:val="No Spacing"/>
    <w:uiPriority w:val="1"/>
    <w:qFormat/>
    <w:rsid w:val="00202B5F"/>
    <w:pPr>
      <w:spacing w:after="0" w:line="240" w:lineRule="auto"/>
      <w:jc w:val="both"/>
    </w:pPr>
    <w:rPr>
      <w:rFonts w:eastAsia="Times New Roman" w:cs="Arial"/>
      <w:spacing w:val="8"/>
      <w:sz w:val="20"/>
      <w:szCs w:val="20"/>
      <w:lang w:val="en-GB" w:eastAsia="zh-CN"/>
    </w:rPr>
  </w:style>
  <w:style w:type="paragraph" w:styleId="NormalWeb">
    <w:name w:val="Normal (Web)"/>
    <w:basedOn w:val="Normal"/>
    <w:uiPriority w:val="99"/>
    <w:semiHidden/>
    <w:unhideWhenUsed/>
    <w:rsid w:val="00202B5F"/>
    <w:rPr>
      <w:rFonts w:ascii="Times New Roman" w:hAnsi="Times New Roman" w:cs="Times New Roman"/>
      <w:sz w:val="24"/>
      <w:szCs w:val="24"/>
    </w:rPr>
  </w:style>
  <w:style w:type="paragraph" w:styleId="NormalIndent">
    <w:name w:val="Normal Indent"/>
    <w:basedOn w:val="Normal"/>
    <w:uiPriority w:val="99"/>
    <w:semiHidden/>
    <w:unhideWhenUsed/>
    <w:rsid w:val="00202B5F"/>
    <w:pPr>
      <w:ind w:left="567"/>
    </w:pPr>
  </w:style>
  <w:style w:type="paragraph" w:styleId="TableofAuthorities">
    <w:name w:val="table of authorities"/>
    <w:basedOn w:val="Normal"/>
    <w:next w:val="Normal"/>
    <w:uiPriority w:val="99"/>
    <w:semiHidden/>
    <w:unhideWhenUsed/>
    <w:rsid w:val="00202B5F"/>
    <w:pPr>
      <w:ind w:left="200" w:hanging="200"/>
    </w:pPr>
  </w:style>
  <w:style w:type="paragraph" w:styleId="TOAHeading">
    <w:name w:val="toa heading"/>
    <w:basedOn w:val="Normal"/>
    <w:next w:val="Normal"/>
    <w:uiPriority w:val="99"/>
    <w:semiHidden/>
    <w:unhideWhenUsed/>
    <w:rsid w:val="00202B5F"/>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202B5F"/>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customStyle="1" w:styleId="covertext">
    <w:name w:val="cover text"/>
    <w:basedOn w:val="Normal"/>
    <w:rsid w:val="0048622D"/>
    <w:pPr>
      <w:spacing w:before="120" w:after="120"/>
      <w:jc w:val="left"/>
    </w:pPr>
    <w:rPr>
      <w:rFonts w:ascii="Times New Roman" w:hAnsi="Times New Roman" w:cs="Times New Roman"/>
      <w:spacing w:val="0"/>
      <w:sz w:val="24"/>
      <w:lang w:val="en-US" w:eastAsia="en-US"/>
    </w:rPr>
  </w:style>
  <w:style w:type="paragraph" w:customStyle="1" w:styleId="MMTopic1">
    <w:name w:val="MM Topic 1"/>
    <w:basedOn w:val="Heading1"/>
    <w:link w:val="MMTopic1Char"/>
    <w:rsid w:val="00114FAB"/>
    <w:pPr>
      <w:keepLines/>
      <w:numPr>
        <w:numId w:val="11"/>
      </w:numPr>
      <w:suppressAutoHyphens w:val="0"/>
      <w:snapToGrid/>
      <w:spacing w:before="480" w:after="0" w:line="276" w:lineRule="auto"/>
    </w:pPr>
    <w:rPr>
      <w:rFonts w:asciiTheme="majorHAnsi" w:eastAsiaTheme="majorEastAsia" w:hAnsiTheme="majorHAnsi" w:cstheme="majorBidi"/>
      <w:color w:val="365F91" w:themeColor="accent1" w:themeShade="BF"/>
      <w:sz w:val="28"/>
      <w:szCs w:val="28"/>
    </w:rPr>
  </w:style>
  <w:style w:type="character" w:customStyle="1" w:styleId="MMTopic1Char">
    <w:name w:val="MM Topic 1 Char"/>
    <w:basedOn w:val="Heading1Char"/>
    <w:link w:val="MMTopic1"/>
    <w:rsid w:val="00114FAB"/>
    <w:rPr>
      <w:rFonts w:asciiTheme="majorHAnsi" w:eastAsiaTheme="majorEastAsia" w:hAnsiTheme="majorHAnsi" w:cstheme="majorBidi"/>
      <w:b/>
      <w:bCs/>
      <w:color w:val="365F91" w:themeColor="accent1" w:themeShade="BF"/>
      <w:spacing w:val="8"/>
      <w:sz w:val="28"/>
      <w:szCs w:val="28"/>
      <w:lang w:val="en-GB" w:eastAsia="zh-CN"/>
    </w:rPr>
  </w:style>
  <w:style w:type="paragraph" w:customStyle="1" w:styleId="MMTopic2">
    <w:name w:val="MM Topic 2"/>
    <w:basedOn w:val="Heading2"/>
    <w:link w:val="MMTopic2Char"/>
    <w:rsid w:val="00114FAB"/>
    <w:pPr>
      <w:keepLines/>
      <w:numPr>
        <w:numId w:val="11"/>
      </w:numPr>
      <w:suppressAutoHyphens w:val="0"/>
      <w:snapToGrid/>
      <w:spacing w:before="200" w:after="0" w:line="276" w:lineRule="auto"/>
    </w:pPr>
    <w:rPr>
      <w:rFonts w:asciiTheme="majorHAnsi" w:eastAsiaTheme="majorEastAsia" w:hAnsiTheme="majorHAnsi" w:cstheme="majorBidi"/>
      <w:color w:val="4F81BD" w:themeColor="accent1"/>
      <w:sz w:val="26"/>
      <w:szCs w:val="26"/>
    </w:rPr>
  </w:style>
  <w:style w:type="character" w:customStyle="1" w:styleId="MMTopic2Char">
    <w:name w:val="MM Topic 2 Char"/>
    <w:basedOn w:val="Heading2Char"/>
    <w:link w:val="MMTopic2"/>
    <w:rsid w:val="00114FAB"/>
    <w:rPr>
      <w:rFonts w:asciiTheme="majorHAnsi" w:eastAsiaTheme="majorEastAsia" w:hAnsiTheme="majorHAnsi" w:cstheme="majorBidi"/>
      <w:b/>
      <w:bCs/>
      <w:color w:val="4F81BD" w:themeColor="accent1"/>
      <w:spacing w:val="8"/>
      <w:sz w:val="26"/>
      <w:szCs w:val="26"/>
      <w:lang w:val="en-GB" w:eastAsia="zh-CN"/>
    </w:rPr>
  </w:style>
  <w:style w:type="paragraph" w:customStyle="1" w:styleId="MMTopic3">
    <w:name w:val="MM Topic 3"/>
    <w:basedOn w:val="Heading3"/>
    <w:link w:val="MMTopic3Char"/>
    <w:rsid w:val="00114FAB"/>
    <w:pPr>
      <w:keepLines/>
      <w:numPr>
        <w:numId w:val="11"/>
      </w:numPr>
      <w:suppressAutoHyphens w:val="0"/>
      <w:snapToGrid/>
      <w:spacing w:before="200" w:after="0" w:line="276" w:lineRule="auto"/>
    </w:pPr>
    <w:rPr>
      <w:rFonts w:asciiTheme="majorHAnsi" w:eastAsiaTheme="majorEastAsia" w:hAnsiTheme="majorHAnsi" w:cstheme="majorBidi"/>
      <w:color w:val="4F81BD" w:themeColor="accent1"/>
    </w:rPr>
  </w:style>
  <w:style w:type="character" w:customStyle="1" w:styleId="MMTopic3Char">
    <w:name w:val="MM Topic 3 Char"/>
    <w:basedOn w:val="Heading3Char"/>
    <w:link w:val="MMTopic3"/>
    <w:rsid w:val="00114FAB"/>
    <w:rPr>
      <w:rFonts w:asciiTheme="majorHAnsi" w:eastAsiaTheme="majorEastAsia" w:hAnsiTheme="majorHAnsi" w:cstheme="majorBidi"/>
      <w:b/>
      <w:bCs/>
      <w:color w:val="4F81BD" w:themeColor="accent1"/>
      <w:spacing w:val="8"/>
      <w:sz w:val="20"/>
      <w:szCs w:val="20"/>
      <w:lang w:val="en-GB" w:eastAsia="zh-CN"/>
    </w:rPr>
  </w:style>
  <w:style w:type="paragraph" w:customStyle="1" w:styleId="MMTopic4">
    <w:name w:val="MM Topic 4"/>
    <w:basedOn w:val="Heading4"/>
    <w:link w:val="MMTopic4Char"/>
    <w:rsid w:val="00114FAB"/>
    <w:pPr>
      <w:keepLines/>
      <w:numPr>
        <w:ilvl w:val="0"/>
        <w:numId w:val="0"/>
      </w:numPr>
      <w:suppressAutoHyphens w:val="0"/>
      <w:snapToGrid/>
      <w:spacing w:before="200" w:after="0" w:line="276" w:lineRule="auto"/>
    </w:pPr>
    <w:rPr>
      <w:rFonts w:asciiTheme="majorHAnsi" w:eastAsiaTheme="majorEastAsia" w:hAnsiTheme="majorHAnsi" w:cstheme="majorBidi"/>
      <w:i/>
      <w:iCs/>
      <w:color w:val="4F81BD" w:themeColor="accent1"/>
    </w:rPr>
  </w:style>
  <w:style w:type="character" w:customStyle="1" w:styleId="MMTopic4Char">
    <w:name w:val="MM Topic 4 Char"/>
    <w:basedOn w:val="Heading4Char"/>
    <w:link w:val="MMTopic4"/>
    <w:rsid w:val="00114FAB"/>
    <w:rPr>
      <w:rFonts w:asciiTheme="majorHAnsi" w:eastAsiaTheme="majorEastAsia" w:hAnsiTheme="majorHAnsi" w:cstheme="majorBidi"/>
      <w:b/>
      <w:bCs/>
      <w:i/>
      <w:iCs/>
      <w:color w:val="4F81BD" w:themeColor="accent1"/>
      <w:spacing w:val="8"/>
      <w:sz w:val="20"/>
      <w:szCs w:val="20"/>
      <w:lang w:val="en-GB" w:eastAsia="zh-CN"/>
    </w:rPr>
  </w:style>
  <w:style w:type="paragraph" w:customStyle="1" w:styleId="MMTopic5">
    <w:name w:val="MM Topic 5"/>
    <w:basedOn w:val="Heading5"/>
    <w:link w:val="MMTopic5Char"/>
    <w:rsid w:val="00114FAB"/>
    <w:pPr>
      <w:keepLines/>
      <w:numPr>
        <w:ilvl w:val="0"/>
        <w:numId w:val="0"/>
      </w:numPr>
      <w:suppressAutoHyphens w:val="0"/>
      <w:snapToGrid/>
      <w:spacing w:before="200" w:after="0" w:line="276" w:lineRule="auto"/>
    </w:pPr>
    <w:rPr>
      <w:rFonts w:asciiTheme="majorHAnsi" w:eastAsiaTheme="majorEastAsia" w:hAnsiTheme="majorHAnsi" w:cstheme="majorBidi"/>
      <w:b w:val="0"/>
      <w:bCs w:val="0"/>
      <w:color w:val="243F60" w:themeColor="accent1" w:themeShade="7F"/>
    </w:rPr>
  </w:style>
  <w:style w:type="character" w:customStyle="1" w:styleId="MMTopic5Char">
    <w:name w:val="MM Topic 5 Char"/>
    <w:basedOn w:val="Heading5Char"/>
    <w:link w:val="MMTopic5"/>
    <w:rsid w:val="00114FAB"/>
    <w:rPr>
      <w:rFonts w:asciiTheme="majorHAnsi" w:eastAsiaTheme="majorEastAsia" w:hAnsiTheme="majorHAnsi" w:cstheme="majorBidi"/>
      <w:b w:val="0"/>
      <w:bCs w:val="0"/>
      <w:color w:val="243F60" w:themeColor="accent1" w:themeShade="7F"/>
      <w:spacing w:val="8"/>
      <w:sz w:val="20"/>
      <w:szCs w:val="20"/>
      <w:lang w:val="en-GB" w:eastAsia="zh-CN"/>
    </w:rPr>
  </w:style>
  <w:style w:type="paragraph" w:customStyle="1" w:styleId="IEEEStdsParagraph">
    <w:name w:val="IEEEStds Paragraph"/>
    <w:link w:val="IEEEStdsParagraphChar"/>
    <w:rsid w:val="00B00BF0"/>
    <w:pPr>
      <w:spacing w:after="240" w:line="240" w:lineRule="auto"/>
      <w:jc w:val="both"/>
    </w:pPr>
    <w:rPr>
      <w:rFonts w:ascii="Times New Roman" w:eastAsia="Times New Roman" w:hAnsi="Times New Roman" w:cs="Times New Roman"/>
      <w:sz w:val="20"/>
      <w:szCs w:val="20"/>
      <w:lang w:eastAsia="ja-JP"/>
    </w:rPr>
  </w:style>
  <w:style w:type="character" w:customStyle="1" w:styleId="IEEEStdsParagraphChar">
    <w:name w:val="IEEEStds Paragraph Char"/>
    <w:link w:val="IEEEStdsParagraph"/>
    <w:rsid w:val="00B00BF0"/>
    <w:rPr>
      <w:rFonts w:ascii="Times New Roman" w:eastAsia="Times New Roman" w:hAnsi="Times New Roman" w:cs="Times New Roman"/>
      <w:sz w:val="20"/>
      <w:szCs w:val="20"/>
      <w:lang w:eastAsia="ja-JP"/>
    </w:rPr>
  </w:style>
  <w:style w:type="paragraph" w:customStyle="1" w:styleId="IEEEStdsKeywords">
    <w:name w:val="IEEEStds Keywords"/>
    <w:basedOn w:val="Normal"/>
    <w:next w:val="IEEEStdsParagraph"/>
    <w:rsid w:val="00B00BF0"/>
    <w:rPr>
      <w:rFonts w:cs="Times New Roman"/>
      <w:spacing w:val="0"/>
      <w:lang w:val="en-US" w:eastAsia="ja-JP"/>
    </w:rPr>
  </w:style>
  <w:style w:type="paragraph" w:customStyle="1" w:styleId="IEEEStdsLevel1Header">
    <w:name w:val="IEEEStds Level 1 Header"/>
    <w:basedOn w:val="IEEEStdsParagraph"/>
    <w:next w:val="IEEEStdsParagraph"/>
    <w:rsid w:val="00B00BF0"/>
    <w:pPr>
      <w:keepNext/>
      <w:keepLines/>
      <w:numPr>
        <w:numId w:val="15"/>
      </w:numPr>
      <w:suppressAutoHyphens/>
      <w:spacing w:before="360"/>
      <w:ind w:left="0"/>
      <w:jc w:val="left"/>
      <w:outlineLvl w:val="0"/>
    </w:pPr>
    <w:rPr>
      <w:rFonts w:ascii="Arial" w:hAnsi="Arial"/>
      <w:b/>
      <w:sz w:val="24"/>
    </w:rPr>
  </w:style>
  <w:style w:type="paragraph" w:customStyle="1" w:styleId="IEEEStdsLevel4Header">
    <w:name w:val="IEEEStds Level 4 Header"/>
    <w:basedOn w:val="IEEEStdsLevel3Header"/>
    <w:next w:val="IEEEStdsParagraph"/>
    <w:rsid w:val="00B00BF0"/>
    <w:pPr>
      <w:numPr>
        <w:ilvl w:val="4"/>
      </w:numPr>
      <w:ind w:left="0" w:hanging="360"/>
      <w:outlineLvl w:val="3"/>
    </w:pPr>
  </w:style>
  <w:style w:type="paragraph" w:customStyle="1" w:styleId="IEEEStdsLevel3Header">
    <w:name w:val="IEEEStds Level 3 Header"/>
    <w:basedOn w:val="IEEEStdsLevel2Header"/>
    <w:next w:val="IEEEStdsParagraph"/>
    <w:rsid w:val="00B00BF0"/>
    <w:pPr>
      <w:numPr>
        <w:ilvl w:val="5"/>
      </w:numPr>
      <w:spacing w:before="240"/>
      <w:ind w:left="0" w:hanging="360"/>
      <w:outlineLvl w:val="2"/>
    </w:pPr>
    <w:rPr>
      <w:sz w:val="20"/>
    </w:rPr>
  </w:style>
  <w:style w:type="paragraph" w:customStyle="1" w:styleId="IEEEStdsLevel2Header">
    <w:name w:val="IEEEStds Level 2 Header"/>
    <w:basedOn w:val="IEEEStdsLevel1Header"/>
    <w:next w:val="IEEEStdsParagraph"/>
    <w:link w:val="IEEEStdsLevel2HeaderChar"/>
    <w:rsid w:val="00B00BF0"/>
    <w:pPr>
      <w:numPr>
        <w:ilvl w:val="1"/>
      </w:numPr>
      <w:ind w:left="0"/>
      <w:outlineLvl w:val="1"/>
    </w:pPr>
    <w:rPr>
      <w:sz w:val="22"/>
    </w:rPr>
  </w:style>
  <w:style w:type="character" w:customStyle="1" w:styleId="IEEEStdsLevel2HeaderChar">
    <w:name w:val="IEEEStds Level 2 Header Char"/>
    <w:link w:val="IEEEStdsLevel2Header"/>
    <w:rsid w:val="00B00BF0"/>
    <w:rPr>
      <w:rFonts w:eastAsia="Times New Roman" w:cs="Times New Roman"/>
      <w:b/>
      <w:szCs w:val="20"/>
      <w:lang w:eastAsia="ja-JP"/>
    </w:rPr>
  </w:style>
  <w:style w:type="paragraph" w:customStyle="1" w:styleId="IEEEStdsSingleNote">
    <w:name w:val="IEEEStds Single Note"/>
    <w:basedOn w:val="IEEEStdsParagraph"/>
    <w:next w:val="IEEEStdsParagraph"/>
    <w:rsid w:val="00B00BF0"/>
    <w:pPr>
      <w:keepLines/>
      <w:spacing w:before="120" w:after="120"/>
    </w:pPr>
    <w:rPr>
      <w:sz w:val="18"/>
    </w:rPr>
  </w:style>
  <w:style w:type="paragraph" w:customStyle="1" w:styleId="IEEEStdsNumberedListLevel1">
    <w:name w:val="IEEEStds Numbered List Level 1"/>
    <w:rsid w:val="00B00BF0"/>
    <w:pPr>
      <w:numPr>
        <w:numId w:val="12"/>
      </w:numPr>
      <w:spacing w:after="240" w:line="360" w:lineRule="exact"/>
      <w:ind w:left="648" w:hanging="446"/>
      <w:contextualSpacing/>
      <w:jc w:val="both"/>
      <w:outlineLvl w:val="0"/>
    </w:pPr>
    <w:rPr>
      <w:rFonts w:ascii="Times New Roman" w:eastAsia="Times New Roman" w:hAnsi="Times New Roman" w:cs="Times New Roman"/>
      <w:sz w:val="20"/>
      <w:szCs w:val="20"/>
      <w:lang w:eastAsia="ja-JP"/>
    </w:rPr>
  </w:style>
  <w:style w:type="paragraph" w:customStyle="1" w:styleId="IEEEStdsNumberedListLevel2">
    <w:name w:val="IEEEStds Numbered List Level 2"/>
    <w:basedOn w:val="IEEEStdsNumberedListLevel1"/>
    <w:rsid w:val="00B00BF0"/>
    <w:pPr>
      <w:numPr>
        <w:ilvl w:val="1"/>
      </w:numPr>
      <w:outlineLvl w:val="1"/>
    </w:pPr>
  </w:style>
  <w:style w:type="paragraph" w:customStyle="1" w:styleId="IEEEStdsNumberedListLevel3">
    <w:name w:val="IEEEStds Numbered List Level 3"/>
    <w:basedOn w:val="IEEEStdsNumberedListLevel2"/>
    <w:rsid w:val="00B00BF0"/>
    <w:pPr>
      <w:numPr>
        <w:ilvl w:val="2"/>
      </w:numPr>
      <w:tabs>
        <w:tab w:val="left" w:pos="1512"/>
      </w:tabs>
      <w:outlineLvl w:val="2"/>
    </w:pPr>
  </w:style>
  <w:style w:type="paragraph" w:customStyle="1" w:styleId="IEEEStdsRegularFigureCaption">
    <w:name w:val="IEEEStds Regular Figure Caption"/>
    <w:basedOn w:val="IEEEStdsParagraph"/>
    <w:next w:val="IEEEStdsParagraph"/>
    <w:rsid w:val="00B00BF0"/>
    <w:pPr>
      <w:keepLines/>
      <w:numPr>
        <w:numId w:val="14"/>
      </w:numPr>
      <w:tabs>
        <w:tab w:val="clear" w:pos="1008"/>
        <w:tab w:val="num" w:pos="360"/>
        <w:tab w:val="left" w:pos="403"/>
        <w:tab w:val="left" w:pos="475"/>
        <w:tab w:val="left" w:pos="547"/>
      </w:tabs>
      <w:suppressAutoHyphens/>
      <w:spacing w:before="120" w:after="120"/>
      <w:ind w:left="360" w:hanging="360"/>
      <w:jc w:val="center"/>
    </w:pPr>
    <w:rPr>
      <w:rFonts w:ascii="Arial" w:hAnsi="Arial"/>
      <w:b/>
    </w:rPr>
  </w:style>
  <w:style w:type="paragraph" w:customStyle="1" w:styleId="IEEEStdsLevel7Header">
    <w:name w:val="IEEEStds Level 7 Header"/>
    <w:basedOn w:val="Normal"/>
    <w:next w:val="IEEEStdsParagraph"/>
    <w:rsid w:val="00B00BF0"/>
    <w:pPr>
      <w:keepNext/>
      <w:keepLines/>
      <w:numPr>
        <w:ilvl w:val="6"/>
        <w:numId w:val="15"/>
      </w:numPr>
      <w:suppressAutoHyphens/>
      <w:spacing w:before="240" w:after="240"/>
      <w:ind w:left="0"/>
      <w:jc w:val="left"/>
      <w:outlineLvl w:val="6"/>
    </w:pPr>
    <w:rPr>
      <w:rFonts w:cs="Times New Roman"/>
      <w:b/>
      <w:spacing w:val="0"/>
      <w:lang w:val="en-US" w:eastAsia="ja-JP"/>
    </w:rPr>
  </w:style>
  <w:style w:type="paragraph" w:customStyle="1" w:styleId="IEEEStdsLevel8Header">
    <w:name w:val="IEEEStds Level 8 Header"/>
    <w:basedOn w:val="IEEEStdsLevel7Header"/>
    <w:next w:val="IEEEStdsParagraph"/>
    <w:rsid w:val="00B00BF0"/>
    <w:pPr>
      <w:numPr>
        <w:ilvl w:val="7"/>
      </w:numPr>
      <w:ind w:left="0"/>
      <w:outlineLvl w:val="7"/>
    </w:pPr>
  </w:style>
  <w:style w:type="paragraph" w:customStyle="1" w:styleId="IEEEStdsLevel9Header">
    <w:name w:val="IEEEStds Level 9 Header"/>
    <w:basedOn w:val="IEEEStdsLevel8Header"/>
    <w:next w:val="IEEEStdsParagraph"/>
    <w:rsid w:val="00B00BF0"/>
    <w:pPr>
      <w:numPr>
        <w:ilvl w:val="8"/>
      </w:numPr>
      <w:ind w:left="0"/>
      <w:outlineLvl w:val="8"/>
    </w:pPr>
  </w:style>
  <w:style w:type="paragraph" w:customStyle="1" w:styleId="IEEEStdsNumberedListLevel4">
    <w:name w:val="IEEEStds Numbered List Level 4"/>
    <w:basedOn w:val="IEEEStdsNumberedListLevel3"/>
    <w:rsid w:val="00B00BF0"/>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B00BF0"/>
    <w:pPr>
      <w:numPr>
        <w:ilvl w:val="4"/>
      </w:numPr>
      <w:tabs>
        <w:tab w:val="clear" w:pos="1958"/>
        <w:tab w:val="left" w:pos="2405"/>
      </w:tabs>
      <w:outlineLvl w:val="4"/>
    </w:pPr>
  </w:style>
  <w:style w:type="paragraph" w:customStyle="1" w:styleId="IEEEStdsImage">
    <w:name w:val="IEEEStds Image"/>
    <w:basedOn w:val="IEEEStdsParagraph"/>
    <w:next w:val="IEEEStdsParagraph"/>
    <w:rsid w:val="00B00BF0"/>
    <w:pPr>
      <w:keepNext/>
      <w:keepLines/>
      <w:spacing w:before="240" w:after="0"/>
      <w:jc w:val="center"/>
    </w:pPr>
  </w:style>
  <w:style w:type="paragraph" w:customStyle="1" w:styleId="IEEEStdsUnorderedList">
    <w:name w:val="IEEEStds Unordered List"/>
    <w:rsid w:val="00B00BF0"/>
    <w:pPr>
      <w:numPr>
        <w:numId w:val="13"/>
      </w:numPr>
      <w:tabs>
        <w:tab w:val="left" w:pos="1080"/>
        <w:tab w:val="left" w:pos="1512"/>
        <w:tab w:val="left" w:pos="1958"/>
        <w:tab w:val="left" w:pos="2405"/>
      </w:tabs>
      <w:spacing w:after="240" w:line="360" w:lineRule="exact"/>
      <w:ind w:left="648" w:hanging="446"/>
      <w:contextualSpacing/>
      <w:jc w:val="both"/>
    </w:pPr>
    <w:rPr>
      <w:rFonts w:ascii="Times New Roman" w:eastAsia="Times New Roman" w:hAnsi="Times New Roman" w:cs="Times New Roman"/>
      <w:noProof/>
      <w:sz w:val="20"/>
      <w:szCs w:val="20"/>
      <w:lang w:eastAsia="ja-JP"/>
    </w:rPr>
  </w:style>
  <w:style w:type="paragraph" w:styleId="BalloonText">
    <w:name w:val="Balloon Text"/>
    <w:basedOn w:val="Normal"/>
    <w:link w:val="BalloonTextChar"/>
    <w:uiPriority w:val="99"/>
    <w:semiHidden/>
    <w:unhideWhenUsed/>
    <w:rsid w:val="00B00BF0"/>
    <w:rPr>
      <w:rFonts w:ascii="Tahoma" w:hAnsi="Tahoma" w:cs="Tahoma"/>
      <w:sz w:val="16"/>
      <w:szCs w:val="16"/>
    </w:rPr>
  </w:style>
  <w:style w:type="character" w:customStyle="1" w:styleId="BalloonTextChar">
    <w:name w:val="Balloon Text Char"/>
    <w:basedOn w:val="DefaultParagraphFont"/>
    <w:link w:val="BalloonText"/>
    <w:uiPriority w:val="99"/>
    <w:semiHidden/>
    <w:rsid w:val="00B00BF0"/>
    <w:rPr>
      <w:rFonts w:ascii="Tahoma" w:eastAsia="Times New Roman" w:hAnsi="Tahoma" w:cs="Tahoma"/>
      <w:spacing w:val="8"/>
      <w:sz w:val="16"/>
      <w:szCs w:val="16"/>
      <w:lang w:val="en-GB" w:eastAsia="zh-CN"/>
    </w:rPr>
  </w:style>
  <w:style w:type="paragraph" w:customStyle="1" w:styleId="NumberedPARAlevel4">
    <w:name w:val="Numbered PARA (level 4)"/>
    <w:basedOn w:val="Heading4"/>
    <w:qFormat/>
    <w:rsid w:val="00202B5F"/>
    <w:pPr>
      <w:ind w:left="0" w:firstLine="0"/>
      <w:jc w:val="both"/>
    </w:pPr>
    <w:rPr>
      <w:b w:val="0"/>
    </w:rPr>
  </w:style>
  <w:style w:type="paragraph" w:customStyle="1" w:styleId="Default">
    <w:name w:val="Default"/>
    <w:rsid w:val="006A0BB7"/>
    <w:pPr>
      <w:autoSpaceDE w:val="0"/>
      <w:autoSpaceDN w:val="0"/>
      <w:adjustRightInd w:val="0"/>
      <w:spacing w:after="0" w:line="240" w:lineRule="auto"/>
    </w:pPr>
    <w:rPr>
      <w:rFonts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61986">
      <w:bodyDiv w:val="1"/>
      <w:marLeft w:val="0"/>
      <w:marRight w:val="0"/>
      <w:marTop w:val="0"/>
      <w:marBottom w:val="0"/>
      <w:divBdr>
        <w:top w:val="none" w:sz="0" w:space="0" w:color="auto"/>
        <w:left w:val="none" w:sz="0" w:space="0" w:color="auto"/>
        <w:bottom w:val="none" w:sz="0" w:space="0" w:color="auto"/>
        <w:right w:val="none" w:sz="0" w:space="0" w:color="auto"/>
      </w:divBdr>
      <w:divsChild>
        <w:div w:id="2077822638">
          <w:marLeft w:val="821"/>
          <w:marRight w:val="0"/>
          <w:marTop w:val="360"/>
          <w:marBottom w:val="0"/>
          <w:divBdr>
            <w:top w:val="none" w:sz="0" w:space="0" w:color="auto"/>
            <w:left w:val="none" w:sz="0" w:space="0" w:color="auto"/>
            <w:bottom w:val="none" w:sz="0" w:space="0" w:color="auto"/>
            <w:right w:val="none" w:sz="0" w:space="0" w:color="auto"/>
          </w:divBdr>
        </w:div>
        <w:div w:id="442962742">
          <w:marLeft w:val="720"/>
          <w:marRight w:val="0"/>
          <w:marTop w:val="360"/>
          <w:marBottom w:val="0"/>
          <w:divBdr>
            <w:top w:val="none" w:sz="0" w:space="0" w:color="auto"/>
            <w:left w:val="none" w:sz="0" w:space="0" w:color="auto"/>
            <w:bottom w:val="none" w:sz="0" w:space="0" w:color="auto"/>
            <w:right w:val="none" w:sz="0" w:space="0" w:color="auto"/>
          </w:divBdr>
        </w:div>
        <w:div w:id="769814506">
          <w:marLeft w:val="720"/>
          <w:marRight w:val="0"/>
          <w:marTop w:val="360"/>
          <w:marBottom w:val="0"/>
          <w:divBdr>
            <w:top w:val="none" w:sz="0" w:space="0" w:color="auto"/>
            <w:left w:val="none" w:sz="0" w:space="0" w:color="auto"/>
            <w:bottom w:val="none" w:sz="0" w:space="0" w:color="auto"/>
            <w:right w:val="none" w:sz="0" w:space="0" w:color="auto"/>
          </w:divBdr>
        </w:div>
      </w:divsChild>
    </w:div>
    <w:div w:id="377976617">
      <w:bodyDiv w:val="1"/>
      <w:marLeft w:val="0"/>
      <w:marRight w:val="0"/>
      <w:marTop w:val="0"/>
      <w:marBottom w:val="0"/>
      <w:divBdr>
        <w:top w:val="none" w:sz="0" w:space="0" w:color="auto"/>
        <w:left w:val="none" w:sz="0" w:space="0" w:color="auto"/>
        <w:bottom w:val="none" w:sz="0" w:space="0" w:color="auto"/>
        <w:right w:val="none" w:sz="0" w:space="0" w:color="auto"/>
      </w:divBdr>
      <w:divsChild>
        <w:div w:id="157232693">
          <w:marLeft w:val="547"/>
          <w:marRight w:val="0"/>
          <w:marTop w:val="0"/>
          <w:marBottom w:val="0"/>
          <w:divBdr>
            <w:top w:val="none" w:sz="0" w:space="0" w:color="auto"/>
            <w:left w:val="none" w:sz="0" w:space="0" w:color="auto"/>
            <w:bottom w:val="none" w:sz="0" w:space="0" w:color="auto"/>
            <w:right w:val="none" w:sz="0" w:space="0" w:color="auto"/>
          </w:divBdr>
        </w:div>
        <w:div w:id="1002002176">
          <w:marLeft w:val="547"/>
          <w:marRight w:val="0"/>
          <w:marTop w:val="0"/>
          <w:marBottom w:val="0"/>
          <w:divBdr>
            <w:top w:val="none" w:sz="0" w:space="0" w:color="auto"/>
            <w:left w:val="none" w:sz="0" w:space="0" w:color="auto"/>
            <w:bottom w:val="none" w:sz="0" w:space="0" w:color="auto"/>
            <w:right w:val="none" w:sz="0" w:space="0" w:color="auto"/>
          </w:divBdr>
        </w:div>
        <w:div w:id="289551202">
          <w:marLeft w:val="936"/>
          <w:marRight w:val="0"/>
          <w:marTop w:val="0"/>
          <w:marBottom w:val="0"/>
          <w:divBdr>
            <w:top w:val="none" w:sz="0" w:space="0" w:color="auto"/>
            <w:left w:val="none" w:sz="0" w:space="0" w:color="auto"/>
            <w:bottom w:val="none" w:sz="0" w:space="0" w:color="auto"/>
            <w:right w:val="none" w:sz="0" w:space="0" w:color="auto"/>
          </w:divBdr>
        </w:div>
        <w:div w:id="155658314">
          <w:marLeft w:val="936"/>
          <w:marRight w:val="0"/>
          <w:marTop w:val="0"/>
          <w:marBottom w:val="0"/>
          <w:divBdr>
            <w:top w:val="none" w:sz="0" w:space="0" w:color="auto"/>
            <w:left w:val="none" w:sz="0" w:space="0" w:color="auto"/>
            <w:bottom w:val="none" w:sz="0" w:space="0" w:color="auto"/>
            <w:right w:val="none" w:sz="0" w:space="0" w:color="auto"/>
          </w:divBdr>
        </w:div>
        <w:div w:id="782698014">
          <w:marLeft w:val="547"/>
          <w:marRight w:val="0"/>
          <w:marTop w:val="0"/>
          <w:marBottom w:val="0"/>
          <w:divBdr>
            <w:top w:val="none" w:sz="0" w:space="0" w:color="auto"/>
            <w:left w:val="none" w:sz="0" w:space="0" w:color="auto"/>
            <w:bottom w:val="none" w:sz="0" w:space="0" w:color="auto"/>
            <w:right w:val="none" w:sz="0" w:space="0" w:color="auto"/>
          </w:divBdr>
        </w:div>
        <w:div w:id="1676104290">
          <w:marLeft w:val="936"/>
          <w:marRight w:val="0"/>
          <w:marTop w:val="0"/>
          <w:marBottom w:val="0"/>
          <w:divBdr>
            <w:top w:val="none" w:sz="0" w:space="0" w:color="auto"/>
            <w:left w:val="none" w:sz="0" w:space="0" w:color="auto"/>
            <w:bottom w:val="none" w:sz="0" w:space="0" w:color="auto"/>
            <w:right w:val="none" w:sz="0" w:space="0" w:color="auto"/>
          </w:divBdr>
        </w:div>
        <w:div w:id="2007244986">
          <w:marLeft w:val="936"/>
          <w:marRight w:val="0"/>
          <w:marTop w:val="0"/>
          <w:marBottom w:val="0"/>
          <w:divBdr>
            <w:top w:val="none" w:sz="0" w:space="0" w:color="auto"/>
            <w:left w:val="none" w:sz="0" w:space="0" w:color="auto"/>
            <w:bottom w:val="none" w:sz="0" w:space="0" w:color="auto"/>
            <w:right w:val="none" w:sz="0" w:space="0" w:color="auto"/>
          </w:divBdr>
        </w:div>
        <w:div w:id="665980346">
          <w:marLeft w:val="936"/>
          <w:marRight w:val="0"/>
          <w:marTop w:val="0"/>
          <w:marBottom w:val="0"/>
          <w:divBdr>
            <w:top w:val="none" w:sz="0" w:space="0" w:color="auto"/>
            <w:left w:val="none" w:sz="0" w:space="0" w:color="auto"/>
            <w:bottom w:val="none" w:sz="0" w:space="0" w:color="auto"/>
            <w:right w:val="none" w:sz="0" w:space="0" w:color="auto"/>
          </w:divBdr>
        </w:div>
      </w:divsChild>
    </w:div>
    <w:div w:id="390540715">
      <w:bodyDiv w:val="1"/>
      <w:marLeft w:val="0"/>
      <w:marRight w:val="0"/>
      <w:marTop w:val="0"/>
      <w:marBottom w:val="0"/>
      <w:divBdr>
        <w:top w:val="none" w:sz="0" w:space="0" w:color="auto"/>
        <w:left w:val="none" w:sz="0" w:space="0" w:color="auto"/>
        <w:bottom w:val="none" w:sz="0" w:space="0" w:color="auto"/>
        <w:right w:val="none" w:sz="0" w:space="0" w:color="auto"/>
      </w:divBdr>
    </w:div>
    <w:div w:id="533007074">
      <w:bodyDiv w:val="1"/>
      <w:marLeft w:val="0"/>
      <w:marRight w:val="0"/>
      <w:marTop w:val="0"/>
      <w:marBottom w:val="0"/>
      <w:divBdr>
        <w:top w:val="none" w:sz="0" w:space="0" w:color="auto"/>
        <w:left w:val="none" w:sz="0" w:space="0" w:color="auto"/>
        <w:bottom w:val="none" w:sz="0" w:space="0" w:color="auto"/>
        <w:right w:val="none" w:sz="0" w:space="0" w:color="auto"/>
      </w:divBdr>
      <w:divsChild>
        <w:div w:id="607928240">
          <w:marLeft w:val="547"/>
          <w:marRight w:val="0"/>
          <w:marTop w:val="360"/>
          <w:marBottom w:val="0"/>
          <w:divBdr>
            <w:top w:val="none" w:sz="0" w:space="0" w:color="auto"/>
            <w:left w:val="none" w:sz="0" w:space="0" w:color="auto"/>
            <w:bottom w:val="none" w:sz="0" w:space="0" w:color="auto"/>
            <w:right w:val="none" w:sz="0" w:space="0" w:color="auto"/>
          </w:divBdr>
        </w:div>
        <w:div w:id="177164244">
          <w:marLeft w:val="547"/>
          <w:marRight w:val="0"/>
          <w:marTop w:val="360"/>
          <w:marBottom w:val="0"/>
          <w:divBdr>
            <w:top w:val="none" w:sz="0" w:space="0" w:color="auto"/>
            <w:left w:val="none" w:sz="0" w:space="0" w:color="auto"/>
            <w:bottom w:val="none" w:sz="0" w:space="0" w:color="auto"/>
            <w:right w:val="none" w:sz="0" w:space="0" w:color="auto"/>
          </w:divBdr>
        </w:div>
        <w:div w:id="502628295">
          <w:marLeft w:val="547"/>
          <w:marRight w:val="0"/>
          <w:marTop w:val="360"/>
          <w:marBottom w:val="0"/>
          <w:divBdr>
            <w:top w:val="none" w:sz="0" w:space="0" w:color="auto"/>
            <w:left w:val="none" w:sz="0" w:space="0" w:color="auto"/>
            <w:bottom w:val="none" w:sz="0" w:space="0" w:color="auto"/>
            <w:right w:val="none" w:sz="0" w:space="0" w:color="auto"/>
          </w:divBdr>
        </w:div>
        <w:div w:id="1758211856">
          <w:marLeft w:val="547"/>
          <w:marRight w:val="0"/>
          <w:marTop w:val="360"/>
          <w:marBottom w:val="0"/>
          <w:divBdr>
            <w:top w:val="none" w:sz="0" w:space="0" w:color="auto"/>
            <w:left w:val="none" w:sz="0" w:space="0" w:color="auto"/>
            <w:bottom w:val="none" w:sz="0" w:space="0" w:color="auto"/>
            <w:right w:val="none" w:sz="0" w:space="0" w:color="auto"/>
          </w:divBdr>
        </w:div>
      </w:divsChild>
    </w:div>
    <w:div w:id="649947327">
      <w:bodyDiv w:val="1"/>
      <w:marLeft w:val="0"/>
      <w:marRight w:val="0"/>
      <w:marTop w:val="0"/>
      <w:marBottom w:val="0"/>
      <w:divBdr>
        <w:top w:val="none" w:sz="0" w:space="0" w:color="auto"/>
        <w:left w:val="none" w:sz="0" w:space="0" w:color="auto"/>
        <w:bottom w:val="none" w:sz="0" w:space="0" w:color="auto"/>
        <w:right w:val="none" w:sz="0" w:space="0" w:color="auto"/>
      </w:divBdr>
      <w:divsChild>
        <w:div w:id="210961341">
          <w:marLeft w:val="547"/>
          <w:marRight w:val="0"/>
          <w:marTop w:val="360"/>
          <w:marBottom w:val="0"/>
          <w:divBdr>
            <w:top w:val="none" w:sz="0" w:space="0" w:color="auto"/>
            <w:left w:val="none" w:sz="0" w:space="0" w:color="auto"/>
            <w:bottom w:val="none" w:sz="0" w:space="0" w:color="auto"/>
            <w:right w:val="none" w:sz="0" w:space="0" w:color="auto"/>
          </w:divBdr>
        </w:div>
        <w:div w:id="981270715">
          <w:marLeft w:val="936"/>
          <w:marRight w:val="0"/>
          <w:marTop w:val="160"/>
          <w:marBottom w:val="0"/>
          <w:divBdr>
            <w:top w:val="none" w:sz="0" w:space="0" w:color="auto"/>
            <w:left w:val="none" w:sz="0" w:space="0" w:color="auto"/>
            <w:bottom w:val="none" w:sz="0" w:space="0" w:color="auto"/>
            <w:right w:val="none" w:sz="0" w:space="0" w:color="auto"/>
          </w:divBdr>
        </w:div>
        <w:div w:id="512456769">
          <w:marLeft w:val="936"/>
          <w:marRight w:val="0"/>
          <w:marTop w:val="160"/>
          <w:marBottom w:val="0"/>
          <w:divBdr>
            <w:top w:val="none" w:sz="0" w:space="0" w:color="auto"/>
            <w:left w:val="none" w:sz="0" w:space="0" w:color="auto"/>
            <w:bottom w:val="none" w:sz="0" w:space="0" w:color="auto"/>
            <w:right w:val="none" w:sz="0" w:space="0" w:color="auto"/>
          </w:divBdr>
        </w:div>
        <w:div w:id="1579095930">
          <w:marLeft w:val="936"/>
          <w:marRight w:val="0"/>
          <w:marTop w:val="160"/>
          <w:marBottom w:val="0"/>
          <w:divBdr>
            <w:top w:val="none" w:sz="0" w:space="0" w:color="auto"/>
            <w:left w:val="none" w:sz="0" w:space="0" w:color="auto"/>
            <w:bottom w:val="none" w:sz="0" w:space="0" w:color="auto"/>
            <w:right w:val="none" w:sz="0" w:space="0" w:color="auto"/>
          </w:divBdr>
        </w:div>
      </w:divsChild>
    </w:div>
    <w:div w:id="959914924">
      <w:bodyDiv w:val="1"/>
      <w:marLeft w:val="0"/>
      <w:marRight w:val="0"/>
      <w:marTop w:val="0"/>
      <w:marBottom w:val="0"/>
      <w:divBdr>
        <w:top w:val="none" w:sz="0" w:space="0" w:color="auto"/>
        <w:left w:val="none" w:sz="0" w:space="0" w:color="auto"/>
        <w:bottom w:val="none" w:sz="0" w:space="0" w:color="auto"/>
        <w:right w:val="none" w:sz="0" w:space="0" w:color="auto"/>
      </w:divBdr>
    </w:div>
    <w:div w:id="983046031">
      <w:bodyDiv w:val="1"/>
      <w:marLeft w:val="0"/>
      <w:marRight w:val="0"/>
      <w:marTop w:val="0"/>
      <w:marBottom w:val="0"/>
      <w:divBdr>
        <w:top w:val="none" w:sz="0" w:space="0" w:color="auto"/>
        <w:left w:val="none" w:sz="0" w:space="0" w:color="auto"/>
        <w:bottom w:val="none" w:sz="0" w:space="0" w:color="auto"/>
        <w:right w:val="none" w:sz="0" w:space="0" w:color="auto"/>
      </w:divBdr>
      <w:divsChild>
        <w:div w:id="1557205181">
          <w:marLeft w:val="547"/>
          <w:marRight w:val="0"/>
          <w:marTop w:val="360"/>
          <w:marBottom w:val="0"/>
          <w:divBdr>
            <w:top w:val="none" w:sz="0" w:space="0" w:color="auto"/>
            <w:left w:val="none" w:sz="0" w:space="0" w:color="auto"/>
            <w:bottom w:val="none" w:sz="0" w:space="0" w:color="auto"/>
            <w:right w:val="none" w:sz="0" w:space="0" w:color="auto"/>
          </w:divBdr>
        </w:div>
      </w:divsChild>
    </w:div>
    <w:div w:id="1456749743">
      <w:bodyDiv w:val="1"/>
      <w:marLeft w:val="0"/>
      <w:marRight w:val="0"/>
      <w:marTop w:val="0"/>
      <w:marBottom w:val="0"/>
      <w:divBdr>
        <w:top w:val="none" w:sz="0" w:space="0" w:color="auto"/>
        <w:left w:val="none" w:sz="0" w:space="0" w:color="auto"/>
        <w:bottom w:val="none" w:sz="0" w:space="0" w:color="auto"/>
        <w:right w:val="none" w:sz="0" w:space="0" w:color="auto"/>
      </w:divBdr>
      <w:divsChild>
        <w:div w:id="606156068">
          <w:marLeft w:val="547"/>
          <w:marRight w:val="0"/>
          <w:marTop w:val="360"/>
          <w:marBottom w:val="0"/>
          <w:divBdr>
            <w:top w:val="none" w:sz="0" w:space="0" w:color="auto"/>
            <w:left w:val="none" w:sz="0" w:space="0" w:color="auto"/>
            <w:bottom w:val="none" w:sz="0" w:space="0" w:color="auto"/>
            <w:right w:val="none" w:sz="0" w:space="0" w:color="auto"/>
          </w:divBdr>
        </w:div>
        <w:div w:id="1834492234">
          <w:marLeft w:val="936"/>
          <w:marRight w:val="0"/>
          <w:marTop w:val="160"/>
          <w:marBottom w:val="0"/>
          <w:divBdr>
            <w:top w:val="none" w:sz="0" w:space="0" w:color="auto"/>
            <w:left w:val="none" w:sz="0" w:space="0" w:color="auto"/>
            <w:bottom w:val="none" w:sz="0" w:space="0" w:color="auto"/>
            <w:right w:val="none" w:sz="0" w:space="0" w:color="auto"/>
          </w:divBdr>
        </w:div>
        <w:div w:id="1430197376">
          <w:marLeft w:val="547"/>
          <w:marRight w:val="0"/>
          <w:marTop w:val="360"/>
          <w:marBottom w:val="0"/>
          <w:divBdr>
            <w:top w:val="none" w:sz="0" w:space="0" w:color="auto"/>
            <w:left w:val="none" w:sz="0" w:space="0" w:color="auto"/>
            <w:bottom w:val="none" w:sz="0" w:space="0" w:color="auto"/>
            <w:right w:val="none" w:sz="0" w:space="0" w:color="auto"/>
          </w:divBdr>
        </w:div>
        <w:div w:id="989560660">
          <w:marLeft w:val="936"/>
          <w:marRight w:val="0"/>
          <w:marTop w:val="160"/>
          <w:marBottom w:val="0"/>
          <w:divBdr>
            <w:top w:val="none" w:sz="0" w:space="0" w:color="auto"/>
            <w:left w:val="none" w:sz="0" w:space="0" w:color="auto"/>
            <w:bottom w:val="none" w:sz="0" w:space="0" w:color="auto"/>
            <w:right w:val="none" w:sz="0" w:space="0" w:color="auto"/>
          </w:divBdr>
        </w:div>
        <w:div w:id="780421915">
          <w:marLeft w:val="547"/>
          <w:marRight w:val="0"/>
          <w:marTop w:val="360"/>
          <w:marBottom w:val="0"/>
          <w:divBdr>
            <w:top w:val="none" w:sz="0" w:space="0" w:color="auto"/>
            <w:left w:val="none" w:sz="0" w:space="0" w:color="auto"/>
            <w:bottom w:val="none" w:sz="0" w:space="0" w:color="auto"/>
            <w:right w:val="none" w:sz="0" w:space="0" w:color="auto"/>
          </w:divBdr>
        </w:div>
      </w:divsChild>
    </w:div>
    <w:div w:id="1514345200">
      <w:bodyDiv w:val="1"/>
      <w:marLeft w:val="0"/>
      <w:marRight w:val="0"/>
      <w:marTop w:val="0"/>
      <w:marBottom w:val="0"/>
      <w:divBdr>
        <w:top w:val="none" w:sz="0" w:space="0" w:color="auto"/>
        <w:left w:val="none" w:sz="0" w:space="0" w:color="auto"/>
        <w:bottom w:val="none" w:sz="0" w:space="0" w:color="auto"/>
        <w:right w:val="none" w:sz="0" w:space="0" w:color="auto"/>
      </w:divBdr>
      <w:divsChild>
        <w:div w:id="33044560">
          <w:marLeft w:val="547"/>
          <w:marRight w:val="0"/>
          <w:marTop w:val="360"/>
          <w:marBottom w:val="0"/>
          <w:divBdr>
            <w:top w:val="none" w:sz="0" w:space="0" w:color="auto"/>
            <w:left w:val="none" w:sz="0" w:space="0" w:color="auto"/>
            <w:bottom w:val="none" w:sz="0" w:space="0" w:color="auto"/>
            <w:right w:val="none" w:sz="0" w:space="0" w:color="auto"/>
          </w:divBdr>
        </w:div>
        <w:div w:id="64646027">
          <w:marLeft w:val="547"/>
          <w:marRight w:val="0"/>
          <w:marTop w:val="360"/>
          <w:marBottom w:val="0"/>
          <w:divBdr>
            <w:top w:val="none" w:sz="0" w:space="0" w:color="auto"/>
            <w:left w:val="none" w:sz="0" w:space="0" w:color="auto"/>
            <w:bottom w:val="none" w:sz="0" w:space="0" w:color="auto"/>
            <w:right w:val="none" w:sz="0" w:space="0" w:color="auto"/>
          </w:divBdr>
        </w:div>
        <w:div w:id="185020248">
          <w:marLeft w:val="547"/>
          <w:marRight w:val="0"/>
          <w:marTop w:val="360"/>
          <w:marBottom w:val="0"/>
          <w:divBdr>
            <w:top w:val="none" w:sz="0" w:space="0" w:color="auto"/>
            <w:left w:val="none" w:sz="0" w:space="0" w:color="auto"/>
            <w:bottom w:val="none" w:sz="0" w:space="0" w:color="auto"/>
            <w:right w:val="none" w:sz="0" w:space="0" w:color="auto"/>
          </w:divBdr>
        </w:div>
      </w:divsChild>
    </w:div>
    <w:div w:id="1530874576">
      <w:bodyDiv w:val="1"/>
      <w:marLeft w:val="0"/>
      <w:marRight w:val="0"/>
      <w:marTop w:val="0"/>
      <w:marBottom w:val="0"/>
      <w:divBdr>
        <w:top w:val="none" w:sz="0" w:space="0" w:color="auto"/>
        <w:left w:val="none" w:sz="0" w:space="0" w:color="auto"/>
        <w:bottom w:val="none" w:sz="0" w:space="0" w:color="auto"/>
        <w:right w:val="none" w:sz="0" w:space="0" w:color="auto"/>
      </w:divBdr>
      <w:divsChild>
        <w:div w:id="386488708">
          <w:marLeft w:val="547"/>
          <w:marRight w:val="0"/>
          <w:marTop w:val="360"/>
          <w:marBottom w:val="0"/>
          <w:divBdr>
            <w:top w:val="none" w:sz="0" w:space="0" w:color="auto"/>
            <w:left w:val="none" w:sz="0" w:space="0" w:color="auto"/>
            <w:bottom w:val="none" w:sz="0" w:space="0" w:color="auto"/>
            <w:right w:val="none" w:sz="0" w:space="0" w:color="auto"/>
          </w:divBdr>
        </w:div>
        <w:div w:id="436222611">
          <w:marLeft w:val="936"/>
          <w:marRight w:val="0"/>
          <w:marTop w:val="160"/>
          <w:marBottom w:val="0"/>
          <w:divBdr>
            <w:top w:val="none" w:sz="0" w:space="0" w:color="auto"/>
            <w:left w:val="none" w:sz="0" w:space="0" w:color="auto"/>
            <w:bottom w:val="none" w:sz="0" w:space="0" w:color="auto"/>
            <w:right w:val="none" w:sz="0" w:space="0" w:color="auto"/>
          </w:divBdr>
        </w:div>
        <w:div w:id="360135951">
          <w:marLeft w:val="936"/>
          <w:marRight w:val="0"/>
          <w:marTop w:val="160"/>
          <w:marBottom w:val="0"/>
          <w:divBdr>
            <w:top w:val="none" w:sz="0" w:space="0" w:color="auto"/>
            <w:left w:val="none" w:sz="0" w:space="0" w:color="auto"/>
            <w:bottom w:val="none" w:sz="0" w:space="0" w:color="auto"/>
            <w:right w:val="none" w:sz="0" w:space="0" w:color="auto"/>
          </w:divBdr>
        </w:div>
        <w:div w:id="1777287769">
          <w:marLeft w:val="936"/>
          <w:marRight w:val="0"/>
          <w:marTop w:val="160"/>
          <w:marBottom w:val="0"/>
          <w:divBdr>
            <w:top w:val="none" w:sz="0" w:space="0" w:color="auto"/>
            <w:left w:val="none" w:sz="0" w:space="0" w:color="auto"/>
            <w:bottom w:val="none" w:sz="0" w:space="0" w:color="auto"/>
            <w:right w:val="none" w:sz="0" w:space="0" w:color="auto"/>
          </w:divBdr>
        </w:div>
        <w:div w:id="804591387">
          <w:marLeft w:val="936"/>
          <w:marRight w:val="0"/>
          <w:marTop w:val="160"/>
          <w:marBottom w:val="0"/>
          <w:divBdr>
            <w:top w:val="none" w:sz="0" w:space="0" w:color="auto"/>
            <w:left w:val="none" w:sz="0" w:space="0" w:color="auto"/>
            <w:bottom w:val="none" w:sz="0" w:space="0" w:color="auto"/>
            <w:right w:val="none" w:sz="0" w:space="0" w:color="auto"/>
          </w:divBdr>
        </w:div>
        <w:div w:id="2068986900">
          <w:marLeft w:val="936"/>
          <w:marRight w:val="0"/>
          <w:marTop w:val="160"/>
          <w:marBottom w:val="0"/>
          <w:divBdr>
            <w:top w:val="none" w:sz="0" w:space="0" w:color="auto"/>
            <w:left w:val="none" w:sz="0" w:space="0" w:color="auto"/>
            <w:bottom w:val="none" w:sz="0" w:space="0" w:color="auto"/>
            <w:right w:val="none" w:sz="0" w:space="0" w:color="auto"/>
          </w:divBdr>
        </w:div>
        <w:div w:id="1353453771">
          <w:marLeft w:val="936"/>
          <w:marRight w:val="0"/>
          <w:marTop w:val="160"/>
          <w:marBottom w:val="0"/>
          <w:divBdr>
            <w:top w:val="none" w:sz="0" w:space="0" w:color="auto"/>
            <w:left w:val="none" w:sz="0" w:space="0" w:color="auto"/>
            <w:bottom w:val="none" w:sz="0" w:space="0" w:color="auto"/>
            <w:right w:val="none" w:sz="0" w:space="0" w:color="auto"/>
          </w:divBdr>
        </w:div>
      </w:divsChild>
    </w:div>
    <w:div w:id="1537157762">
      <w:bodyDiv w:val="1"/>
      <w:marLeft w:val="0"/>
      <w:marRight w:val="0"/>
      <w:marTop w:val="0"/>
      <w:marBottom w:val="0"/>
      <w:divBdr>
        <w:top w:val="none" w:sz="0" w:space="0" w:color="auto"/>
        <w:left w:val="none" w:sz="0" w:space="0" w:color="auto"/>
        <w:bottom w:val="none" w:sz="0" w:space="0" w:color="auto"/>
        <w:right w:val="none" w:sz="0" w:space="0" w:color="auto"/>
      </w:divBdr>
      <w:divsChild>
        <w:div w:id="1935287413">
          <w:marLeft w:val="547"/>
          <w:marRight w:val="0"/>
          <w:marTop w:val="360"/>
          <w:marBottom w:val="0"/>
          <w:divBdr>
            <w:top w:val="none" w:sz="0" w:space="0" w:color="auto"/>
            <w:left w:val="none" w:sz="0" w:space="0" w:color="auto"/>
            <w:bottom w:val="none" w:sz="0" w:space="0" w:color="auto"/>
            <w:right w:val="none" w:sz="0" w:space="0" w:color="auto"/>
          </w:divBdr>
        </w:div>
        <w:div w:id="812449970">
          <w:marLeft w:val="547"/>
          <w:marRight w:val="0"/>
          <w:marTop w:val="360"/>
          <w:marBottom w:val="0"/>
          <w:divBdr>
            <w:top w:val="none" w:sz="0" w:space="0" w:color="auto"/>
            <w:left w:val="none" w:sz="0" w:space="0" w:color="auto"/>
            <w:bottom w:val="none" w:sz="0" w:space="0" w:color="auto"/>
            <w:right w:val="none" w:sz="0" w:space="0" w:color="auto"/>
          </w:divBdr>
        </w:div>
        <w:div w:id="763572740">
          <w:marLeft w:val="936"/>
          <w:marRight w:val="0"/>
          <w:marTop w:val="160"/>
          <w:marBottom w:val="0"/>
          <w:divBdr>
            <w:top w:val="none" w:sz="0" w:space="0" w:color="auto"/>
            <w:left w:val="none" w:sz="0" w:space="0" w:color="auto"/>
            <w:bottom w:val="none" w:sz="0" w:space="0" w:color="auto"/>
            <w:right w:val="none" w:sz="0" w:space="0" w:color="auto"/>
          </w:divBdr>
        </w:div>
        <w:div w:id="1910072283">
          <w:marLeft w:val="936"/>
          <w:marRight w:val="0"/>
          <w:marTop w:val="160"/>
          <w:marBottom w:val="0"/>
          <w:divBdr>
            <w:top w:val="none" w:sz="0" w:space="0" w:color="auto"/>
            <w:left w:val="none" w:sz="0" w:space="0" w:color="auto"/>
            <w:bottom w:val="none" w:sz="0" w:space="0" w:color="auto"/>
            <w:right w:val="none" w:sz="0" w:space="0" w:color="auto"/>
          </w:divBdr>
        </w:div>
      </w:divsChild>
    </w:div>
    <w:div w:id="1565749446">
      <w:bodyDiv w:val="1"/>
      <w:marLeft w:val="0"/>
      <w:marRight w:val="0"/>
      <w:marTop w:val="0"/>
      <w:marBottom w:val="0"/>
      <w:divBdr>
        <w:top w:val="none" w:sz="0" w:space="0" w:color="auto"/>
        <w:left w:val="none" w:sz="0" w:space="0" w:color="auto"/>
        <w:bottom w:val="none" w:sz="0" w:space="0" w:color="auto"/>
        <w:right w:val="none" w:sz="0" w:space="0" w:color="auto"/>
      </w:divBdr>
      <w:divsChild>
        <w:div w:id="1848522242">
          <w:marLeft w:val="547"/>
          <w:marRight w:val="0"/>
          <w:marTop w:val="360"/>
          <w:marBottom w:val="0"/>
          <w:divBdr>
            <w:top w:val="none" w:sz="0" w:space="0" w:color="auto"/>
            <w:left w:val="none" w:sz="0" w:space="0" w:color="auto"/>
            <w:bottom w:val="none" w:sz="0" w:space="0" w:color="auto"/>
            <w:right w:val="none" w:sz="0" w:space="0" w:color="auto"/>
          </w:divBdr>
        </w:div>
        <w:div w:id="1590235511">
          <w:marLeft w:val="936"/>
          <w:marRight w:val="0"/>
          <w:marTop w:val="160"/>
          <w:marBottom w:val="0"/>
          <w:divBdr>
            <w:top w:val="none" w:sz="0" w:space="0" w:color="auto"/>
            <w:left w:val="none" w:sz="0" w:space="0" w:color="auto"/>
            <w:bottom w:val="none" w:sz="0" w:space="0" w:color="auto"/>
            <w:right w:val="none" w:sz="0" w:space="0" w:color="auto"/>
          </w:divBdr>
        </w:div>
        <w:div w:id="155195164">
          <w:marLeft w:val="936"/>
          <w:marRight w:val="0"/>
          <w:marTop w:val="160"/>
          <w:marBottom w:val="0"/>
          <w:divBdr>
            <w:top w:val="none" w:sz="0" w:space="0" w:color="auto"/>
            <w:left w:val="none" w:sz="0" w:space="0" w:color="auto"/>
            <w:bottom w:val="none" w:sz="0" w:space="0" w:color="auto"/>
            <w:right w:val="none" w:sz="0" w:space="0" w:color="auto"/>
          </w:divBdr>
        </w:div>
        <w:div w:id="1350057990">
          <w:marLeft w:val="936"/>
          <w:marRight w:val="0"/>
          <w:marTop w:val="160"/>
          <w:marBottom w:val="0"/>
          <w:divBdr>
            <w:top w:val="none" w:sz="0" w:space="0" w:color="auto"/>
            <w:left w:val="none" w:sz="0" w:space="0" w:color="auto"/>
            <w:bottom w:val="none" w:sz="0" w:space="0" w:color="auto"/>
            <w:right w:val="none" w:sz="0" w:space="0" w:color="auto"/>
          </w:divBdr>
        </w:div>
        <w:div w:id="2115245690">
          <w:marLeft w:val="936"/>
          <w:marRight w:val="0"/>
          <w:marTop w:val="160"/>
          <w:marBottom w:val="0"/>
          <w:divBdr>
            <w:top w:val="none" w:sz="0" w:space="0" w:color="auto"/>
            <w:left w:val="none" w:sz="0" w:space="0" w:color="auto"/>
            <w:bottom w:val="none" w:sz="0" w:space="0" w:color="auto"/>
            <w:right w:val="none" w:sz="0" w:space="0" w:color="auto"/>
          </w:divBdr>
        </w:div>
      </w:divsChild>
    </w:div>
    <w:div w:id="2107187463">
      <w:bodyDiv w:val="1"/>
      <w:marLeft w:val="0"/>
      <w:marRight w:val="0"/>
      <w:marTop w:val="0"/>
      <w:marBottom w:val="0"/>
      <w:divBdr>
        <w:top w:val="none" w:sz="0" w:space="0" w:color="auto"/>
        <w:left w:val="none" w:sz="0" w:space="0" w:color="auto"/>
        <w:bottom w:val="none" w:sz="0" w:space="0" w:color="auto"/>
        <w:right w:val="none" w:sz="0" w:space="0" w:color="auto"/>
      </w:divBdr>
      <w:divsChild>
        <w:div w:id="361588520">
          <w:marLeft w:val="547"/>
          <w:marRight w:val="0"/>
          <w:marTop w:val="360"/>
          <w:marBottom w:val="0"/>
          <w:divBdr>
            <w:top w:val="none" w:sz="0" w:space="0" w:color="auto"/>
            <w:left w:val="none" w:sz="0" w:space="0" w:color="auto"/>
            <w:bottom w:val="none" w:sz="0" w:space="0" w:color="auto"/>
            <w:right w:val="none" w:sz="0" w:space="0" w:color="auto"/>
          </w:divBdr>
        </w:div>
        <w:div w:id="710615386">
          <w:marLeft w:val="936"/>
          <w:marRight w:val="0"/>
          <w:marTop w:val="160"/>
          <w:marBottom w:val="0"/>
          <w:divBdr>
            <w:top w:val="none" w:sz="0" w:space="0" w:color="auto"/>
            <w:left w:val="none" w:sz="0" w:space="0" w:color="auto"/>
            <w:bottom w:val="none" w:sz="0" w:space="0" w:color="auto"/>
            <w:right w:val="none" w:sz="0" w:space="0" w:color="auto"/>
          </w:divBdr>
        </w:div>
        <w:div w:id="190456989">
          <w:marLeft w:val="936"/>
          <w:marRight w:val="0"/>
          <w:marTop w:val="160"/>
          <w:marBottom w:val="0"/>
          <w:divBdr>
            <w:top w:val="none" w:sz="0" w:space="0" w:color="auto"/>
            <w:left w:val="none" w:sz="0" w:space="0" w:color="auto"/>
            <w:bottom w:val="none" w:sz="0" w:space="0" w:color="auto"/>
            <w:right w:val="none" w:sz="0" w:space="0" w:color="auto"/>
          </w:divBdr>
        </w:div>
        <w:div w:id="151067467">
          <w:marLeft w:val="936"/>
          <w:marRight w:val="0"/>
          <w:marTop w:val="160"/>
          <w:marBottom w:val="0"/>
          <w:divBdr>
            <w:top w:val="none" w:sz="0" w:space="0" w:color="auto"/>
            <w:left w:val="none" w:sz="0" w:space="0" w:color="auto"/>
            <w:bottom w:val="none" w:sz="0" w:space="0" w:color="auto"/>
            <w:right w:val="none" w:sz="0" w:space="0" w:color="auto"/>
          </w:divBdr>
        </w:div>
        <w:div w:id="2018118917">
          <w:marLeft w:val="936"/>
          <w:marRight w:val="0"/>
          <w:marTop w:val="160"/>
          <w:marBottom w:val="0"/>
          <w:divBdr>
            <w:top w:val="none" w:sz="0" w:space="0" w:color="auto"/>
            <w:left w:val="none" w:sz="0" w:space="0" w:color="auto"/>
            <w:bottom w:val="none" w:sz="0" w:space="0" w:color="auto"/>
            <w:right w:val="none" w:sz="0" w:space="0" w:color="auto"/>
          </w:divBdr>
        </w:div>
        <w:div w:id="1122924839">
          <w:marLeft w:val="936"/>
          <w:marRight w:val="0"/>
          <w:marTop w:val="160"/>
          <w:marBottom w:val="0"/>
          <w:divBdr>
            <w:top w:val="none" w:sz="0" w:space="0" w:color="auto"/>
            <w:left w:val="none" w:sz="0" w:space="0" w:color="auto"/>
            <w:bottom w:val="none" w:sz="0" w:space="0" w:color="auto"/>
            <w:right w:val="none" w:sz="0" w:space="0" w:color="auto"/>
          </w:divBdr>
        </w:div>
        <w:div w:id="1674987471">
          <w:marLeft w:val="936"/>
          <w:marRight w:val="0"/>
          <w:marTop w:val="1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EC_TC65_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DCF26-50C0-4BE3-8264-03E6B2DA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0</TotalTime>
  <Pages>12</Pages>
  <Words>2840</Words>
  <Characters>17898</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Siemens AG</Company>
  <LinksUpToDate>false</LinksUpToDate>
  <CharactersWithSpaces>20697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Ludwig Winkel</dc:creator>
  <cp:lastModifiedBy>Winkel, Ludwig</cp:lastModifiedBy>
  <cp:revision>2</cp:revision>
  <cp:lastPrinted>2015-11-10T18:23:00Z</cp:lastPrinted>
  <dcterms:created xsi:type="dcterms:W3CDTF">2016-03-15T07:51:00Z</dcterms:created>
  <dcterms:modified xsi:type="dcterms:W3CDTF">2017-01-18T00:12:00Z</dcterms:modified>
</cp:coreProperties>
</file>