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docProps/core.xml" ContentType="application/vnd.openxmlformats-package.core-properti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document.xml" ContentType="application/vnd.openxmlformats-officedocument.wordprocessingml.document.main+xml"/>
  <Default Extension="xml" ContentType="application/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header7.xml" ContentType="application/vnd.openxmlformats-officedocument.wordprocessingml.header+xml"/>
  <Override PartName="/word/theme/theme1.xml" ContentType="application/vnd.openxmlformats-officedocument.theme+xml"/>
  <Override PartName="/word/footer3.xml" ContentType="application/vnd.openxmlformats-officedocument.wordprocessingml.footer+xml"/>
  <Override PartName="/docProps/app.xml" ContentType="application/vnd.openxmlformats-officedocument.extended-properties+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header4.xml" ContentType="application/vnd.openxmlformats-officedocument.wordprocessingml.header+xml"/>
  <Override PartName="/word/styles.xml" ContentType="application/vnd.openxmlformats-officedocument.wordprocessingml.styles+xml"/>
  <Override PartName="/docProps/custom.xml" ContentType="application/vnd.openxmlformats-officedocument.custom-properties+xml"/>
  <Default Extension="emf" ContentType="image/x-emf"/>
  <Override PartName="/word/header6.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F39" w:rsidRPr="00B2442D" w:rsidRDefault="009B7F39" w:rsidP="00EA20C4">
      <w:pPr>
        <w:pStyle w:val="Heading2"/>
        <w:spacing w:before="0"/>
        <w:rPr>
          <w:lang w:val="en-GB"/>
        </w:rPr>
      </w:pPr>
      <w:bookmarkStart w:id="0" w:name="_Toc269477783"/>
      <w:bookmarkStart w:id="1" w:name="_Toc269478184"/>
      <w:bookmarkStart w:id="2" w:name="_Toc295811964"/>
      <w:r w:rsidRPr="00B2442D">
        <w:rPr>
          <w:lang w:val="en-GB"/>
        </w:rPr>
        <w:t>5.6</w:t>
      </w:r>
      <w:r w:rsidRPr="00B2442D">
        <w:rPr>
          <w:lang w:val="en-GB"/>
        </w:rPr>
        <w:tab/>
        <w:t>IMT</w:t>
      </w:r>
      <w:r w:rsidRPr="00B2442D">
        <w:rPr>
          <w:lang w:val="en-GB"/>
        </w:rPr>
        <w:noBreakHyphen/>
        <w:t>2000 OFDMA TDD WMAN</w:t>
      </w:r>
      <w:bookmarkEnd w:id="0"/>
      <w:bookmarkEnd w:id="1"/>
      <w:bookmarkEnd w:id="2"/>
    </w:p>
    <w:p w:rsidR="009B7F39" w:rsidRPr="00B2442D" w:rsidRDefault="009B7F39" w:rsidP="00CE2F89">
      <w:pPr>
        <w:pStyle w:val="Heading3"/>
        <w:rPr>
          <w:lang w:val="en-GB"/>
        </w:rPr>
      </w:pPr>
      <w:bookmarkStart w:id="3" w:name="_Toc269477784"/>
      <w:bookmarkStart w:id="4" w:name="_Toc269478185"/>
      <w:bookmarkStart w:id="5" w:name="_Toc295811965"/>
      <w:r w:rsidRPr="00B2442D">
        <w:rPr>
          <w:lang w:val="en-GB"/>
        </w:rPr>
        <w:t>5.6.1</w:t>
      </w:r>
      <w:r w:rsidRPr="00B2442D">
        <w:rPr>
          <w:lang w:val="en-GB"/>
        </w:rPr>
        <w:tab/>
        <w:t>Overview of the set of radio interface FDD/TDD components</w:t>
      </w:r>
      <w:bookmarkEnd w:id="3"/>
      <w:bookmarkEnd w:id="4"/>
      <w:bookmarkEnd w:id="5"/>
    </w:p>
    <w:p w:rsidR="009B7F39" w:rsidRPr="00B2442D" w:rsidRDefault="009B7F39" w:rsidP="00CE2F89">
      <w:pPr>
        <w:pStyle w:val="Heading4"/>
        <w:rPr>
          <w:lang w:val="en-GB"/>
        </w:rPr>
      </w:pPr>
      <w:r w:rsidRPr="00B2442D">
        <w:rPr>
          <w:lang w:val="en-GB"/>
        </w:rPr>
        <w:t>5.6.1.1</w:t>
      </w:r>
      <w:r w:rsidRPr="00B2442D">
        <w:rPr>
          <w:lang w:val="en-GB"/>
        </w:rPr>
        <w:tab/>
        <w:t>TDD component</w:t>
      </w:r>
    </w:p>
    <w:p w:rsidR="009B7F39" w:rsidRPr="00B2442D" w:rsidRDefault="009B7F39" w:rsidP="00CE2F89">
      <w:pPr>
        <w:pStyle w:val="Heading5"/>
        <w:rPr>
          <w:lang w:val="en-GB"/>
        </w:rPr>
      </w:pPr>
      <w:r w:rsidRPr="00B2442D">
        <w:rPr>
          <w:lang w:val="en-GB"/>
        </w:rPr>
        <w:t>5.6.1.1.1</w:t>
      </w:r>
      <w:r w:rsidRPr="00B2442D">
        <w:rPr>
          <w:lang w:val="en-GB"/>
        </w:rPr>
        <w:tab/>
        <w:t>Introduction</w:t>
      </w:r>
    </w:p>
    <w:p w:rsidR="009B7F39" w:rsidRPr="00B2442D" w:rsidRDefault="009B7F39" w:rsidP="00173135">
      <w:pPr>
        <w:rPr>
          <w:lang w:val="en-GB"/>
        </w:rPr>
      </w:pPr>
      <w:r w:rsidRPr="00B2442D">
        <w:rPr>
          <w:lang w:val="en-GB"/>
        </w:rPr>
        <w:t>The IEEE standard relevant for IMT-2000 OFDMA TDD WMAN, designated as IEEE Std 802.16, is developed and maintained by the IEEE 802.16 Working Group on Broadband Wireless Access. It</w:t>
      </w:r>
      <w:r w:rsidR="00173135" w:rsidRPr="00B2442D">
        <w:rPr>
          <w:lang w:val="en-GB"/>
        </w:rPr>
        <w:t xml:space="preserve"> </w:t>
      </w:r>
      <w:r w:rsidRPr="00B2442D">
        <w:rPr>
          <w:lang w:val="en-GB"/>
        </w:rPr>
        <w:t>is published by the IEEE Standards Association (IEEE-SA) of the Institute of Electrical and Electronics Engineers (IEEE).</w:t>
      </w:r>
    </w:p>
    <w:p w:rsidR="009B7F39" w:rsidRPr="00B2442D" w:rsidRDefault="009B7F39" w:rsidP="00CE2F89">
      <w:pPr>
        <w:rPr>
          <w:lang w:val="en-GB"/>
        </w:rPr>
      </w:pPr>
      <w:r w:rsidRPr="00B2442D">
        <w:rPr>
          <w:lang w:val="en-GB"/>
        </w:rPr>
        <w:t>The radio interface technology specified in IEEE Standard 802.16 is flexible, for use in a wide variety of applications, operating frequencies, and regulatory environments. IEEE 802.16 includes multiple physical layer specifications, one of which is known as WirelessMAN-OFDMA. OFDMA TDD WMAN is a special case of WirelessMAN-OFDMA specifying a particular interoperable radio interface. The component of OFDMA TDD WMAN defined here operates in TDD mode.</w:t>
      </w:r>
    </w:p>
    <w:p w:rsidR="004407C1" w:rsidRPr="004407C1" w:rsidRDefault="009B7F39" w:rsidP="00C97ECC">
      <w:pPr>
        <w:rPr>
          <w:ins w:id="6" w:author="tshono" w:date="2011-11-04T16:13:00Z"/>
          <w:lang w:val="en-GB"/>
        </w:rPr>
      </w:pPr>
      <w:r w:rsidRPr="00B2442D">
        <w:rPr>
          <w:lang w:val="en-GB"/>
        </w:rPr>
        <w:t>The OFDMA TDD WMAN radio interface comprises the two lowest network layers – the physical layer (PHY) and the data link control layer (DLC). The lower element of the DLC is the medium access control layer (MAC); the higher element in the DLC is the logical link control layer (LLC). The PHY is based on orthogonal frequency division multiple access (OFDMA) suitable for use in a 5 MHz,10 MHz</w:t>
      </w:r>
      <w:r w:rsidRPr="00B2442D">
        <w:rPr>
          <w:rFonts w:eastAsia="Malgun Gothic"/>
          <w:lang w:val="en-GB"/>
        </w:rPr>
        <w:t>, 7 MHz, or 8.75 MHz</w:t>
      </w:r>
      <w:r w:rsidRPr="00B2442D">
        <w:rPr>
          <w:lang w:val="en-GB"/>
        </w:rPr>
        <w:t xml:space="preserve"> channel allocation. The MAC is based </w:t>
      </w:r>
      <w:ins w:id="7" w:author="tshono" w:date="2011-11-04T16:15:00Z">
        <w:r w:rsidR="004407C1">
          <w:rPr>
            <w:rFonts w:hint="eastAsia"/>
            <w:lang w:val="en-GB" w:eastAsia="ja-JP"/>
          </w:rPr>
          <w:t xml:space="preserve">on </w:t>
        </w:r>
      </w:ins>
      <w:r w:rsidRPr="00B2442D">
        <w:rPr>
          <w:lang w:val="en-GB"/>
        </w:rPr>
        <w:t>a connection-oriented protocol designed for use in a point</w:t>
      </w:r>
      <w:r w:rsidR="00B33FEB" w:rsidRPr="00B2442D">
        <w:rPr>
          <w:lang w:val="en-GB"/>
        </w:rPr>
        <w:noBreakHyphen/>
      </w:r>
      <w:r w:rsidRPr="00B2442D">
        <w:rPr>
          <w:lang w:val="en-GB"/>
        </w:rPr>
        <w:t>to-multipoint configuration. It is designed to carry a</w:t>
      </w:r>
      <w:r w:rsidR="00173135" w:rsidRPr="00B2442D">
        <w:rPr>
          <w:lang w:val="en-GB"/>
        </w:rPr>
        <w:t xml:space="preserve"> </w:t>
      </w:r>
      <w:r w:rsidRPr="00B2442D">
        <w:rPr>
          <w:lang w:val="en-GB"/>
        </w:rPr>
        <w:t>wide range of packet-switched (typically IP</w:t>
      </w:r>
      <w:r w:rsidR="00173135" w:rsidRPr="00B2442D">
        <w:rPr>
          <w:lang w:val="en-GB"/>
        </w:rPr>
        <w:noBreakHyphen/>
      </w:r>
      <w:r w:rsidRPr="00B2442D">
        <w:rPr>
          <w:lang w:val="en-GB"/>
        </w:rPr>
        <w:t xml:space="preserve">based) services while permitting fine and instantaneous control of resource allocation to allow full carrier-class Quality of Service (QoS) differentiation. In addition, a </w:t>
      </w:r>
      <w:proofErr w:type="spellStart"/>
      <w:r w:rsidRPr="00B2442D">
        <w:rPr>
          <w:lang w:val="en-GB"/>
        </w:rPr>
        <w:t>multihop</w:t>
      </w:r>
      <w:proofErr w:type="spellEnd"/>
      <w:r w:rsidRPr="00B2442D">
        <w:rPr>
          <w:lang w:val="en-GB"/>
        </w:rPr>
        <w:t xml:space="preserve"> relay (MR) specification details the functionality of relay stations in conjunction with </w:t>
      </w:r>
      <w:proofErr w:type="spellStart"/>
      <w:r w:rsidRPr="00B2442D">
        <w:rPr>
          <w:lang w:val="en-GB"/>
        </w:rPr>
        <w:t>multihop</w:t>
      </w:r>
      <w:proofErr w:type="spellEnd"/>
      <w:r w:rsidRPr="00B2442D">
        <w:rPr>
          <w:lang w:val="en-GB"/>
        </w:rPr>
        <w:t xml:space="preserve"> relay base stations in order to provide additional coverage or performance advantage. </w:t>
      </w:r>
      <w:ins w:id="8" w:author="tshono" w:date="2011-11-04T17:30:00Z">
        <w:r w:rsidR="00C97ECC">
          <w:rPr>
            <w:rFonts w:hint="eastAsia"/>
            <w:lang w:val="en-GB" w:eastAsia="ja-JP"/>
          </w:rPr>
          <w:t xml:space="preserve">Also, </w:t>
        </w:r>
      </w:ins>
      <w:ins w:id="9" w:author="tshono" w:date="2011-11-04T17:35:00Z">
        <w:r w:rsidR="00C97ECC">
          <w:rPr>
            <w:rFonts w:hint="eastAsia"/>
            <w:lang w:val="en-GB" w:eastAsia="ja-JP"/>
          </w:rPr>
          <w:t>a</w:t>
        </w:r>
      </w:ins>
      <w:ins w:id="10" w:author="tshono" w:date="2011-11-04T17:30:00Z">
        <w:r w:rsidR="00C97ECC">
          <w:rPr>
            <w:rFonts w:hint="eastAsia"/>
            <w:lang w:val="en-GB" w:eastAsia="ja-JP"/>
          </w:rPr>
          <w:t xml:space="preserve"> license-exempt (LE) </w:t>
        </w:r>
      </w:ins>
      <w:ins w:id="11" w:author="tshono" w:date="2011-11-04T17:37:00Z">
        <w:r w:rsidR="00C97ECC">
          <w:rPr>
            <w:rFonts w:hint="eastAsia"/>
            <w:lang w:val="en-GB" w:eastAsia="ja-JP"/>
          </w:rPr>
          <w:t xml:space="preserve">specification delineates the </w:t>
        </w:r>
      </w:ins>
      <w:ins w:id="12" w:author="tshono" w:date="2011-11-04T16:13:00Z">
        <w:r w:rsidR="004407C1" w:rsidRPr="004407C1">
          <w:rPr>
            <w:lang w:val="en-GB"/>
          </w:rPr>
          <w:t xml:space="preserve">improved mechanisms, as policies and </w:t>
        </w:r>
      </w:ins>
      <w:ins w:id="13" w:author="tshono" w:date="2011-11-04T17:38:00Z">
        <w:r w:rsidR="00C97ECC">
          <w:rPr>
            <w:rFonts w:hint="eastAsia"/>
            <w:lang w:val="en-GB" w:eastAsia="ja-JP"/>
          </w:rPr>
          <w:t>MAC</w:t>
        </w:r>
      </w:ins>
      <w:ins w:id="14" w:author="tshono" w:date="2011-11-04T16:13:00Z">
        <w:r w:rsidR="004407C1" w:rsidRPr="004407C1">
          <w:rPr>
            <w:lang w:val="en-GB"/>
          </w:rPr>
          <w:t xml:space="preserve"> enhancements, to enable coexistence among </w:t>
        </w:r>
      </w:ins>
      <w:ins w:id="15" w:author="tshono" w:date="2011-11-04T17:38:00Z">
        <w:r w:rsidR="00C97ECC">
          <w:rPr>
            <w:rFonts w:hint="eastAsia"/>
            <w:lang w:val="en-GB" w:eastAsia="ja-JP"/>
          </w:rPr>
          <w:t>LE</w:t>
        </w:r>
      </w:ins>
      <w:ins w:id="16" w:author="tshono" w:date="2011-11-04T16:13:00Z">
        <w:r w:rsidR="004407C1" w:rsidRPr="004407C1">
          <w:rPr>
            <w:lang w:val="en-GB"/>
          </w:rPr>
          <w:t xml:space="preserve"> systems based on </w:t>
        </w:r>
      </w:ins>
      <w:ins w:id="17" w:author="tshono" w:date="2011-11-04T17:38:00Z">
        <w:r w:rsidR="00C97ECC">
          <w:rPr>
            <w:rFonts w:hint="eastAsia"/>
            <w:lang w:val="en-GB" w:eastAsia="ja-JP"/>
          </w:rPr>
          <w:t>OFDMA TDD WMAN</w:t>
        </w:r>
      </w:ins>
      <w:ins w:id="18" w:author="tshono" w:date="2011-11-04T17:40:00Z">
        <w:r w:rsidR="00C97ECC">
          <w:rPr>
            <w:rFonts w:hint="eastAsia"/>
            <w:lang w:val="en-GB" w:eastAsia="ja-JP"/>
          </w:rPr>
          <w:t xml:space="preserve"> and</w:t>
        </w:r>
      </w:ins>
      <w:ins w:id="19" w:author="tshono" w:date="2011-11-04T16:13:00Z">
        <w:r w:rsidR="004407C1" w:rsidRPr="004407C1">
          <w:rPr>
            <w:lang w:val="en-GB"/>
          </w:rPr>
          <w:t xml:space="preserve"> to facilitate the coexistence of such systems with primary users.</w:t>
        </w:r>
      </w:ins>
    </w:p>
    <w:p w:rsidR="00C16A03" w:rsidRPr="00B2442D" w:rsidRDefault="00DA5FF5" w:rsidP="00C16A03">
      <w:pPr>
        <w:rPr>
          <w:lang w:val="en-GB" w:eastAsia="ja-JP"/>
        </w:rPr>
      </w:pPr>
      <w:ins w:id="20" w:author="tshono" w:date="2011-11-04T17:41:00Z">
        <w:r>
          <w:rPr>
            <w:rFonts w:hint="eastAsia"/>
            <w:lang w:val="en-GB" w:eastAsia="ja-JP"/>
          </w:rPr>
          <w:t>As a technological evolution of OFDMA TDD WMAN</w:t>
        </w:r>
      </w:ins>
      <w:ins w:id="21" w:author="tshono" w:date="2011-11-04T17:42:00Z">
        <w:r>
          <w:rPr>
            <w:rFonts w:hint="eastAsia"/>
            <w:lang w:val="en-GB" w:eastAsia="ja-JP"/>
          </w:rPr>
          <w:t xml:space="preserve">, </w:t>
        </w:r>
      </w:ins>
      <w:ins w:id="22" w:author="tshono" w:date="2011-11-03T19:39:00Z">
        <w:r w:rsidR="00C16A03">
          <w:rPr>
            <w:rFonts w:hint="eastAsia"/>
            <w:lang w:val="en-GB" w:eastAsia="ja-JP"/>
          </w:rPr>
          <w:t>WirelessMAN-Advanced</w:t>
        </w:r>
      </w:ins>
      <w:ins w:id="23" w:author="tshono" w:date="2011-11-03T19:38:00Z">
        <w:r>
          <w:rPr>
            <w:lang w:val="en-GB" w:eastAsia="ja-JP"/>
          </w:rPr>
          <w:t xml:space="preserve"> has been introduced for</w:t>
        </w:r>
      </w:ins>
      <w:ins w:id="24" w:author="tshono" w:date="2011-11-04T17:45:00Z">
        <w:r>
          <w:rPr>
            <w:rFonts w:hint="eastAsia"/>
            <w:lang w:val="en-GB" w:eastAsia="ja-JP"/>
          </w:rPr>
          <w:t xml:space="preserve"> </w:t>
        </w:r>
      </w:ins>
      <w:ins w:id="25" w:author="tshono" w:date="2011-11-04T17:54:00Z">
        <w:r w:rsidR="00A521C4">
          <w:rPr>
            <w:rFonts w:hint="eastAsia"/>
            <w:lang w:val="en-GB" w:eastAsia="ja-JP"/>
          </w:rPr>
          <w:t xml:space="preserve">providing </w:t>
        </w:r>
        <w:r w:rsidRPr="00DA5FF5">
          <w:rPr>
            <w:lang w:val="en-GB" w:eastAsia="ja-JP"/>
          </w:rPr>
          <w:t>the performance improvements necessary to support future advanced services and applications for next generation broadband mobile communications.</w:t>
        </w:r>
      </w:ins>
      <w:ins w:id="26" w:author="tshono" w:date="2011-11-04T18:01:00Z">
        <w:r w:rsidR="00A521C4">
          <w:rPr>
            <w:rFonts w:hint="eastAsia"/>
            <w:lang w:val="en-GB" w:eastAsia="ja-JP"/>
          </w:rPr>
          <w:t xml:space="preserve"> WirelessMAN-Advanced </w:t>
        </w:r>
      </w:ins>
      <w:ins w:id="27" w:author="tshono" w:date="2011-11-04T17:54:00Z">
        <w:r w:rsidRPr="00DA5FF5">
          <w:rPr>
            <w:lang w:val="en-GB" w:eastAsia="ja-JP"/>
          </w:rPr>
          <w:t>incorporates innovative communications technologies such as multi-user MIMO</w:t>
        </w:r>
      </w:ins>
      <w:ins w:id="28" w:author="tshono" w:date="2011-11-04T18:01:00Z">
        <w:r w:rsidR="00A521C4">
          <w:rPr>
            <w:rFonts w:hint="eastAsia"/>
            <w:lang w:val="en-GB" w:eastAsia="ja-JP"/>
          </w:rPr>
          <w:t xml:space="preserve"> (MU-MIMO)</w:t>
        </w:r>
      </w:ins>
      <w:ins w:id="29" w:author="tshono" w:date="2011-11-04T17:54:00Z">
        <w:r w:rsidRPr="00DA5FF5">
          <w:rPr>
            <w:lang w:val="en-GB" w:eastAsia="ja-JP"/>
          </w:rPr>
          <w:t>, multicarrier operation, and cooperative communications</w:t>
        </w:r>
      </w:ins>
      <w:ins w:id="30" w:author="tshono" w:date="2011-11-04T18:02:00Z">
        <w:r w:rsidR="00A521C4">
          <w:rPr>
            <w:rFonts w:hint="eastAsia"/>
            <w:lang w:val="en-GB" w:eastAsia="ja-JP"/>
          </w:rPr>
          <w:t xml:space="preserve">, as well as </w:t>
        </w:r>
      </w:ins>
      <w:proofErr w:type="spellStart"/>
      <w:ins w:id="31" w:author="tshono" w:date="2011-11-04T17:54:00Z">
        <w:r w:rsidRPr="00DA5FF5">
          <w:rPr>
            <w:lang w:val="en-GB" w:eastAsia="ja-JP"/>
          </w:rPr>
          <w:t>femto</w:t>
        </w:r>
        <w:proofErr w:type="spellEnd"/>
        <w:r w:rsidRPr="00DA5FF5">
          <w:rPr>
            <w:lang w:val="en-GB" w:eastAsia="ja-JP"/>
          </w:rPr>
          <w:t>-cells, self-organizing networks, and relays</w:t>
        </w:r>
      </w:ins>
      <w:ins w:id="32" w:author="tshono" w:date="2011-11-04T18:01:00Z">
        <w:r w:rsidR="00A521C4">
          <w:rPr>
            <w:rFonts w:hint="eastAsia"/>
            <w:lang w:val="en-GB" w:eastAsia="ja-JP"/>
          </w:rPr>
          <w:t>.</w:t>
        </w:r>
      </w:ins>
      <w:ins w:id="33" w:author="tshono" w:date="2011-11-04T18:02:00Z">
        <w:r w:rsidR="00A521C4">
          <w:rPr>
            <w:rFonts w:hint="eastAsia"/>
            <w:lang w:val="en-GB" w:eastAsia="ja-JP"/>
          </w:rPr>
          <w:t xml:space="preserve"> It also </w:t>
        </w:r>
      </w:ins>
      <w:ins w:id="34" w:author="tshono" w:date="2011-11-03T19:38:00Z">
        <w:r w:rsidR="00C16A03" w:rsidRPr="00C16A03">
          <w:rPr>
            <w:lang w:val="en-GB" w:eastAsia="ja-JP"/>
          </w:rPr>
          <w:t xml:space="preserve">supports scalable bandwidth operation </w:t>
        </w:r>
      </w:ins>
      <w:ins w:id="35" w:author="tshono" w:date="2011-11-04T18:04:00Z">
        <w:r w:rsidR="000F5FB2">
          <w:rPr>
            <w:rFonts w:hint="eastAsia"/>
            <w:lang w:val="en-GB" w:eastAsia="ja-JP"/>
          </w:rPr>
          <w:t>up to 20 MHz.</w:t>
        </w:r>
      </w:ins>
    </w:p>
    <w:p w:rsidR="009B7F39" w:rsidRPr="00B2442D" w:rsidRDefault="009B7F39" w:rsidP="00CE2F89">
      <w:pPr>
        <w:pStyle w:val="Heading5"/>
        <w:rPr>
          <w:lang w:val="en-GB"/>
        </w:rPr>
      </w:pPr>
      <w:r w:rsidRPr="00B2442D">
        <w:rPr>
          <w:lang w:val="en-GB"/>
        </w:rPr>
        <w:t>5.6.1.1.2</w:t>
      </w:r>
      <w:r w:rsidRPr="00B2442D">
        <w:rPr>
          <w:lang w:val="en-GB"/>
        </w:rPr>
        <w:tab/>
        <w:t>Radio access network architecture</w:t>
      </w:r>
    </w:p>
    <w:p w:rsidR="009B7F39" w:rsidRPr="00B2442D" w:rsidRDefault="009B7F39" w:rsidP="00173135">
      <w:pPr>
        <w:rPr>
          <w:lang w:val="en-GB"/>
        </w:rPr>
      </w:pPr>
      <w:r w:rsidRPr="00B2442D">
        <w:rPr>
          <w:lang w:val="en-GB"/>
        </w:rPr>
        <w:t>The OFDMA TDD WMAN radio interface is designed to carry packet-based traffic, including IP. It</w:t>
      </w:r>
      <w:r w:rsidR="00173135" w:rsidRPr="00B2442D">
        <w:rPr>
          <w:lang w:val="en-GB"/>
        </w:rPr>
        <w:t xml:space="preserve"> </w:t>
      </w:r>
      <w:r w:rsidRPr="00B2442D">
        <w:rPr>
          <w:lang w:val="en-GB"/>
        </w:rPr>
        <w:t>is flexible enough to support a variety of higher-layer network architectures for fixed, nomadic, or</w:t>
      </w:r>
      <w:r w:rsidR="00173135" w:rsidRPr="00B2442D">
        <w:rPr>
          <w:lang w:val="en-GB"/>
        </w:rPr>
        <w:t xml:space="preserve"> </w:t>
      </w:r>
      <w:r w:rsidRPr="00B2442D">
        <w:rPr>
          <w:lang w:val="en-GB"/>
        </w:rPr>
        <w:t>fully mobile use, with handover support. It can readily support functionality suitable for generic data as well as time</w:t>
      </w:r>
      <w:r w:rsidR="00173135" w:rsidRPr="00B2442D">
        <w:rPr>
          <w:lang w:val="en-GB"/>
        </w:rPr>
        <w:noBreakHyphen/>
      </w:r>
      <w:r w:rsidRPr="00B2442D">
        <w:rPr>
          <w:lang w:val="en-GB"/>
        </w:rPr>
        <w:t>critical voice and multimedia services, broadcast and multicast services, and</w:t>
      </w:r>
      <w:r w:rsidR="00173135" w:rsidRPr="00B2442D">
        <w:rPr>
          <w:lang w:val="en-GB"/>
        </w:rPr>
        <w:t xml:space="preserve"> </w:t>
      </w:r>
      <w:r w:rsidRPr="00B2442D">
        <w:rPr>
          <w:lang w:val="en-GB"/>
        </w:rPr>
        <w:t>mandated regulatory services.</w:t>
      </w:r>
    </w:p>
    <w:p w:rsidR="009B7F39" w:rsidRPr="00B2442D" w:rsidRDefault="009B7F39" w:rsidP="00173135">
      <w:pPr>
        <w:rPr>
          <w:lang w:val="en-GB"/>
        </w:rPr>
      </w:pPr>
      <w:r w:rsidRPr="00B2442D">
        <w:rPr>
          <w:lang w:val="en-GB"/>
        </w:rPr>
        <w:t>The radio interface standard specifies Layers 1 and 2; the specification of the higher network layers is not included. It offers the advantage of flexibility and openness at the interface between Layers 2 and 3 and it supports a variety of network infrastructures. The radio interface is compatible with the network architectures defined in ITU-T Recommendation Q.1701. In particular, a network architecture design to make optimum use of IEEE Standard 802.16 and the OFDMA TDD WMAN radio interface is described in the “WiMAX End to End Network Systems Architecture Stage 2-3”, available from the WiMAX Forum</w:t>
      </w:r>
      <w:r w:rsidRPr="00B2442D">
        <w:rPr>
          <w:rStyle w:val="FootnoteReference"/>
          <w:lang w:val="en-GB"/>
        </w:rPr>
        <w:footnoteReference w:id="1"/>
      </w:r>
      <w:r w:rsidRPr="00B2442D">
        <w:rPr>
          <w:lang w:val="en-GB"/>
        </w:rPr>
        <w:t>.</w:t>
      </w:r>
    </w:p>
    <w:p w:rsidR="009B7F39" w:rsidRPr="00B2442D" w:rsidRDefault="009B7F39" w:rsidP="00173135">
      <w:pPr>
        <w:rPr>
          <w:lang w:val="en-GB"/>
        </w:rPr>
      </w:pPr>
      <w:r w:rsidRPr="00B2442D">
        <w:rPr>
          <w:lang w:val="en-GB"/>
        </w:rPr>
        <w:t>The protocol layering is illustrated in Fig. 70. The MAC comprises three sub-layers. The</w:t>
      </w:r>
      <w:r w:rsidR="00173135" w:rsidRPr="00B2442D">
        <w:rPr>
          <w:lang w:val="en-GB"/>
        </w:rPr>
        <w:t xml:space="preserve"> </w:t>
      </w:r>
      <w:r w:rsidRPr="00B2442D">
        <w:rPr>
          <w:lang w:val="en-GB"/>
        </w:rPr>
        <w:t>service</w:t>
      </w:r>
      <w:r w:rsidRPr="00B2442D">
        <w:rPr>
          <w:lang w:val="en-GB"/>
        </w:rPr>
        <w:noBreakHyphen/>
        <w:t>specific convergence sublayer (CS) provides any transformation or mapping of external network data, received through the CS service access point (SAP), into MAC service data units (SDUs) received by the MAC common part sublayer (CPS) through the MAC SAP. This includes classifying external network SDUs and associating them to the proper MAC service flow identifier (SFID) and connection identifier (CID). It may also include such functions as payload header suppression (PHS). Multiple CS specifications are provided for interfacing with various protocols. The internal format of the CS payload is unique to the CS, and the MAC CPS is not required to understand the format of or parse any information from the CS payload.</w:t>
      </w:r>
    </w:p>
    <w:p w:rsidR="009B7F39" w:rsidRPr="00B2442D" w:rsidRDefault="009B7F39" w:rsidP="00CE2F89">
      <w:pPr>
        <w:rPr>
          <w:lang w:val="en-GB"/>
        </w:rPr>
        <w:sectPr w:rsidR="009B7F39" w:rsidRPr="00B2442D">
          <w:headerReference w:type="even" r:id="rId8"/>
          <w:headerReference w:type="default" r:id="rId9"/>
          <w:footerReference w:type="first" r:id="rId10"/>
          <w:pgSz w:w="11907" w:h="16834" w:code="9"/>
          <w:pgMar w:top="1418" w:right="1134" w:bottom="1134" w:left="1134" w:footer="482" w:gutter="0"/>
          <w:paperSrc w:first="15" w:other="15"/>
          <w:docGrid w:linePitch="326"/>
        </w:sectPr>
      </w:pPr>
    </w:p>
    <w:p w:rsidR="009B7F39" w:rsidRPr="00B2442D" w:rsidRDefault="009B7F39" w:rsidP="00CE2F89">
      <w:pPr>
        <w:pStyle w:val="FigureNo"/>
        <w:rPr>
          <w:lang w:val="en-GB"/>
        </w:rPr>
      </w:pPr>
      <w:r w:rsidRPr="00B2442D">
        <w:rPr>
          <w:lang w:val="en-GB"/>
        </w:rPr>
        <w:t>FIGURE 70</w:t>
      </w:r>
    </w:p>
    <w:p w:rsidR="009B7F39" w:rsidRPr="00B2442D" w:rsidRDefault="009B7F39" w:rsidP="00CE2F89">
      <w:pPr>
        <w:pStyle w:val="Figuretitle"/>
        <w:rPr>
          <w:lang w:val="en-GB"/>
        </w:rPr>
      </w:pPr>
      <w:r w:rsidRPr="00B2442D">
        <w:rPr>
          <w:lang w:val="en-GB"/>
        </w:rPr>
        <w:t>OFDMA TDD WMAN protocol layering, showing service access points (SAPs)</w:t>
      </w:r>
    </w:p>
    <w:p w:rsidR="009B7F39" w:rsidRPr="00B2442D" w:rsidRDefault="00A45A2C" w:rsidP="00CE2F89">
      <w:pPr>
        <w:pStyle w:val="Figure"/>
        <w:rPr>
          <w:lang w:val="en-GB"/>
        </w:rPr>
      </w:pPr>
      <w:ins w:id="36" w:author="Harry Bims User" w:date="2011-11-07T20:02:00Z">
        <w:r>
          <w:rPr>
            <w:noProof/>
            <w:lang w:val="en-US"/>
            <w:rPrChange w:id="37">
              <w:rPr>
                <w:caps w:val="0"/>
                <w:noProof/>
                <w:sz w:val="22"/>
                <w:lang w:val="en-US"/>
              </w:rPr>
            </w:rPrChange>
          </w:rPr>
          <w:drawing>
            <wp:inline distT="0" distB="0" distL="0" distR="0">
              <wp:extent cx="6908800" cy="4927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08800" cy="4927600"/>
                      </a:xfrm>
                      <a:prstGeom prst="rect">
                        <a:avLst/>
                      </a:prstGeom>
                      <a:noFill/>
                      <a:ln>
                        <a:noFill/>
                      </a:ln>
                    </pic:spPr>
                  </pic:pic>
                </a:graphicData>
              </a:graphic>
            </wp:inline>
          </w:drawing>
        </w:r>
      </w:ins>
      <w:del w:id="38" w:author="Harry Bims User" w:date="2011-11-07T20:02:00Z">
        <w:r w:rsidR="00170AE1" w:rsidRPr="00170AE1">
          <w:rPr>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25pt;height:406.9pt;mso-position-vertical:absolute">
              <v:imagedata r:id="rId12" o:title=""/>
            </v:shape>
          </w:pict>
        </w:r>
      </w:del>
    </w:p>
    <w:p w:rsidR="009B7F39" w:rsidRPr="00B2442D" w:rsidRDefault="009B7F39" w:rsidP="00CE2F89">
      <w:pPr>
        <w:pStyle w:val="Figure"/>
        <w:rPr>
          <w:lang w:val="en-GB"/>
        </w:rPr>
        <w:sectPr w:rsidR="009B7F39" w:rsidRPr="00B2442D">
          <w:headerReference w:type="even" r:id="rId13"/>
          <w:headerReference w:type="first" r:id="rId14"/>
          <w:footerReference w:type="first" r:id="rId15"/>
          <w:pgSz w:w="16834" w:h="11907" w:orient="landscape" w:code="9"/>
          <w:pgMar w:top="1134" w:right="1418" w:bottom="1134" w:left="1134" w:footer="482" w:gutter="0"/>
          <w:paperSrc w:first="15" w:other="15"/>
          <w:docGrid w:linePitch="326"/>
        </w:sectPr>
      </w:pPr>
    </w:p>
    <w:p w:rsidR="009B7F39" w:rsidRPr="00B2442D" w:rsidRDefault="009B7F39" w:rsidP="00B33FEB">
      <w:pPr>
        <w:pStyle w:val="Normalaftertitle"/>
        <w:rPr>
          <w:lang w:val="en-GB"/>
        </w:rPr>
      </w:pPr>
      <w:r w:rsidRPr="00B2442D">
        <w:rPr>
          <w:lang w:val="en-GB"/>
        </w:rPr>
        <w:t>The MAC CPS provides the core MAC functionality of system access, bandwidth allocation, connection establishment, and connection maintenance. It receives data from the various CSs, through the MAC SAP, classified to particular MAC connections.</w:t>
      </w:r>
    </w:p>
    <w:p w:rsidR="009B7F39" w:rsidRPr="00B2442D" w:rsidRDefault="009B7F39" w:rsidP="00CE2F89">
      <w:pPr>
        <w:rPr>
          <w:lang w:val="en-GB"/>
        </w:rPr>
      </w:pPr>
      <w:r w:rsidRPr="00B2442D">
        <w:rPr>
          <w:lang w:val="en-GB"/>
        </w:rPr>
        <w:t>Quality of service (QoS) is applied to the transmission and scheduling of data over the PHY.</w:t>
      </w:r>
    </w:p>
    <w:p w:rsidR="009B7F39" w:rsidRPr="00B2442D" w:rsidRDefault="009B7F39" w:rsidP="00CE2F89">
      <w:pPr>
        <w:rPr>
          <w:lang w:val="en-GB"/>
        </w:rPr>
      </w:pPr>
      <w:r w:rsidRPr="00B2442D">
        <w:rPr>
          <w:lang w:val="en-GB"/>
        </w:rPr>
        <w:t>The MAC also contains a separate security sublayer providing authentication, secure key exchange, and encryption.</w:t>
      </w:r>
    </w:p>
    <w:p w:rsidR="009B7F39" w:rsidRPr="00B2442D" w:rsidRDefault="009B7F39" w:rsidP="00CE2F89">
      <w:pPr>
        <w:rPr>
          <w:lang w:val="en-GB"/>
        </w:rPr>
      </w:pPr>
      <w:r w:rsidRPr="00B2442D">
        <w:rPr>
          <w:lang w:val="en-GB"/>
        </w:rPr>
        <w:t>Data, PHY control, and statistics are transferred between the MAC CPS and the PHY via the PHY SAP (which is implementation specific).</w:t>
      </w:r>
    </w:p>
    <w:p w:rsidR="009B7F39" w:rsidRPr="00B2442D" w:rsidRDefault="009B7F39" w:rsidP="00CE2F89">
      <w:pPr>
        <w:rPr>
          <w:lang w:val="en-GB"/>
        </w:rPr>
      </w:pPr>
      <w:r w:rsidRPr="00B2442D">
        <w:rPr>
          <w:lang w:val="en-GB"/>
        </w:rPr>
        <w:t xml:space="preserve">The 802.16 devices can include Mobile Stations (MS) or Base Stations (BS). As the 802.16 devices may be part of a larger network and therefore would require interfacing with entities for management and control purposes, a Network Control and Management System (NCMS) abstraction has been introduced in this standard as a </w:t>
      </w:r>
      <w:r w:rsidR="00050C95" w:rsidRPr="00B2442D">
        <w:rPr>
          <w:lang w:val="en-GB"/>
        </w:rPr>
        <w:t>“</w:t>
      </w:r>
      <w:r w:rsidRPr="00B2442D">
        <w:rPr>
          <w:lang w:val="en-GB"/>
        </w:rPr>
        <w:t>black box</w:t>
      </w:r>
      <w:r w:rsidR="00050C95" w:rsidRPr="00B2442D">
        <w:rPr>
          <w:lang w:val="en-GB"/>
        </w:rPr>
        <w:t>”</w:t>
      </w:r>
      <w:r w:rsidRPr="00B2442D">
        <w:rPr>
          <w:lang w:val="en-GB"/>
        </w:rPr>
        <w:t xml:space="preserve"> containing these entities. The</w:t>
      </w:r>
      <w:r w:rsidR="00050C95" w:rsidRPr="00B2442D">
        <w:rPr>
          <w:lang w:val="en-GB"/>
        </w:rPr>
        <w:t xml:space="preserve"> </w:t>
      </w:r>
      <w:r w:rsidRPr="00B2442D">
        <w:rPr>
          <w:lang w:val="en-GB"/>
        </w:rPr>
        <w:t>NCMS abstraction allows the PHY/MAC layers specified in 802.16 to be independent of the network architecture, the transport network, and the protocols used at the backend and therefore allows greater flexibility. NCMS logically exists at BS side and MS side of the radio interface, termed NCMS(BS) and NCMS(MS), respectively. Any necessary inter-BS coordination is handled through the NCMS(BS).</w:t>
      </w:r>
    </w:p>
    <w:p w:rsidR="009B7F39" w:rsidRPr="00B2442D" w:rsidRDefault="009B7F39" w:rsidP="00173135">
      <w:pPr>
        <w:rPr>
          <w:lang w:val="en-GB"/>
        </w:rPr>
      </w:pPr>
      <w:r w:rsidRPr="00B2442D">
        <w:rPr>
          <w:lang w:val="en-GB"/>
        </w:rPr>
        <w:t>This specification includes a Control SAP (C-SAP) and Management SAP (M-SAP) that expose control plane and management plane functions to upper layers. The NCMS uses the C-SAP and M-SAP to interface with the 802.16 entity. In order to provide correct MAC operation, NCMS shall be present within each MS. The NCMS is a layer independent entity that may be viewed as a</w:t>
      </w:r>
      <w:r w:rsidR="00173135" w:rsidRPr="00B2442D">
        <w:rPr>
          <w:lang w:val="en-GB"/>
        </w:rPr>
        <w:t xml:space="preserve"> </w:t>
      </w:r>
      <w:r w:rsidRPr="00B2442D">
        <w:rPr>
          <w:lang w:val="en-GB"/>
        </w:rPr>
        <w:t>management entity or control entity. General system management entities can perform functions through NCMS and standard management protocols can be implemented in the NCMS.</w:t>
      </w:r>
    </w:p>
    <w:p w:rsidR="009B7F39" w:rsidRPr="00B2442D" w:rsidRDefault="009B7F39" w:rsidP="00CE2F89">
      <w:pPr>
        <w:pStyle w:val="Heading6"/>
        <w:rPr>
          <w:lang w:val="en-GB"/>
        </w:rPr>
      </w:pPr>
      <w:r w:rsidRPr="00B2442D">
        <w:rPr>
          <w:lang w:val="en-GB"/>
        </w:rPr>
        <w:t>5.6.1.1.2.1</w:t>
      </w:r>
      <w:r w:rsidRPr="00B2442D">
        <w:rPr>
          <w:lang w:val="en-GB"/>
        </w:rPr>
        <w:tab/>
        <w:t>BS and MS Functionality</w:t>
      </w:r>
    </w:p>
    <w:p w:rsidR="009B7F39" w:rsidRPr="00B2442D" w:rsidRDefault="009B7F39" w:rsidP="00173135">
      <w:pPr>
        <w:rPr>
          <w:lang w:val="en-GB"/>
        </w:rPr>
      </w:pPr>
      <w:r w:rsidRPr="00B2442D">
        <w:rPr>
          <w:lang w:val="en-GB"/>
        </w:rPr>
        <w:t>The system architecture consists of two logical entities, the base station (BS) and the mobile station (MS), with an optional relay station (RS). The basic architectural assumption is of a base station (BS) communicating in point-to-multipoint fashion with a number of fixed or mobile stations (MSs). The BS is connected to an IP-based backhaul network. It controls and allocates the resources in spectrum and time. Transmissions on the downlink (BS to MS) are divided in both time and frequency (using the multiple sub</w:t>
      </w:r>
      <w:r w:rsidR="00173135" w:rsidRPr="00B2442D">
        <w:rPr>
          <w:lang w:val="en-GB"/>
        </w:rPr>
        <w:noBreakHyphen/>
      </w:r>
      <w:r w:rsidRPr="00B2442D">
        <w:rPr>
          <w:lang w:val="en-GB"/>
        </w:rPr>
        <w:t xml:space="preserve">carriers provide by OFDMA) for assigning communications to individual </w:t>
      </w:r>
      <w:proofErr w:type="spellStart"/>
      <w:r w:rsidRPr="00B2442D">
        <w:rPr>
          <w:lang w:val="en-GB"/>
        </w:rPr>
        <w:t>MSs</w:t>
      </w:r>
      <w:proofErr w:type="spellEnd"/>
      <w:r w:rsidRPr="00B2442D">
        <w:rPr>
          <w:lang w:val="en-GB"/>
        </w:rPr>
        <w:t>. Transmissions on the uplink (from MS to BS) take place according to the schedule and in the sub-channels assigned by the BS.</w:t>
      </w:r>
    </w:p>
    <w:p w:rsidR="009B7F39" w:rsidRPr="00B2442D" w:rsidRDefault="009B7F39" w:rsidP="00CE2F89">
      <w:pPr>
        <w:rPr>
          <w:lang w:val="en-GB"/>
        </w:rPr>
      </w:pPr>
      <w:r w:rsidRPr="00B2442D">
        <w:rPr>
          <w:lang w:val="en-GB"/>
        </w:rPr>
        <w:t xml:space="preserve">In brief, the BS is responsible for: </w:t>
      </w:r>
    </w:p>
    <w:p w:rsidR="009B7F39" w:rsidRPr="00B2442D" w:rsidRDefault="009B7F39" w:rsidP="00CE2F89">
      <w:pPr>
        <w:pStyle w:val="enumlev1"/>
        <w:rPr>
          <w:lang w:val="en-GB"/>
        </w:rPr>
      </w:pPr>
      <w:r w:rsidRPr="00B2442D">
        <w:rPr>
          <w:lang w:val="en-GB"/>
        </w:rPr>
        <w:t>–</w:t>
      </w:r>
      <w:r w:rsidRPr="00B2442D">
        <w:rPr>
          <w:lang w:val="en-GB"/>
        </w:rPr>
        <w:tab/>
        <w:t>configuring and updating basic parameters;</w:t>
      </w:r>
    </w:p>
    <w:p w:rsidR="009B7F39" w:rsidRPr="00B2442D" w:rsidRDefault="009B7F39" w:rsidP="00CE2F89">
      <w:pPr>
        <w:pStyle w:val="enumlev1"/>
        <w:rPr>
          <w:lang w:val="en-GB"/>
        </w:rPr>
      </w:pPr>
      <w:r w:rsidRPr="00B2442D">
        <w:rPr>
          <w:lang w:val="en-GB"/>
        </w:rPr>
        <w:t>–</w:t>
      </w:r>
      <w:r w:rsidRPr="00B2442D">
        <w:rPr>
          <w:lang w:val="en-GB"/>
        </w:rPr>
        <w:tab/>
        <w:t>performing bandwidth allocation for DL (per connection) and UL traffic (per MS) and performing centralized QoS scheduling, based on the QoS/service parameters and the active resource requests from the MS;</w:t>
      </w:r>
    </w:p>
    <w:p w:rsidR="009B7F39" w:rsidRPr="00B2442D" w:rsidRDefault="009B7F39" w:rsidP="00CE2F89">
      <w:pPr>
        <w:pStyle w:val="enumlev1"/>
        <w:rPr>
          <w:lang w:val="en-GB"/>
        </w:rPr>
      </w:pPr>
      <w:r w:rsidRPr="00B2442D">
        <w:rPr>
          <w:lang w:val="en-GB"/>
        </w:rPr>
        <w:t>–</w:t>
      </w:r>
      <w:r w:rsidRPr="00B2442D">
        <w:rPr>
          <w:lang w:val="en-GB"/>
        </w:rPr>
        <w:tab/>
        <w:t>communicating to all MSs, through the maps, the schedule of each frame and supporting other data and management broadcast and multicast services;</w:t>
      </w:r>
    </w:p>
    <w:p w:rsidR="009B7F39" w:rsidRPr="00B2442D" w:rsidRDefault="009B7F39" w:rsidP="00CE2F89">
      <w:pPr>
        <w:pStyle w:val="enumlev1"/>
        <w:rPr>
          <w:lang w:val="en-GB"/>
        </w:rPr>
      </w:pPr>
      <w:r w:rsidRPr="00B2442D">
        <w:rPr>
          <w:lang w:val="en-GB"/>
        </w:rPr>
        <w:t>–</w:t>
      </w:r>
      <w:r w:rsidRPr="00B2442D">
        <w:rPr>
          <w:lang w:val="en-GB"/>
        </w:rPr>
        <w:tab/>
        <w:t>transmitting/receiving traffic data and control information as MAC protocol data units (PDUs);</w:t>
      </w:r>
    </w:p>
    <w:p w:rsidR="009B7F39" w:rsidRPr="00B2442D" w:rsidRDefault="009B7F39" w:rsidP="00CE2F89">
      <w:pPr>
        <w:pStyle w:val="enumlev1"/>
        <w:rPr>
          <w:lang w:val="en-GB"/>
        </w:rPr>
      </w:pPr>
      <w:r w:rsidRPr="00B2442D">
        <w:rPr>
          <w:lang w:val="en-GB"/>
        </w:rPr>
        <w:t>–</w:t>
      </w:r>
      <w:r w:rsidRPr="00B2442D">
        <w:rPr>
          <w:lang w:val="en-GB"/>
        </w:rPr>
        <w:tab/>
        <w:t>performing connection admission control and other connection management functions;</w:t>
      </w:r>
    </w:p>
    <w:p w:rsidR="009B7F39" w:rsidRPr="00B2442D" w:rsidRDefault="009B7F39" w:rsidP="00CE2F89">
      <w:pPr>
        <w:pStyle w:val="enumlev1"/>
        <w:rPr>
          <w:lang w:val="en-GB"/>
        </w:rPr>
      </w:pPr>
      <w:r w:rsidRPr="00B2442D">
        <w:rPr>
          <w:lang w:val="en-GB"/>
        </w:rPr>
        <w:t>–</w:t>
      </w:r>
      <w:r w:rsidRPr="00B2442D">
        <w:rPr>
          <w:lang w:val="en-GB"/>
        </w:rPr>
        <w:tab/>
        <w:t>providing other MS support services such as ranging, clock synchronization, power control, and handover.</w:t>
      </w:r>
    </w:p>
    <w:p w:rsidR="009B7F39" w:rsidRPr="00B2442D" w:rsidRDefault="009B7F39" w:rsidP="00CE2F89">
      <w:pPr>
        <w:rPr>
          <w:lang w:val="en-GB"/>
        </w:rPr>
      </w:pPr>
      <w:r w:rsidRPr="00B2442D">
        <w:rPr>
          <w:lang w:val="en-GB"/>
        </w:rPr>
        <w:t xml:space="preserve">The MS is responsible for: </w:t>
      </w:r>
    </w:p>
    <w:p w:rsidR="009B7F39" w:rsidRPr="00B2442D" w:rsidRDefault="009B7F39" w:rsidP="00CE2F89">
      <w:pPr>
        <w:pStyle w:val="enumlev1"/>
        <w:rPr>
          <w:lang w:val="en-GB"/>
        </w:rPr>
      </w:pPr>
      <w:r w:rsidRPr="00B2442D">
        <w:rPr>
          <w:lang w:val="en-GB"/>
        </w:rPr>
        <w:t>–</w:t>
      </w:r>
      <w:r w:rsidRPr="00B2442D">
        <w:rPr>
          <w:lang w:val="en-GB"/>
        </w:rPr>
        <w:tab/>
        <w:t>identifying the BS, obtaining MAC parameters, and joining the network;</w:t>
      </w:r>
    </w:p>
    <w:p w:rsidR="009B7F39" w:rsidRPr="00B2442D" w:rsidRDefault="009B7F39" w:rsidP="00CE2F89">
      <w:pPr>
        <w:pStyle w:val="enumlev1"/>
        <w:rPr>
          <w:lang w:val="en-GB"/>
        </w:rPr>
      </w:pPr>
      <w:r w:rsidRPr="00B2442D">
        <w:rPr>
          <w:lang w:val="en-GB"/>
        </w:rPr>
        <w:t>–</w:t>
      </w:r>
      <w:r w:rsidRPr="00B2442D">
        <w:rPr>
          <w:lang w:val="en-GB"/>
        </w:rPr>
        <w:tab/>
        <w:t>establishing basic connectivity, setting up additional data and management connections, and negotiating any optional parameters as needed;</w:t>
      </w:r>
    </w:p>
    <w:p w:rsidR="009B7F39" w:rsidRPr="00B2442D" w:rsidRDefault="009B7F39" w:rsidP="00CE2F89">
      <w:pPr>
        <w:pStyle w:val="enumlev1"/>
        <w:rPr>
          <w:lang w:val="en-GB"/>
        </w:rPr>
      </w:pPr>
      <w:r w:rsidRPr="00B2442D">
        <w:rPr>
          <w:lang w:val="en-GB"/>
        </w:rPr>
        <w:t>–</w:t>
      </w:r>
      <w:r w:rsidRPr="00B2442D">
        <w:rPr>
          <w:lang w:val="en-GB"/>
        </w:rPr>
        <w:tab/>
        <w:t>generating resource requests for connections that require them, based on the connection profiles and traffic;</w:t>
      </w:r>
    </w:p>
    <w:p w:rsidR="009B7F39" w:rsidRPr="00B2442D" w:rsidRDefault="009B7F39" w:rsidP="00CE2F89">
      <w:pPr>
        <w:pStyle w:val="enumlev1"/>
        <w:rPr>
          <w:lang w:val="en-GB"/>
        </w:rPr>
      </w:pPr>
      <w:r w:rsidRPr="00B2442D">
        <w:rPr>
          <w:lang w:val="en-GB"/>
        </w:rPr>
        <w:t>–</w:t>
      </w:r>
      <w:r w:rsidRPr="00B2442D">
        <w:rPr>
          <w:lang w:val="en-GB"/>
        </w:rPr>
        <w:tab/>
        <w:t>receiving broadcast/multicast PDUs and unicast PDUs and forwarding them appropriately;</w:t>
      </w:r>
    </w:p>
    <w:p w:rsidR="009B7F39" w:rsidRPr="00B2442D" w:rsidRDefault="009B7F39" w:rsidP="00CE2F89">
      <w:pPr>
        <w:pStyle w:val="enumlev1"/>
        <w:rPr>
          <w:lang w:val="en-GB"/>
        </w:rPr>
      </w:pPr>
      <w:r w:rsidRPr="00B2442D">
        <w:rPr>
          <w:lang w:val="en-GB"/>
        </w:rPr>
        <w:t>–</w:t>
      </w:r>
      <w:r w:rsidRPr="00B2442D">
        <w:rPr>
          <w:lang w:val="en-GB"/>
        </w:rPr>
        <w:tab/>
        <w:t>making local scheduling decisions based on the current demand and history of resource requests/grants;</w:t>
      </w:r>
    </w:p>
    <w:p w:rsidR="009B7F39" w:rsidRPr="00B2442D" w:rsidRDefault="009B7F39" w:rsidP="00CE2F89">
      <w:pPr>
        <w:pStyle w:val="enumlev1"/>
        <w:rPr>
          <w:lang w:val="en-GB"/>
        </w:rPr>
      </w:pPr>
      <w:r w:rsidRPr="00B2442D">
        <w:rPr>
          <w:lang w:val="en-GB"/>
        </w:rPr>
        <w:t>–</w:t>
      </w:r>
      <w:r w:rsidRPr="00B2442D">
        <w:rPr>
          <w:lang w:val="en-GB"/>
        </w:rPr>
        <w:tab/>
        <w:t>transmitting only when instructed by the BS to do so or the MS has some information that qualifies for transmission in one of the allowed contention slots;</w:t>
      </w:r>
    </w:p>
    <w:p w:rsidR="009B7F39" w:rsidRPr="00B2442D" w:rsidRDefault="009B7F39" w:rsidP="00CE2F89">
      <w:pPr>
        <w:pStyle w:val="enumlev1"/>
        <w:rPr>
          <w:lang w:val="en-GB"/>
        </w:rPr>
      </w:pPr>
      <w:r w:rsidRPr="00B2442D">
        <w:rPr>
          <w:lang w:val="en-GB"/>
        </w:rPr>
        <w:t>–</w:t>
      </w:r>
      <w:r w:rsidRPr="00B2442D">
        <w:rPr>
          <w:lang w:val="en-GB"/>
        </w:rPr>
        <w:tab/>
        <w:t>unless in sleep mode, receiving all schedule and channel information broadcast by the BS and obeying all medium access rules;</w:t>
      </w:r>
    </w:p>
    <w:p w:rsidR="009B7F39" w:rsidRPr="00B2442D" w:rsidRDefault="009B7F39" w:rsidP="00CE2F89">
      <w:pPr>
        <w:pStyle w:val="enumlev1"/>
        <w:rPr>
          <w:lang w:val="en-GB"/>
        </w:rPr>
      </w:pPr>
      <w:r w:rsidRPr="00B2442D">
        <w:rPr>
          <w:lang w:val="en-GB"/>
        </w:rPr>
        <w:t>–</w:t>
      </w:r>
      <w:r w:rsidRPr="00B2442D">
        <w:rPr>
          <w:lang w:val="en-GB"/>
        </w:rPr>
        <w:tab/>
        <w:t>performing initial ranging, maintenance ranging, power control, and other housekeeping functions.</w:t>
      </w:r>
    </w:p>
    <w:p w:rsidR="009B7F39" w:rsidRPr="00B2442D" w:rsidRDefault="009B7F39" w:rsidP="00CE2F89">
      <w:pPr>
        <w:rPr>
          <w:lang w:val="en-GB"/>
        </w:rPr>
      </w:pPr>
      <w:r w:rsidRPr="00B2442D">
        <w:rPr>
          <w:lang w:val="en-GB"/>
        </w:rPr>
        <w:t>Figure 70 is limited to describing a system including a BS and the MSs with which it communicates. However, the radio interface also provides specifications to allow handover of an MS from one BS to another. Such handover would typically occur as a mobile device moves toward an adjacent cell. However, it might also occur due to system-wide efforts at load balancing.</w:t>
      </w:r>
    </w:p>
    <w:p w:rsidR="009B7F39" w:rsidRPr="00B2442D" w:rsidRDefault="009B7F39" w:rsidP="00CE2F89">
      <w:pPr>
        <w:pStyle w:val="Heading6"/>
        <w:rPr>
          <w:lang w:val="en-GB"/>
        </w:rPr>
      </w:pPr>
      <w:r w:rsidRPr="00B2442D">
        <w:rPr>
          <w:lang w:val="en-GB"/>
        </w:rPr>
        <w:t>5.6.1.1.2.2</w:t>
      </w:r>
      <w:r w:rsidRPr="00B2442D">
        <w:rPr>
          <w:lang w:val="en-GB"/>
        </w:rPr>
        <w:tab/>
        <w:t>RS Functionality</w:t>
      </w:r>
    </w:p>
    <w:p w:rsidR="009B7F39" w:rsidRPr="00B2442D" w:rsidRDefault="009B7F39" w:rsidP="00B33FEB">
      <w:pPr>
        <w:rPr>
          <w:lang w:val="en-GB"/>
        </w:rPr>
      </w:pPr>
      <w:proofErr w:type="spellStart"/>
      <w:r w:rsidRPr="00B2442D">
        <w:rPr>
          <w:lang w:val="en-GB"/>
        </w:rPr>
        <w:t>Multihop</w:t>
      </w:r>
      <w:proofErr w:type="spellEnd"/>
      <w:r w:rsidRPr="00B2442D">
        <w:rPr>
          <w:lang w:val="en-GB"/>
        </w:rPr>
        <w:t xml:space="preserve"> relay (MR) is an optional deployment that may be used to provide additional coverage or performance advantage in an access network. In MR networks, the BS may be replaced by a</w:t>
      </w:r>
      <w:r w:rsidR="00B33FEB" w:rsidRPr="00B2442D">
        <w:rPr>
          <w:lang w:val="en-GB"/>
        </w:rPr>
        <w:t xml:space="preserve"> </w:t>
      </w:r>
      <w:proofErr w:type="spellStart"/>
      <w:r w:rsidRPr="00B2442D">
        <w:rPr>
          <w:lang w:val="en-GB"/>
        </w:rPr>
        <w:t>multihop</w:t>
      </w:r>
      <w:proofErr w:type="spellEnd"/>
      <w:r w:rsidRPr="00B2442D">
        <w:rPr>
          <w:lang w:val="en-GB"/>
        </w:rPr>
        <w:t xml:space="preserve"> relay BS and one or more relay stations (RSs). Traffic and </w:t>
      </w:r>
      <w:proofErr w:type="spellStart"/>
      <w:r w:rsidRPr="00B2442D">
        <w:rPr>
          <w:lang w:val="en-GB"/>
        </w:rPr>
        <w:t>signaling</w:t>
      </w:r>
      <w:proofErr w:type="spellEnd"/>
      <w:r w:rsidRPr="00B2442D">
        <w:rPr>
          <w:lang w:val="en-GB"/>
        </w:rPr>
        <w:t xml:space="preserve"> between the MS and the </w:t>
      </w:r>
      <w:proofErr w:type="spellStart"/>
      <w:r w:rsidRPr="00B2442D">
        <w:rPr>
          <w:lang w:val="en-GB"/>
        </w:rPr>
        <w:t>multihop</w:t>
      </w:r>
      <w:proofErr w:type="spellEnd"/>
      <w:r w:rsidRPr="00B2442D">
        <w:rPr>
          <w:lang w:val="en-GB"/>
        </w:rPr>
        <w:t xml:space="preserve"> relay BS are relayed by the RS, thereby extending the coverage and performance of the system in areas where RSs are deployed. Each RS is under the supervision of a </w:t>
      </w:r>
      <w:proofErr w:type="spellStart"/>
      <w:r w:rsidRPr="00B2442D">
        <w:rPr>
          <w:lang w:val="en-GB"/>
        </w:rPr>
        <w:t>multihop</w:t>
      </w:r>
      <w:proofErr w:type="spellEnd"/>
      <w:r w:rsidRPr="00B2442D">
        <w:rPr>
          <w:lang w:val="en-GB"/>
        </w:rPr>
        <w:t xml:space="preserve"> relay BS. In a system providing more than two hops, traffic and </w:t>
      </w:r>
      <w:proofErr w:type="spellStart"/>
      <w:r w:rsidRPr="00B2442D">
        <w:rPr>
          <w:lang w:val="en-GB"/>
        </w:rPr>
        <w:t>signaling</w:t>
      </w:r>
      <w:proofErr w:type="spellEnd"/>
      <w:r w:rsidRPr="00B2442D">
        <w:rPr>
          <w:lang w:val="en-GB"/>
        </w:rPr>
        <w:t xml:space="preserve"> between an access RS and the </w:t>
      </w:r>
      <w:proofErr w:type="spellStart"/>
      <w:r w:rsidRPr="00B2442D">
        <w:rPr>
          <w:lang w:val="en-GB"/>
        </w:rPr>
        <w:t>multihop</w:t>
      </w:r>
      <w:proofErr w:type="spellEnd"/>
      <w:r w:rsidRPr="00B2442D">
        <w:rPr>
          <w:lang w:val="en-GB"/>
        </w:rPr>
        <w:t xml:space="preserve"> relay BS may also be relayed through intermediate RSs.</w:t>
      </w:r>
    </w:p>
    <w:p w:rsidR="009B7F39" w:rsidRPr="00B2442D" w:rsidRDefault="009B7F39" w:rsidP="00CE2F89">
      <w:pPr>
        <w:pStyle w:val="Heading5"/>
        <w:rPr>
          <w:lang w:val="en-GB"/>
        </w:rPr>
      </w:pPr>
      <w:r w:rsidRPr="00B2442D">
        <w:rPr>
          <w:lang w:val="en-GB"/>
        </w:rPr>
        <w:t>5.6.1.1.3</w:t>
      </w:r>
      <w:r w:rsidRPr="00B2442D">
        <w:rPr>
          <w:lang w:val="en-GB"/>
        </w:rPr>
        <w:tab/>
        <w:t>Layer 1: Physical layer (PHY)</w:t>
      </w:r>
    </w:p>
    <w:p w:rsidR="009B7F39" w:rsidRPr="00B2442D" w:rsidRDefault="009B7F39" w:rsidP="00CE2F89">
      <w:pPr>
        <w:rPr>
          <w:lang w:val="en-GB"/>
        </w:rPr>
      </w:pPr>
      <w:r w:rsidRPr="00B2442D">
        <w:rPr>
          <w:lang w:val="en-GB"/>
        </w:rPr>
        <w:t>The radio interface is a special case of the Wireless MAN-OFDMA air interface specified in § 8.4 of IEEE Standard 802.16. It uses orthogonal frequency-division multiple access (OFDMA), which is an extension of orthogonal frequency-division multiplexing (OFDM).</w:t>
      </w:r>
    </w:p>
    <w:p w:rsidR="009B7F39" w:rsidRPr="00B2442D" w:rsidRDefault="009B7F39" w:rsidP="00CE2F89">
      <w:pPr>
        <w:pStyle w:val="Heading6"/>
        <w:rPr>
          <w:lang w:val="en-GB"/>
        </w:rPr>
      </w:pPr>
      <w:r w:rsidRPr="00B2442D">
        <w:rPr>
          <w:lang w:val="en-GB"/>
        </w:rPr>
        <w:t>5.6.1.1.3.1</w:t>
      </w:r>
      <w:r w:rsidRPr="00B2442D">
        <w:rPr>
          <w:lang w:val="en-GB"/>
        </w:rPr>
        <w:tab/>
        <w:t>OFDMA technology overview</w:t>
      </w:r>
    </w:p>
    <w:p w:rsidR="009B7F39" w:rsidRPr="00B2442D" w:rsidRDefault="009B7F39" w:rsidP="00CE2F89">
      <w:pPr>
        <w:rPr>
          <w:lang w:val="en-GB"/>
        </w:rPr>
      </w:pPr>
      <w:r w:rsidRPr="00B2442D">
        <w:rPr>
          <w:lang w:val="en-GB"/>
        </w:rPr>
        <w:t>OFDM divides the channel by frequency into orthogonal sub-carriers. Data to be transmitted is divided into parallel streams of reduced data rate (and therefore longer symbol duration) and each stream is modulated and transmitted on a separate sub-carrier. The lengthened symbol duration improves the robustness of OFDM to delay spread. Furthermore, the introduction of a cyclic prefix (CP) eliminates intersymbol interference if the CP duration is longer than the channel delay spread.</w:t>
      </w:r>
    </w:p>
    <w:p w:rsidR="009B7F39" w:rsidRPr="00B2442D" w:rsidRDefault="009B7F39" w:rsidP="00CE2F89">
      <w:pPr>
        <w:rPr>
          <w:lang w:val="en-GB"/>
        </w:rPr>
      </w:pPr>
      <w:r w:rsidRPr="00B2442D">
        <w:rPr>
          <w:lang w:val="en-GB"/>
        </w:rPr>
        <w:t>In a typical OFDM implementation, all of the transmitter</w:t>
      </w:r>
      <w:r w:rsidR="00F641BC" w:rsidRPr="00B2442D">
        <w:rPr>
          <w:lang w:val="en-GB"/>
        </w:rPr>
        <w:t>’</w:t>
      </w:r>
      <w:r w:rsidRPr="00B2442D">
        <w:rPr>
          <w:lang w:val="en-GB"/>
        </w:rPr>
        <w:t xml:space="preserve">s sub-carriers are, at any given time, addressed to a single receiver; multiple access is provided solely by TDMA time slotting. OFDMA, however, divides the sub-carrier set into subsets, known as sub-channels. Each sub-channel can address a different receiver at any given time. In the downlink, each sub-channel may be intended for a different receiver or group of receivers. In the uplink, multiple MSs may transmit simultaneously as long as they are assigned different sub-channels. </w:t>
      </w:r>
    </w:p>
    <w:p w:rsidR="009B7F39" w:rsidRPr="00B2442D" w:rsidRDefault="009B7F39" w:rsidP="00CE2F89">
      <w:pPr>
        <w:rPr>
          <w:lang w:val="en-GB"/>
        </w:rPr>
      </w:pPr>
      <w:r w:rsidRPr="00B2442D">
        <w:rPr>
          <w:lang w:val="en-GB"/>
        </w:rPr>
        <w:t>Sub-carriers are used for three purposes:</w:t>
      </w:r>
    </w:p>
    <w:p w:rsidR="009B7F39" w:rsidRPr="00B2442D" w:rsidRDefault="009B7F39" w:rsidP="00CE2F89">
      <w:pPr>
        <w:pStyle w:val="enumlev1"/>
        <w:rPr>
          <w:lang w:val="en-GB"/>
        </w:rPr>
      </w:pPr>
      <w:r w:rsidRPr="00B2442D">
        <w:rPr>
          <w:lang w:val="en-GB"/>
        </w:rPr>
        <w:t>–</w:t>
      </w:r>
      <w:r w:rsidRPr="00B2442D">
        <w:rPr>
          <w:lang w:val="en-GB"/>
        </w:rPr>
        <w:tab/>
        <w:t>Data transmission</w:t>
      </w:r>
    </w:p>
    <w:p w:rsidR="009B7F39" w:rsidRPr="00B2442D" w:rsidRDefault="009B7F39" w:rsidP="00CE2F89">
      <w:pPr>
        <w:pStyle w:val="enumlev1"/>
        <w:rPr>
          <w:lang w:val="en-GB"/>
        </w:rPr>
      </w:pPr>
      <w:r w:rsidRPr="00B2442D">
        <w:rPr>
          <w:lang w:val="en-GB"/>
        </w:rPr>
        <w:t>–</w:t>
      </w:r>
      <w:r w:rsidRPr="00B2442D">
        <w:rPr>
          <w:lang w:val="en-GB"/>
        </w:rPr>
        <w:tab/>
        <w:t>Pilot transmission, for various estimation purposes</w:t>
      </w:r>
    </w:p>
    <w:p w:rsidR="009B7F39" w:rsidRPr="00B2442D" w:rsidRDefault="009B7F39" w:rsidP="00CE2F89">
      <w:pPr>
        <w:pStyle w:val="enumlev1"/>
        <w:rPr>
          <w:lang w:val="en-GB"/>
        </w:rPr>
      </w:pPr>
      <w:r w:rsidRPr="00B2442D">
        <w:rPr>
          <w:lang w:val="en-GB"/>
        </w:rPr>
        <w:t>–</w:t>
      </w:r>
      <w:r w:rsidRPr="00B2442D">
        <w:rPr>
          <w:lang w:val="en-GB"/>
        </w:rPr>
        <w:tab/>
        <w:t>Null transmission, for guard bands and at DC.</w:t>
      </w:r>
    </w:p>
    <w:p w:rsidR="009B7F39" w:rsidRPr="00B2442D" w:rsidRDefault="009B7F39" w:rsidP="00B33FEB">
      <w:pPr>
        <w:rPr>
          <w:lang w:val="en-GB"/>
        </w:rPr>
      </w:pPr>
      <w:r w:rsidRPr="00B2442D">
        <w:rPr>
          <w:lang w:val="en-GB"/>
        </w:rPr>
        <w:t xml:space="preserve">The concept is illustrated in </w:t>
      </w:r>
      <w:r w:rsidR="00B33FEB" w:rsidRPr="00B2442D">
        <w:rPr>
          <w:lang w:val="en-GB"/>
        </w:rPr>
        <w:t xml:space="preserve">Fig. </w:t>
      </w:r>
      <w:r w:rsidRPr="00B2442D">
        <w:rPr>
          <w:lang w:val="en-GB"/>
        </w:rPr>
        <w:t>71. As indicated, the sub-carriers forming one sub-channel need not be adjacent.</w:t>
      </w:r>
    </w:p>
    <w:p w:rsidR="00F84E34" w:rsidRPr="00B2442D" w:rsidRDefault="00F84E34" w:rsidP="00F84E34">
      <w:pPr>
        <w:rPr>
          <w:lang w:val="en-GB"/>
        </w:rPr>
      </w:pPr>
      <w:r w:rsidRPr="00B2442D">
        <w:rPr>
          <w:lang w:val="en-GB"/>
        </w:rPr>
        <w:t>Sub-channelization is a multiple access technique. It provides OFDMA systems increased scheduling flexibility and a number of performance advantages, including enhanced scalability and advanced antenna array processing capabilities.</w:t>
      </w:r>
    </w:p>
    <w:p w:rsidR="009B7F39" w:rsidRPr="00B2442D" w:rsidRDefault="009B7F39" w:rsidP="00CE2F89">
      <w:pPr>
        <w:pStyle w:val="FigureNo"/>
        <w:rPr>
          <w:lang w:val="en-GB"/>
        </w:rPr>
      </w:pPr>
      <w:r w:rsidRPr="00B2442D">
        <w:rPr>
          <w:lang w:val="en-GB"/>
        </w:rPr>
        <w:t>FIGURE 71</w:t>
      </w:r>
    </w:p>
    <w:p w:rsidR="009B7F39" w:rsidRPr="00B2442D" w:rsidRDefault="009B7F39" w:rsidP="00CE2F89">
      <w:pPr>
        <w:pStyle w:val="Figuretitle"/>
        <w:rPr>
          <w:lang w:val="en-GB"/>
        </w:rPr>
      </w:pPr>
      <w:r w:rsidRPr="00B2442D">
        <w:rPr>
          <w:lang w:val="en-GB"/>
        </w:rPr>
        <w:t>OFDMA frequency description, schematically showing three sub-channels</w:t>
      </w:r>
    </w:p>
    <w:p w:rsidR="009B7F39" w:rsidRPr="00B2442D" w:rsidRDefault="00170AE1" w:rsidP="00CE2F89">
      <w:pPr>
        <w:pStyle w:val="Figure"/>
        <w:rPr>
          <w:lang w:val="en-GB"/>
        </w:rPr>
      </w:pPr>
      <w:r w:rsidRPr="00170AE1">
        <w:rPr>
          <w:lang w:val="en-GB"/>
        </w:rPr>
        <w:pict>
          <v:shape id="_x0000_i1026" type="#_x0000_t75" style="width:457.1pt;height:127.25pt">
            <v:imagedata r:id="rId16" o:title=""/>
          </v:shape>
        </w:pict>
      </w:r>
    </w:p>
    <w:p w:rsidR="009B7F39" w:rsidRPr="00B2442D" w:rsidRDefault="009B7F39" w:rsidP="00CE2F89">
      <w:pPr>
        <w:pStyle w:val="Heading6"/>
        <w:rPr>
          <w:lang w:val="en-GB"/>
        </w:rPr>
      </w:pPr>
      <w:r w:rsidRPr="00B2442D">
        <w:rPr>
          <w:lang w:val="en-GB"/>
        </w:rPr>
        <w:t>5.6.1.1.3.2</w:t>
      </w:r>
      <w:r w:rsidRPr="00B2442D">
        <w:rPr>
          <w:lang w:val="en-GB"/>
        </w:rPr>
        <w:tab/>
        <w:t>OFDMA TDD WMAN physical layer details</w:t>
      </w:r>
    </w:p>
    <w:p w:rsidR="009B7F39" w:rsidRPr="00B2442D" w:rsidRDefault="009B7F39" w:rsidP="00CE2F89">
      <w:pPr>
        <w:rPr>
          <w:lang w:val="en-GB"/>
        </w:rPr>
      </w:pPr>
      <w:r w:rsidRPr="00B2442D">
        <w:rPr>
          <w:lang w:val="en-GB"/>
        </w:rPr>
        <w:t>The PHY utilizes OFDMA with either 512 sub-carriers in a 5 MHz channel or 1 024 sub-carriers in a 7 MHz or 10 MHz channel</w:t>
      </w:r>
      <w:r w:rsidRPr="00B2442D">
        <w:rPr>
          <w:rFonts w:eastAsia="Malgun Gothic"/>
          <w:lang w:val="en-GB"/>
        </w:rPr>
        <w:t>. In addition, 1 024 sub-carriers in a 8.75 MHz channel is also utilized for TDD</w:t>
      </w:r>
      <w:r w:rsidRPr="00B2442D">
        <w:rPr>
          <w:lang w:val="en-GB"/>
        </w:rPr>
        <w:t>. The primitive PHY parameters</w:t>
      </w:r>
      <w:r w:rsidRPr="00B2442D">
        <w:rPr>
          <w:rFonts w:eastAsia="Malgun Gothic"/>
          <w:lang w:val="en-GB"/>
        </w:rPr>
        <w:t xml:space="preserve"> for TDD mode</w:t>
      </w:r>
      <w:r w:rsidRPr="00B2442D">
        <w:rPr>
          <w:lang w:val="en-GB"/>
        </w:rPr>
        <w:t xml:space="preserve"> are listed in Table 10A.</w:t>
      </w:r>
    </w:p>
    <w:p w:rsidR="009B7F39" w:rsidRPr="00B2442D" w:rsidRDefault="009B7F39" w:rsidP="00CE2F89">
      <w:pPr>
        <w:pStyle w:val="TableNo"/>
        <w:rPr>
          <w:lang w:val="en-GB"/>
        </w:rPr>
      </w:pPr>
      <w:r w:rsidRPr="00B2442D">
        <w:rPr>
          <w:lang w:val="en-GB"/>
        </w:rPr>
        <w:t>TABLE 10A</w:t>
      </w:r>
    </w:p>
    <w:p w:rsidR="009B7F39" w:rsidRPr="00B2442D" w:rsidRDefault="009B7F39" w:rsidP="00CE2F89">
      <w:pPr>
        <w:pStyle w:val="Tabletitle"/>
        <w:rPr>
          <w:rFonts w:eastAsia="Malgun Gothic"/>
          <w:lang w:val="en-GB"/>
        </w:rPr>
      </w:pPr>
      <w:r w:rsidRPr="00B2442D">
        <w:rPr>
          <w:lang w:val="en-GB"/>
        </w:rPr>
        <w:t>OFDMA TDD WMAN primitive PHY parameters</w:t>
      </w:r>
      <w:r w:rsidRPr="00B2442D">
        <w:rPr>
          <w:rFonts w:eastAsia="Malgun Gothic"/>
          <w:lang w:val="en-GB"/>
        </w:rPr>
        <w:t>, TDD mode</w:t>
      </w:r>
    </w:p>
    <w:tbl>
      <w:tblPr>
        <w:tblStyle w:val="TableGrid"/>
        <w:tblW w:w="9639" w:type="dxa"/>
        <w:jc w:val="center"/>
        <w:tblLayout w:type="fixed"/>
        <w:tblLook w:val="04A0"/>
      </w:tblPr>
      <w:tblGrid>
        <w:gridCol w:w="2835"/>
        <w:gridCol w:w="1701"/>
        <w:gridCol w:w="1701"/>
        <w:gridCol w:w="1701"/>
        <w:gridCol w:w="1701"/>
      </w:tblGrid>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FFT size (</w:t>
            </w:r>
            <w:r w:rsidRPr="00B2442D">
              <w:rPr>
                <w:i/>
                <w:iCs/>
                <w:lang w:val="en-GB"/>
              </w:rPr>
              <w:t>N</w:t>
            </w:r>
            <w:r w:rsidRPr="00B2442D">
              <w:rPr>
                <w:vertAlign w:val="subscript"/>
                <w:lang w:val="en-GB"/>
              </w:rPr>
              <w:t>FFT</w:t>
            </w:r>
            <w:r w:rsidRPr="00B2442D">
              <w:rPr>
                <w:lang w:val="en-GB"/>
              </w:rPr>
              <w:t>)</w:t>
            </w:r>
          </w:p>
        </w:tc>
        <w:tc>
          <w:tcPr>
            <w:tcW w:w="1701" w:type="dxa"/>
          </w:tcPr>
          <w:p w:rsidR="00B33FEB" w:rsidRPr="00B2442D" w:rsidRDefault="00B33FEB" w:rsidP="00B33FEB">
            <w:pPr>
              <w:pStyle w:val="Tabletext"/>
              <w:jc w:val="center"/>
              <w:rPr>
                <w:lang w:val="en-GB"/>
              </w:rPr>
            </w:pPr>
            <w:r w:rsidRPr="00B2442D">
              <w:rPr>
                <w:lang w:val="en-GB"/>
              </w:rPr>
              <w:t>512</w:t>
            </w:r>
          </w:p>
        </w:tc>
        <w:tc>
          <w:tcPr>
            <w:tcW w:w="1701" w:type="dxa"/>
          </w:tcPr>
          <w:p w:rsidR="00B33FEB" w:rsidRPr="00B2442D" w:rsidRDefault="00B33FEB" w:rsidP="00B33FEB">
            <w:pPr>
              <w:pStyle w:val="Tabletext"/>
              <w:jc w:val="center"/>
              <w:rPr>
                <w:lang w:val="en-GB"/>
              </w:rPr>
            </w:pPr>
            <w:r w:rsidRPr="00B2442D">
              <w:rPr>
                <w:lang w:val="en-GB"/>
              </w:rPr>
              <w:t>1 024</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1 024</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1024</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System channel bandwidth (</w:t>
            </w:r>
            <w:r w:rsidRPr="00B2442D">
              <w:rPr>
                <w:i/>
                <w:iCs/>
                <w:lang w:val="en-GB"/>
              </w:rPr>
              <w:t>BW</w:t>
            </w:r>
            <w:r w:rsidRPr="00B2442D">
              <w:rPr>
                <w:lang w:val="en-GB"/>
              </w:rPr>
              <w:t>)</w:t>
            </w:r>
          </w:p>
        </w:tc>
        <w:tc>
          <w:tcPr>
            <w:tcW w:w="1701" w:type="dxa"/>
          </w:tcPr>
          <w:p w:rsidR="00B33FEB" w:rsidRPr="00B2442D" w:rsidRDefault="00B33FEB" w:rsidP="00B33FEB">
            <w:pPr>
              <w:pStyle w:val="Tabletext"/>
              <w:jc w:val="center"/>
              <w:rPr>
                <w:lang w:val="en-GB"/>
              </w:rPr>
            </w:pPr>
            <w:r w:rsidRPr="00B2442D">
              <w:rPr>
                <w:lang w:val="en-GB"/>
              </w:rPr>
              <w:t>5 MHz</w:t>
            </w:r>
          </w:p>
        </w:tc>
        <w:tc>
          <w:tcPr>
            <w:tcW w:w="1701" w:type="dxa"/>
          </w:tcPr>
          <w:p w:rsidR="00B33FEB" w:rsidRPr="00B2442D" w:rsidRDefault="00B33FEB" w:rsidP="00B33FEB">
            <w:pPr>
              <w:pStyle w:val="Tabletext"/>
              <w:jc w:val="center"/>
              <w:rPr>
                <w:lang w:val="en-GB"/>
              </w:rPr>
            </w:pPr>
            <w:r w:rsidRPr="00B2442D">
              <w:rPr>
                <w:lang w:val="en-GB"/>
              </w:rPr>
              <w:t>10 MHz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8.75 MHz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7 MHz</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Sampling frequency (</w:t>
            </w:r>
            <w:r w:rsidRPr="00B2442D">
              <w:rPr>
                <w:i/>
                <w:iCs/>
                <w:lang w:val="en-GB"/>
              </w:rPr>
              <w:t>F</w:t>
            </w:r>
            <w:r w:rsidRPr="00B2442D">
              <w:rPr>
                <w:i/>
                <w:iCs/>
                <w:vertAlign w:val="subscript"/>
                <w:lang w:val="en-GB"/>
              </w:rPr>
              <w:t>s</w:t>
            </w:r>
            <w:r w:rsidRPr="00B2442D">
              <w:rPr>
                <w:lang w:val="en-GB"/>
              </w:rPr>
              <w:t>)</w:t>
            </w:r>
          </w:p>
        </w:tc>
        <w:tc>
          <w:tcPr>
            <w:tcW w:w="1701" w:type="dxa"/>
          </w:tcPr>
          <w:p w:rsidR="00B33FEB" w:rsidRPr="00B2442D" w:rsidRDefault="00B33FEB" w:rsidP="00B33FEB">
            <w:pPr>
              <w:pStyle w:val="Tabletext"/>
              <w:jc w:val="center"/>
              <w:rPr>
                <w:lang w:val="en-GB"/>
              </w:rPr>
            </w:pPr>
            <w:r w:rsidRPr="00B2442D">
              <w:rPr>
                <w:lang w:val="en-GB"/>
              </w:rPr>
              <w:t>5.6 MHz</w:t>
            </w:r>
          </w:p>
        </w:tc>
        <w:tc>
          <w:tcPr>
            <w:tcW w:w="1701" w:type="dxa"/>
          </w:tcPr>
          <w:p w:rsidR="00B33FEB" w:rsidRPr="00B2442D" w:rsidRDefault="00B33FEB" w:rsidP="00B33FEB">
            <w:pPr>
              <w:pStyle w:val="Tabletext"/>
              <w:jc w:val="center"/>
              <w:rPr>
                <w:lang w:val="en-GB"/>
              </w:rPr>
            </w:pPr>
            <w:r w:rsidRPr="00B2442D">
              <w:rPr>
                <w:lang w:val="en-GB"/>
              </w:rPr>
              <w:t>11.2 MHz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10 MHz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8 MHz</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Sub-carrier frequency spacing (∆</w:t>
            </w:r>
            <w:r w:rsidRPr="00B2442D">
              <w:rPr>
                <w:i/>
                <w:iCs/>
                <w:lang w:val="en-GB"/>
              </w:rPr>
              <w:t>f</w:t>
            </w:r>
            <w:r w:rsidRPr="00B2442D">
              <w:rPr>
                <w:lang w:val="en-GB"/>
              </w:rPr>
              <w:t> = </w:t>
            </w:r>
            <w:r w:rsidRPr="00B2442D">
              <w:rPr>
                <w:i/>
                <w:iCs/>
                <w:lang w:val="en-GB"/>
              </w:rPr>
              <w:t>F</w:t>
            </w:r>
            <w:r w:rsidRPr="00B2442D">
              <w:rPr>
                <w:i/>
                <w:iCs/>
                <w:vertAlign w:val="subscript"/>
                <w:lang w:val="en-GB"/>
              </w:rPr>
              <w:t>s</w:t>
            </w:r>
            <w:r w:rsidRPr="00B2442D">
              <w:rPr>
                <w:lang w:val="en-GB"/>
              </w:rPr>
              <w:t>/</w:t>
            </w:r>
            <w:r w:rsidRPr="00B2442D">
              <w:rPr>
                <w:i/>
                <w:iCs/>
                <w:lang w:val="en-GB"/>
              </w:rPr>
              <w:t>N</w:t>
            </w:r>
            <w:r w:rsidRPr="00B2442D">
              <w:rPr>
                <w:vertAlign w:val="subscript"/>
                <w:lang w:val="en-GB"/>
              </w:rPr>
              <w:t>FFT</w:t>
            </w:r>
            <w:r w:rsidRPr="00B2442D">
              <w:rPr>
                <w:lang w:val="en-GB"/>
              </w:rPr>
              <w:t>)</w:t>
            </w:r>
          </w:p>
        </w:tc>
        <w:tc>
          <w:tcPr>
            <w:tcW w:w="3402" w:type="dxa"/>
            <w:gridSpan w:val="2"/>
          </w:tcPr>
          <w:p w:rsidR="00B33FEB" w:rsidRPr="00B2442D" w:rsidRDefault="00B33FEB" w:rsidP="00B33FEB">
            <w:pPr>
              <w:pStyle w:val="Tabletext"/>
              <w:jc w:val="center"/>
              <w:rPr>
                <w:lang w:val="en-GB"/>
              </w:rPr>
            </w:pPr>
            <w:r w:rsidRPr="00B2442D">
              <w:rPr>
                <w:lang w:val="en-GB"/>
              </w:rPr>
              <w:t>10.9375 kHz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9.77 kHz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7.8125 kHz</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Useful symbol time (</w:t>
            </w:r>
            <w:r w:rsidRPr="00B2442D">
              <w:rPr>
                <w:i/>
                <w:iCs/>
                <w:lang w:val="en-GB"/>
              </w:rPr>
              <w:t>T</w:t>
            </w:r>
            <w:r w:rsidRPr="00B2442D">
              <w:rPr>
                <w:i/>
                <w:iCs/>
                <w:vertAlign w:val="subscript"/>
                <w:lang w:val="en-GB"/>
              </w:rPr>
              <w:t>b</w:t>
            </w:r>
            <w:r w:rsidRPr="00B2442D">
              <w:rPr>
                <w:lang w:val="en-GB"/>
              </w:rPr>
              <w:t> = 1/∆</w:t>
            </w:r>
            <w:r w:rsidRPr="00B2442D">
              <w:rPr>
                <w:i/>
                <w:iCs/>
                <w:lang w:val="en-GB"/>
              </w:rPr>
              <w:t>f</w:t>
            </w:r>
            <w:r w:rsidRPr="00B2442D">
              <w:rPr>
                <w:lang w:val="en-GB"/>
              </w:rPr>
              <w:t>)</w:t>
            </w:r>
          </w:p>
        </w:tc>
        <w:tc>
          <w:tcPr>
            <w:tcW w:w="3402" w:type="dxa"/>
            <w:gridSpan w:val="2"/>
          </w:tcPr>
          <w:p w:rsidR="00B33FEB" w:rsidRPr="00B2442D" w:rsidRDefault="00B33FEB" w:rsidP="00B33FEB">
            <w:pPr>
              <w:pStyle w:val="Tabletext"/>
              <w:jc w:val="center"/>
              <w:rPr>
                <w:lang w:val="en-GB"/>
              </w:rPr>
            </w:pPr>
            <w:r w:rsidRPr="00B2442D">
              <w:rPr>
                <w:lang w:val="en-GB"/>
              </w:rPr>
              <w:t>~91.43 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 xml:space="preserve">~102.4 </w:t>
            </w:r>
            <w:r w:rsidRPr="00B2442D">
              <w:rPr>
                <w:lang w:val="en-GB"/>
              </w:rPr>
              <w:t>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 xml:space="preserve">128 </w:t>
            </w:r>
            <w:r w:rsidRPr="00B2442D">
              <w:rPr>
                <w:lang w:val="en-GB"/>
              </w:rPr>
              <w:t>µs</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Guard (CP) time (</w:t>
            </w:r>
            <w:proofErr w:type="spellStart"/>
            <w:r w:rsidRPr="00B2442D">
              <w:rPr>
                <w:i/>
                <w:iCs/>
                <w:lang w:val="en-GB"/>
              </w:rPr>
              <w:t>T</w:t>
            </w:r>
            <w:r w:rsidRPr="00B2442D">
              <w:rPr>
                <w:i/>
                <w:iCs/>
                <w:vertAlign w:val="subscript"/>
                <w:lang w:val="en-GB"/>
              </w:rPr>
              <w:t>g</w:t>
            </w:r>
            <w:proofErr w:type="spellEnd"/>
            <w:r w:rsidRPr="00B2442D">
              <w:rPr>
                <w:lang w:val="en-GB"/>
              </w:rPr>
              <w:t> = T</w:t>
            </w:r>
            <w:r w:rsidRPr="00B2442D">
              <w:rPr>
                <w:i/>
                <w:iCs/>
                <w:vertAlign w:val="subscript"/>
                <w:lang w:val="en-GB"/>
              </w:rPr>
              <w:t>b</w:t>
            </w:r>
            <w:r w:rsidRPr="00B2442D">
              <w:rPr>
                <w:lang w:val="en-GB"/>
              </w:rPr>
              <w:t>/8)</w:t>
            </w:r>
          </w:p>
        </w:tc>
        <w:tc>
          <w:tcPr>
            <w:tcW w:w="3402" w:type="dxa"/>
            <w:gridSpan w:val="2"/>
          </w:tcPr>
          <w:p w:rsidR="00B33FEB" w:rsidRPr="00B2442D" w:rsidRDefault="00B33FEB" w:rsidP="00B33FEB">
            <w:pPr>
              <w:pStyle w:val="Tabletext"/>
              <w:jc w:val="center"/>
              <w:rPr>
                <w:lang w:val="en-GB"/>
              </w:rPr>
            </w:pPr>
            <w:r w:rsidRPr="00B2442D">
              <w:rPr>
                <w:lang w:val="en-GB"/>
              </w:rPr>
              <w:t>~11.43 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 xml:space="preserve">~12.8 </w:t>
            </w:r>
            <w:r w:rsidRPr="00B2442D">
              <w:rPr>
                <w:lang w:val="en-GB"/>
              </w:rPr>
              <w:t>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16</w:t>
            </w:r>
            <w:r w:rsidRPr="00B2442D">
              <w:rPr>
                <w:lang w:val="en-GB"/>
              </w:rPr>
              <w:t xml:space="preserve"> µs</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OFDMA symbol duration (</w:t>
            </w:r>
            <w:r w:rsidRPr="00B2442D">
              <w:rPr>
                <w:i/>
                <w:iCs/>
                <w:lang w:val="en-GB"/>
              </w:rPr>
              <w:t>T</w:t>
            </w:r>
            <w:r w:rsidRPr="00B2442D">
              <w:rPr>
                <w:i/>
                <w:iCs/>
                <w:vertAlign w:val="subscript"/>
                <w:lang w:val="en-GB"/>
              </w:rPr>
              <w:t>s</w:t>
            </w:r>
            <w:r w:rsidRPr="00B2442D">
              <w:rPr>
                <w:lang w:val="en-GB"/>
              </w:rPr>
              <w:t> = </w:t>
            </w:r>
            <w:r w:rsidRPr="00B2442D">
              <w:rPr>
                <w:i/>
                <w:iCs/>
                <w:lang w:val="en-GB"/>
              </w:rPr>
              <w:t>T</w:t>
            </w:r>
            <w:r w:rsidRPr="00B2442D">
              <w:rPr>
                <w:i/>
                <w:iCs/>
                <w:vertAlign w:val="subscript"/>
                <w:lang w:val="en-GB"/>
              </w:rPr>
              <w:t>b</w:t>
            </w:r>
            <w:r w:rsidRPr="00B2442D">
              <w:rPr>
                <w:lang w:val="en-GB"/>
              </w:rPr>
              <w:t> + </w:t>
            </w:r>
            <w:proofErr w:type="spellStart"/>
            <w:r w:rsidRPr="00B2442D">
              <w:rPr>
                <w:i/>
                <w:iCs/>
                <w:lang w:val="en-GB"/>
              </w:rPr>
              <w:t>T</w:t>
            </w:r>
            <w:r w:rsidRPr="00B2442D">
              <w:rPr>
                <w:i/>
                <w:iCs/>
                <w:vertAlign w:val="subscript"/>
                <w:lang w:val="en-GB"/>
              </w:rPr>
              <w:t>g</w:t>
            </w:r>
            <w:proofErr w:type="spellEnd"/>
            <w:r w:rsidRPr="00B2442D">
              <w:rPr>
                <w:lang w:val="en-GB"/>
              </w:rPr>
              <w:t>)</w:t>
            </w:r>
          </w:p>
        </w:tc>
        <w:tc>
          <w:tcPr>
            <w:tcW w:w="3402" w:type="dxa"/>
            <w:gridSpan w:val="2"/>
          </w:tcPr>
          <w:p w:rsidR="00B33FEB" w:rsidRPr="00B2442D" w:rsidRDefault="00B33FEB" w:rsidP="00B33FEB">
            <w:pPr>
              <w:pStyle w:val="Tabletext"/>
              <w:jc w:val="center"/>
              <w:rPr>
                <w:lang w:val="en-GB"/>
              </w:rPr>
            </w:pPr>
            <w:r w:rsidRPr="00B2442D">
              <w:rPr>
                <w:lang w:val="en-GB"/>
              </w:rPr>
              <w:t>~102.9 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 xml:space="preserve">~115.2 </w:t>
            </w:r>
            <w:r w:rsidRPr="00B2442D">
              <w:rPr>
                <w:lang w:val="en-GB"/>
              </w:rPr>
              <w:t>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 xml:space="preserve">144 </w:t>
            </w:r>
            <w:r w:rsidRPr="00B2442D">
              <w:rPr>
                <w:lang w:val="en-GB"/>
              </w:rPr>
              <w:t>µs</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Frame duration</w:t>
            </w:r>
          </w:p>
        </w:tc>
        <w:tc>
          <w:tcPr>
            <w:tcW w:w="3402" w:type="dxa"/>
            <w:gridSpan w:val="2"/>
          </w:tcPr>
          <w:p w:rsidR="00B33FEB" w:rsidRPr="00B2442D" w:rsidRDefault="00B33FEB" w:rsidP="00B33FEB">
            <w:pPr>
              <w:pStyle w:val="Tabletext"/>
              <w:jc w:val="center"/>
              <w:rPr>
                <w:lang w:val="en-GB"/>
              </w:rPr>
            </w:pPr>
            <w:r w:rsidRPr="00B2442D">
              <w:rPr>
                <w:lang w:val="en-GB"/>
              </w:rPr>
              <w:t>5 ms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5 ms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5 ms</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OFDMA symbols per frame (including TTG and RTG)</w:t>
            </w:r>
          </w:p>
        </w:tc>
        <w:tc>
          <w:tcPr>
            <w:tcW w:w="3402" w:type="dxa"/>
            <w:gridSpan w:val="2"/>
          </w:tcPr>
          <w:p w:rsidR="00B33FEB" w:rsidRPr="00B2442D" w:rsidRDefault="00B33FEB" w:rsidP="00B33FEB">
            <w:pPr>
              <w:pStyle w:val="Tabletext"/>
              <w:jc w:val="center"/>
              <w:rPr>
                <w:lang w:val="en-GB"/>
              </w:rPr>
            </w:pPr>
            <w:r w:rsidRPr="00B2442D">
              <w:rPr>
                <w:lang w:val="en-GB"/>
              </w:rPr>
              <w:t>~48</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~43</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~34</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OFDMA symbols per frame (excluding TTG and RTG)</w:t>
            </w:r>
          </w:p>
        </w:tc>
        <w:tc>
          <w:tcPr>
            <w:tcW w:w="3402" w:type="dxa"/>
            <w:gridSpan w:val="2"/>
          </w:tcPr>
          <w:p w:rsidR="00B33FEB" w:rsidRPr="00B2442D" w:rsidRDefault="00B33FEB" w:rsidP="00B33FEB">
            <w:pPr>
              <w:pStyle w:val="Tabletext"/>
              <w:jc w:val="center"/>
              <w:rPr>
                <w:lang w:val="en-GB"/>
              </w:rPr>
            </w:pPr>
            <w:r w:rsidRPr="00B2442D">
              <w:rPr>
                <w:lang w:val="en-GB"/>
              </w:rPr>
              <w:t>47</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42</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33</w:t>
            </w:r>
          </w:p>
        </w:tc>
      </w:tr>
    </w:tbl>
    <w:p w:rsidR="00B33FEB" w:rsidRPr="00B2442D" w:rsidRDefault="00B33FEB" w:rsidP="00B33FEB">
      <w:pPr>
        <w:pStyle w:val="Tablefin"/>
      </w:pPr>
    </w:p>
    <w:p w:rsidR="009B7F39" w:rsidRPr="00B2442D" w:rsidRDefault="009B7F39" w:rsidP="00CE2F89">
      <w:pPr>
        <w:pStyle w:val="Heading6"/>
        <w:rPr>
          <w:lang w:val="en-GB"/>
        </w:rPr>
      </w:pPr>
      <w:r w:rsidRPr="00B2442D">
        <w:rPr>
          <w:lang w:val="en-GB"/>
        </w:rPr>
        <w:t>5.6.1.1.3.3</w:t>
      </w:r>
      <w:r w:rsidRPr="00B2442D">
        <w:rPr>
          <w:lang w:val="en-GB"/>
        </w:rPr>
        <w:tab/>
        <w:t>Framing and sub-channelization</w:t>
      </w:r>
    </w:p>
    <w:p w:rsidR="009B7F39" w:rsidRPr="00B2442D" w:rsidRDefault="009B7F39" w:rsidP="00CE2F89">
      <w:pPr>
        <w:rPr>
          <w:lang w:val="en-GB"/>
        </w:rPr>
      </w:pPr>
      <w:r w:rsidRPr="00B2442D">
        <w:rPr>
          <w:lang w:val="en-GB"/>
        </w:rPr>
        <w:t>In the case of TDD, OFDMA TDD WMAN PHY utilizes a 5 ms TDD frame. The frame includes first downlink and then uplink sub-frames, divided by time gaps to allow the transceivers to switch between receive and transmit. The two gaps (TTG and RTG) are both included in the 5 ms duration. The asymmetry between the uplink and downlink sub-frame durations is configurable on a system</w:t>
      </w:r>
      <w:r w:rsidRPr="00B2442D">
        <w:rPr>
          <w:lang w:val="en-GB"/>
        </w:rPr>
        <w:noBreakHyphen/>
        <w:t>wide basis.</w:t>
      </w:r>
    </w:p>
    <w:p w:rsidR="009B7F39" w:rsidRPr="00B2442D" w:rsidRDefault="009B7F39" w:rsidP="00CE2F89">
      <w:pPr>
        <w:rPr>
          <w:lang w:val="en-GB"/>
        </w:rPr>
      </w:pPr>
      <w:r w:rsidRPr="00B2442D">
        <w:rPr>
          <w:lang w:val="en-GB"/>
        </w:rPr>
        <w:t>The TDD frame structure is illustrated schematically in Fig. 72A.</w:t>
      </w:r>
    </w:p>
    <w:p w:rsidR="00F84E34" w:rsidRPr="00B2442D" w:rsidRDefault="00F84E34" w:rsidP="00F84E34">
      <w:pPr>
        <w:rPr>
          <w:lang w:val="en-GB"/>
        </w:rPr>
      </w:pPr>
      <w:r w:rsidRPr="00B2442D">
        <w:rPr>
          <w:lang w:val="en-GB"/>
        </w:rPr>
        <w:t>The frame is shown in two dimensions. The horizontal dimension represents time, which maps directly into the OFDM symbol sequence. The vertical dimension represents the list of available logical sub-channels. This maps into frequency, although only indirectly, since the sub-carriers in a given logical channel are not arranged in sequential order.</w:t>
      </w:r>
    </w:p>
    <w:p w:rsidR="009B7F39" w:rsidRPr="00B2442D" w:rsidRDefault="009B7F39" w:rsidP="00CE2F89">
      <w:pPr>
        <w:pStyle w:val="FigureNo"/>
        <w:rPr>
          <w:lang w:val="en-GB"/>
        </w:rPr>
      </w:pPr>
      <w:r w:rsidRPr="00B2442D">
        <w:rPr>
          <w:lang w:val="en-GB"/>
        </w:rPr>
        <w:t>FIGURE 72a</w:t>
      </w:r>
    </w:p>
    <w:p w:rsidR="009B7F39" w:rsidRPr="00B2442D" w:rsidRDefault="009B7F39" w:rsidP="00CE2F89">
      <w:pPr>
        <w:pStyle w:val="Figuretitle"/>
        <w:rPr>
          <w:lang w:val="en-GB"/>
        </w:rPr>
      </w:pPr>
      <w:r w:rsidRPr="00B2442D">
        <w:rPr>
          <w:lang w:val="en-GB"/>
        </w:rPr>
        <w:t>Schematic illustration of TDD frame structure</w:t>
      </w:r>
    </w:p>
    <w:p w:rsidR="009B7F39" w:rsidRPr="00B2442D" w:rsidRDefault="00170AE1" w:rsidP="00CE2F89">
      <w:pPr>
        <w:pStyle w:val="Figure"/>
        <w:rPr>
          <w:lang w:val="en-GB"/>
        </w:rPr>
      </w:pPr>
      <w:r w:rsidRPr="00170AE1">
        <w:rPr>
          <w:lang w:val="en-GB"/>
        </w:rPr>
        <w:pict>
          <v:shape id="_x0000_i1027" type="#_x0000_t75" style="width:453.75pt;height:244.45pt">
            <v:imagedata r:id="rId17" o:title=""/>
          </v:shape>
        </w:pict>
      </w:r>
    </w:p>
    <w:p w:rsidR="009B7F39" w:rsidRPr="00B2442D" w:rsidRDefault="009B7F39" w:rsidP="00A366C1">
      <w:pPr>
        <w:rPr>
          <w:lang w:val="en-GB"/>
        </w:rPr>
      </w:pPr>
      <w:r w:rsidRPr="00B2442D">
        <w:rPr>
          <w:lang w:val="en-GB"/>
        </w:rPr>
        <w:t>The frame begins with a preamble for synchronization. The following OFDM symbol contains the frame control header (FCH) and the downlink map (DL_MAP), transmitted simultaneously on different sub</w:t>
      </w:r>
      <w:r w:rsidR="00A366C1" w:rsidRPr="00B2442D">
        <w:rPr>
          <w:lang w:val="en-GB"/>
        </w:rPr>
        <w:noBreakHyphen/>
      </w:r>
      <w:r w:rsidRPr="00B2442D">
        <w:rPr>
          <w:lang w:val="en-GB"/>
        </w:rPr>
        <w:t>channels. The FCH includes frame configuration data. The DL-MAP indicates the use of the DL sub</w:t>
      </w:r>
      <w:r w:rsidR="00A366C1" w:rsidRPr="00B2442D">
        <w:rPr>
          <w:lang w:val="en-GB"/>
        </w:rPr>
        <w:noBreakHyphen/>
      </w:r>
      <w:r w:rsidRPr="00B2442D">
        <w:rPr>
          <w:lang w:val="en-GB"/>
        </w:rPr>
        <w:t>frame, in time and sub-channel allocation. The UL-MAP that follows provides similar information for the uplink, though the allocation is relevant not to the current frame but to a</w:t>
      </w:r>
      <w:r w:rsidR="00A366C1" w:rsidRPr="00B2442D">
        <w:rPr>
          <w:lang w:val="en-GB"/>
        </w:rPr>
        <w:t xml:space="preserve"> </w:t>
      </w:r>
      <w:r w:rsidRPr="00B2442D">
        <w:rPr>
          <w:lang w:val="en-GB"/>
        </w:rPr>
        <w:t>subsequent one, in order to allow the MS time to prepare an appropriate transmission or in accordance with the UL-MAP.</w:t>
      </w:r>
    </w:p>
    <w:p w:rsidR="009B7F39" w:rsidRPr="00B2442D" w:rsidRDefault="009B7F39" w:rsidP="00CE2F89">
      <w:pPr>
        <w:rPr>
          <w:lang w:val="en-GB"/>
        </w:rPr>
      </w:pPr>
      <w:r w:rsidRPr="00B2442D">
        <w:rPr>
          <w:lang w:val="en-GB"/>
        </w:rPr>
        <w:t>The construction of the sub-channel from individual sub-carriers is called the permutation. OFDMA TDD WMAN provides a number of possible permutations. The optimal choice depends on the deployment scenario and instantaneous circumstances; therefore, the permutation may differ from one ODFM symbol to the next. The specification supports a sequence of permutation zones in the frame, so that different mobile stations can be served with different permutations.</w:t>
      </w:r>
    </w:p>
    <w:p w:rsidR="009B7F39" w:rsidRPr="00B2442D" w:rsidRDefault="009B7F39" w:rsidP="00CE2F89">
      <w:pPr>
        <w:pStyle w:val="Heading6"/>
        <w:rPr>
          <w:lang w:val="en-GB"/>
        </w:rPr>
      </w:pPr>
      <w:r w:rsidRPr="00B2442D">
        <w:rPr>
          <w:lang w:val="en-GB"/>
        </w:rPr>
        <w:t>5.6.1.1.3.4</w:t>
      </w:r>
      <w:r w:rsidRPr="00B2442D">
        <w:rPr>
          <w:lang w:val="en-GB"/>
        </w:rPr>
        <w:tab/>
        <w:t>Adaptive modulation and coding</w:t>
      </w:r>
    </w:p>
    <w:p w:rsidR="009B7F39" w:rsidRPr="00B2442D" w:rsidRDefault="009B7F39" w:rsidP="00CE2F89">
      <w:pPr>
        <w:rPr>
          <w:lang w:val="en-GB"/>
        </w:rPr>
      </w:pPr>
      <w:r w:rsidRPr="00B2442D">
        <w:rPr>
          <w:lang w:val="en-GB"/>
        </w:rPr>
        <w:t>OFDMA TDD WMAN supports a variety of modulation and coding alternatives. The control is adaptive and dynamic, so that the BS may select different options for communicating with different MSs and may order the MS to alter the choices in order to optimize the trade-off of robustness versus capacity.</w:t>
      </w:r>
    </w:p>
    <w:p w:rsidR="009B7F39" w:rsidRPr="00B2442D" w:rsidRDefault="009B7F39" w:rsidP="00CE2F89">
      <w:pPr>
        <w:rPr>
          <w:lang w:val="en-GB"/>
        </w:rPr>
      </w:pPr>
      <w:r w:rsidRPr="00B2442D">
        <w:rPr>
          <w:lang w:val="en-GB"/>
        </w:rPr>
        <w:t>The BS selects the modulation from among QPSK, 16-QAM, and 64-QAM. For forward error correction, Convolutional Coding and Convolutional Turbo Coding with variable code rate and repetition coding are specified. Block Turbo Code and Low Densi</w:t>
      </w:r>
      <w:r w:rsidR="00173135" w:rsidRPr="00B2442D">
        <w:rPr>
          <w:lang w:val="en-GB"/>
        </w:rPr>
        <w:t xml:space="preserve">ty Parity Check Code (LDPC) are </w:t>
      </w:r>
      <w:r w:rsidRPr="00B2442D">
        <w:rPr>
          <w:lang w:val="en-GB"/>
        </w:rPr>
        <w:t>supported as optional features.</w:t>
      </w:r>
    </w:p>
    <w:p w:rsidR="009B7F39" w:rsidRPr="00B2442D" w:rsidRDefault="009B7F39" w:rsidP="00CE2F89">
      <w:pPr>
        <w:rPr>
          <w:lang w:val="en-GB"/>
        </w:rPr>
      </w:pPr>
      <w:r w:rsidRPr="00B2442D">
        <w:rPr>
          <w:lang w:val="en-GB"/>
        </w:rPr>
        <w:t>Data randomization is specified in order to reduce the peak-to-average power ratio. Interleaving is specified to increase frequency diversity.</w:t>
      </w:r>
    </w:p>
    <w:p w:rsidR="009B7F39" w:rsidRPr="00B2442D" w:rsidRDefault="009B7F39" w:rsidP="00CE2F89">
      <w:pPr>
        <w:pStyle w:val="Heading6"/>
        <w:rPr>
          <w:lang w:val="en-GB"/>
        </w:rPr>
      </w:pPr>
      <w:r w:rsidRPr="00B2442D">
        <w:rPr>
          <w:lang w:val="en-GB"/>
        </w:rPr>
        <w:t>5.6.1.1.3.5</w:t>
      </w:r>
      <w:r w:rsidRPr="00B2442D">
        <w:rPr>
          <w:lang w:val="en-GB"/>
        </w:rPr>
        <w:tab/>
        <w:t>Fast feedback and hybrid ARQ</w:t>
      </w:r>
    </w:p>
    <w:p w:rsidR="009B7F39" w:rsidRPr="00B2442D" w:rsidRDefault="009B7F39" w:rsidP="00CE2F89">
      <w:pPr>
        <w:rPr>
          <w:lang w:val="en-GB"/>
        </w:rPr>
      </w:pPr>
      <w:r w:rsidRPr="00B2442D">
        <w:rPr>
          <w:lang w:val="en-GB"/>
        </w:rPr>
        <w:t>OFDMA TDD WMAN specifies an uplink fast-feedback channel to provide time-critical PHY parameter data to the BS. Parameters include signal-to-noise ratio, MIMO coefficients, and MIMO configuration parameters.</w:t>
      </w:r>
    </w:p>
    <w:p w:rsidR="009B7F39" w:rsidRPr="00B2442D" w:rsidRDefault="009B7F39" w:rsidP="00CE2F89">
      <w:pPr>
        <w:rPr>
          <w:lang w:val="en-GB"/>
        </w:rPr>
      </w:pPr>
      <w:r w:rsidRPr="00B2442D">
        <w:rPr>
          <w:lang w:val="en-GB"/>
        </w:rPr>
        <w:t>Additional UL acknowledgment channels may be allocated by the BS to support hybrid automatic repeat request (HARQ).</w:t>
      </w:r>
    </w:p>
    <w:p w:rsidR="009B7F39" w:rsidRPr="00B2442D" w:rsidRDefault="009B7F39" w:rsidP="00EA20C4">
      <w:pPr>
        <w:pStyle w:val="Heading5"/>
        <w:rPr>
          <w:lang w:val="en-GB"/>
        </w:rPr>
      </w:pPr>
      <w:r w:rsidRPr="00B2442D">
        <w:rPr>
          <w:lang w:val="en-GB"/>
        </w:rPr>
        <w:t>5.6.1.1.4</w:t>
      </w:r>
      <w:r w:rsidRPr="00B2442D">
        <w:rPr>
          <w:lang w:val="en-GB"/>
        </w:rPr>
        <w:tab/>
        <w:t>Layer 2: Medium access control layer</w:t>
      </w:r>
    </w:p>
    <w:p w:rsidR="009B7F39" w:rsidRPr="00B2442D" w:rsidRDefault="009B7F39" w:rsidP="00CE2F89">
      <w:pPr>
        <w:rPr>
          <w:lang w:val="en-GB"/>
        </w:rPr>
      </w:pPr>
      <w:r w:rsidRPr="00B2442D">
        <w:rPr>
          <w:lang w:val="en-GB"/>
        </w:rPr>
        <w:t xml:space="preserve">The medium access control layer (MAC) functionality controls access to the medium, which in this case is the radio spectrum. The MAC is also responsible for basic functions such as data encapsulation, fragmentation, radio resource control, radio link control, error detection and retransmission, QoS, security, sleep mode, and handover. </w:t>
      </w:r>
    </w:p>
    <w:p w:rsidR="009B7F39" w:rsidRPr="00B2442D" w:rsidRDefault="009B7F39" w:rsidP="00173135">
      <w:pPr>
        <w:rPr>
          <w:lang w:val="en-GB"/>
        </w:rPr>
      </w:pPr>
      <w:r w:rsidRPr="00B2442D">
        <w:rPr>
          <w:lang w:val="en-GB"/>
        </w:rPr>
        <w:t>Although the radio interface is designed primarily to support a connectionless network layer, such as IP, the MAC is connection-oriented. All services, including inherently connectionless services, are mapped to a connection. The connection provides a mechanism for requesting resource allocation, associating QoS and traffic parameters, transporting and routing data, and all other actions associated with the terms of the service. A 16-bit connection identifier (CID) is assigned to designate each connection. The MAC uses the CID to identify all information exchanged between BS and MS, including management and broadcast data. The CID provides a</w:t>
      </w:r>
      <w:r w:rsidR="00173135" w:rsidRPr="00B2442D">
        <w:rPr>
          <w:lang w:val="en-GB"/>
        </w:rPr>
        <w:t xml:space="preserve"> </w:t>
      </w:r>
      <w:r w:rsidRPr="00B2442D">
        <w:rPr>
          <w:lang w:val="en-GB"/>
        </w:rPr>
        <w:t xml:space="preserve">simple and direct way to differentiate traffic. All MAC-level QoS functions, such as the classifier and QoS scheduler, use the CID to identify and differentiate traffic in order to maintain the service level and fairness among connections. </w:t>
      </w:r>
    </w:p>
    <w:p w:rsidR="009B7F39" w:rsidRPr="00B2442D" w:rsidRDefault="009B7F39" w:rsidP="00EA20C4">
      <w:pPr>
        <w:pStyle w:val="Heading6"/>
        <w:rPr>
          <w:lang w:val="en-GB"/>
        </w:rPr>
      </w:pPr>
      <w:r w:rsidRPr="00B2442D">
        <w:rPr>
          <w:lang w:val="en-GB"/>
        </w:rPr>
        <w:t>5.</w:t>
      </w:r>
      <w:r w:rsidR="00EA20C4">
        <w:rPr>
          <w:lang w:val="en-GB"/>
        </w:rPr>
        <w:t>6.1.1.4.1</w:t>
      </w:r>
      <w:r w:rsidR="00EA20C4">
        <w:rPr>
          <w:lang w:val="en-GB"/>
        </w:rPr>
        <w:tab/>
        <w:t>Convergence sub-layer</w:t>
      </w:r>
    </w:p>
    <w:p w:rsidR="009B7F39" w:rsidRPr="00B2442D" w:rsidRDefault="009B7F39" w:rsidP="00173135">
      <w:pPr>
        <w:rPr>
          <w:lang w:val="en-GB"/>
        </w:rPr>
      </w:pPr>
      <w:r w:rsidRPr="00B2442D">
        <w:rPr>
          <w:lang w:val="en-GB"/>
        </w:rPr>
        <w:t>At the transmitter side, the Convergence sub-layer</w:t>
      </w:r>
      <w:r w:rsidR="00EA20C4">
        <w:rPr>
          <w:lang w:val="en-GB"/>
        </w:rPr>
        <w:t xml:space="preserve"> </w:t>
      </w:r>
      <w:r w:rsidR="00EA20C4" w:rsidRPr="00B2442D">
        <w:rPr>
          <w:lang w:val="en-GB"/>
        </w:rPr>
        <w:t>(CS)</w:t>
      </w:r>
      <w:r w:rsidRPr="00B2442D">
        <w:rPr>
          <w:lang w:val="en-GB"/>
        </w:rPr>
        <w:t xml:space="preserve"> is responsible for transforming packet-based protocol data units from the higher layer protocol into MAC service data unit (SDUs), possibly using payload header suppression (PHS) to suppress some of the packet headers and reduce the burden of carrying them over the air. The CS then classifies each MAC SDU, assigning it to a</w:t>
      </w:r>
      <w:r w:rsidR="00173135" w:rsidRPr="00B2442D">
        <w:rPr>
          <w:lang w:val="en-GB"/>
        </w:rPr>
        <w:t xml:space="preserve"> </w:t>
      </w:r>
      <w:r w:rsidRPr="00B2442D">
        <w:rPr>
          <w:lang w:val="en-GB"/>
        </w:rPr>
        <w:t>particular connection, and passes it to the MAC CPS. At the receiver side, the CS is responsible for the inverse operations, including reassembly of packets into their original format with complete headers.</w:t>
      </w:r>
    </w:p>
    <w:p w:rsidR="009B7F39" w:rsidRPr="00B2442D" w:rsidRDefault="009B7F39" w:rsidP="00CE2F89">
      <w:pPr>
        <w:rPr>
          <w:lang w:val="en-GB"/>
        </w:rPr>
      </w:pPr>
      <w:r w:rsidRPr="00B2442D">
        <w:rPr>
          <w:lang w:val="en-GB"/>
        </w:rPr>
        <w:t xml:space="preserve">The CS contains a classification function that determines on which connection a particular packet shall be carried and which PHS rule applies for that packet. The operation is illustrated in Fig. 73, which shows the downlink case. Classifier parameters are configured during dynamic service signalling. </w:t>
      </w:r>
    </w:p>
    <w:p w:rsidR="009B7F39" w:rsidRPr="00B2442D" w:rsidRDefault="009B7F39" w:rsidP="00CE2F89">
      <w:pPr>
        <w:pStyle w:val="FigureNo"/>
        <w:rPr>
          <w:lang w:val="en-GB"/>
        </w:rPr>
      </w:pPr>
      <w:r w:rsidRPr="00B2442D">
        <w:rPr>
          <w:lang w:val="en-GB"/>
        </w:rPr>
        <w:t>FIGURE 73</w:t>
      </w:r>
    </w:p>
    <w:p w:rsidR="009B7F39" w:rsidRPr="00B2442D" w:rsidRDefault="009B7F39" w:rsidP="00CE2F89">
      <w:pPr>
        <w:pStyle w:val="Figuretitle"/>
        <w:rPr>
          <w:lang w:val="en-GB"/>
        </w:rPr>
      </w:pPr>
      <w:r w:rsidRPr="00B2442D">
        <w:rPr>
          <w:lang w:val="en-GB"/>
        </w:rPr>
        <w:t>Classification and CID mapping (downlink)</w:t>
      </w:r>
    </w:p>
    <w:p w:rsidR="009B7F39" w:rsidRPr="00B2442D" w:rsidRDefault="00170AE1" w:rsidP="00CE2F89">
      <w:pPr>
        <w:pStyle w:val="Figure"/>
        <w:rPr>
          <w:lang w:val="en-GB"/>
        </w:rPr>
      </w:pPr>
      <w:r w:rsidRPr="00170AE1">
        <w:rPr>
          <w:lang w:val="en-GB"/>
        </w:rPr>
        <w:pict>
          <v:shape id="_x0000_i1028" type="#_x0000_t75" style="width:448.75pt;height:277.95pt;mso-position-horizontal:absolute">
            <v:imagedata r:id="rId18" o:title=""/>
          </v:shape>
        </w:pict>
      </w:r>
    </w:p>
    <w:p w:rsidR="009B7F39" w:rsidRPr="00B2442D" w:rsidRDefault="009B7F39" w:rsidP="00B33FEB">
      <w:pPr>
        <w:pStyle w:val="Heading6"/>
        <w:rPr>
          <w:lang w:val="en-GB"/>
        </w:rPr>
      </w:pPr>
      <w:r w:rsidRPr="00B2442D">
        <w:rPr>
          <w:lang w:val="en-GB"/>
        </w:rPr>
        <w:t>5.6.1.1.4.2</w:t>
      </w:r>
      <w:r w:rsidRPr="00B2442D">
        <w:rPr>
          <w:lang w:val="en-GB"/>
        </w:rPr>
        <w:tab/>
        <w:t xml:space="preserve">MAC common part sub-layer </w:t>
      </w:r>
    </w:p>
    <w:p w:rsidR="009B7F39" w:rsidRPr="00B2442D" w:rsidRDefault="009B7F39" w:rsidP="00CE2F89">
      <w:pPr>
        <w:rPr>
          <w:lang w:val="en-GB"/>
        </w:rPr>
      </w:pPr>
      <w:r w:rsidRPr="00B2442D">
        <w:rPr>
          <w:lang w:val="en-GB"/>
        </w:rPr>
        <w:t xml:space="preserve">The MAC </w:t>
      </w:r>
      <w:r w:rsidR="00B33FEB" w:rsidRPr="00B2442D">
        <w:rPr>
          <w:lang w:val="en-GB"/>
        </w:rPr>
        <w:t>common part sub-layer (</w:t>
      </w:r>
      <w:r w:rsidRPr="00B2442D">
        <w:rPr>
          <w:lang w:val="en-GB"/>
        </w:rPr>
        <w:t>CPS</w:t>
      </w:r>
      <w:r w:rsidR="00B33FEB" w:rsidRPr="00B2442D">
        <w:rPr>
          <w:lang w:val="en-GB"/>
        </w:rPr>
        <w:t>)</w:t>
      </w:r>
      <w:r w:rsidRPr="00B2442D">
        <w:rPr>
          <w:lang w:val="en-GB"/>
        </w:rPr>
        <w:t xml:space="preserve"> is responsible for performing the core MAC functions. It receives MAC service data units (SDUs) from the CS and encapsulates them in its native MAC PDU format for transmission over the PHY. The MAC CPS also manages the transport connections and QoS, controlling access to the radio spectrum by the </w:t>
      </w:r>
      <w:proofErr w:type="spellStart"/>
      <w:r w:rsidRPr="00B2442D">
        <w:rPr>
          <w:lang w:val="en-GB"/>
        </w:rPr>
        <w:t>MSs</w:t>
      </w:r>
      <w:proofErr w:type="spellEnd"/>
      <w:r w:rsidRPr="00B2442D">
        <w:rPr>
          <w:lang w:val="en-GB"/>
        </w:rPr>
        <w:t>.</w:t>
      </w:r>
    </w:p>
    <w:p w:rsidR="009B7F39" w:rsidRPr="00B2442D" w:rsidRDefault="009B7F39" w:rsidP="00173135">
      <w:pPr>
        <w:rPr>
          <w:lang w:val="en-GB"/>
        </w:rPr>
      </w:pPr>
      <w:r w:rsidRPr="00B2442D">
        <w:rPr>
          <w:lang w:val="en-GB"/>
        </w:rPr>
        <w:t>Encapsulation may be as simple as adding necessary information to the SDU. However, the MAC CPS also has the possibility of dividing a single SDU into multiple fragments before transmission, for reassembly at the receiving MAC CPS. Fragmentation allows more efficient support of higher layer protocols with variable-size SDUs, given that the underlying PHY used a fixed frame size. The MAC CPS also has the complementary option to pack multiple higher layer payloads into a</w:t>
      </w:r>
      <w:r w:rsidR="00173135" w:rsidRPr="00B2442D">
        <w:rPr>
          <w:lang w:val="en-GB"/>
        </w:rPr>
        <w:t xml:space="preserve"> </w:t>
      </w:r>
      <w:r w:rsidRPr="00B2442D">
        <w:rPr>
          <w:lang w:val="en-GB"/>
        </w:rPr>
        <w:t>single PDU. Since MAC encapsulation introduces some fixed overhead per PDU, this can improve the efficiency of carrying small SDUs.</w:t>
      </w:r>
    </w:p>
    <w:p w:rsidR="009B7F39" w:rsidRPr="00B2442D" w:rsidRDefault="009B7F39" w:rsidP="00CE2F89">
      <w:pPr>
        <w:rPr>
          <w:lang w:val="en-GB"/>
        </w:rPr>
      </w:pPr>
      <w:r w:rsidRPr="00B2442D">
        <w:rPr>
          <w:lang w:val="en-GB"/>
        </w:rPr>
        <w:t xml:space="preserve">A MAC PDU consists of a six-byte MAC header, a variable-length payload, and an optional cyclic redundancy check. Four header formats, distinguished by the HT field, are defined. The generic header is shown in Fig. 74. </w:t>
      </w:r>
    </w:p>
    <w:p w:rsidR="009B7F39" w:rsidRPr="00B2442D" w:rsidRDefault="009B7F39" w:rsidP="00CE2F89">
      <w:pPr>
        <w:rPr>
          <w:lang w:val="en-GB"/>
        </w:rPr>
      </w:pPr>
      <w:r w:rsidRPr="00B2442D">
        <w:rPr>
          <w:lang w:val="en-GB"/>
        </w:rPr>
        <w:t>MAC PDUs generally contain either MAC management messages or convergence sub-layer data. However, one header type is reserved for uplink PDUs that contain no payload, conveying their information (such as a resource request) in the content of the header itself. Additional sub-headers are also defined. For example, the MS can use the grant management sub-header to convey bandwidth management needs to the BS. The fragmentation sub-header contains information that indicates the presence and orientation in the payload of any fragments of SDUs. The packing subheader is used to indicate the packing of multiple SDUs into a single PDU. The grant management and fragmentation sub-headers may be inserted in MAC PDUs immediately following the generic header if so indicated by the Type field. The packing sub-header may be inserted before each MAC SDU if so indicated by the Type field.</w:t>
      </w:r>
    </w:p>
    <w:p w:rsidR="009B7F39" w:rsidRPr="00B2442D" w:rsidRDefault="009B7F39" w:rsidP="00CE2F89">
      <w:pPr>
        <w:pStyle w:val="FigureNo"/>
        <w:rPr>
          <w:lang w:val="en-GB"/>
        </w:rPr>
      </w:pPr>
      <w:r w:rsidRPr="00B2442D">
        <w:rPr>
          <w:lang w:val="en-GB"/>
        </w:rPr>
        <w:t>FIGURE 74</w:t>
      </w:r>
    </w:p>
    <w:p w:rsidR="009B7F39" w:rsidRPr="00B2442D" w:rsidRDefault="009B7F39" w:rsidP="00CE2F89">
      <w:pPr>
        <w:pStyle w:val="Figuretitle"/>
        <w:rPr>
          <w:lang w:val="en-GB"/>
        </w:rPr>
      </w:pPr>
      <w:r w:rsidRPr="00B2442D">
        <w:rPr>
          <w:lang w:val="en-GB"/>
        </w:rPr>
        <w:t>Generic MAC header format</w:t>
      </w:r>
    </w:p>
    <w:p w:rsidR="009B7F39" w:rsidRPr="00B2442D" w:rsidRDefault="00170AE1" w:rsidP="00CE2F89">
      <w:pPr>
        <w:pStyle w:val="Figure"/>
        <w:rPr>
          <w:lang w:val="en-GB"/>
        </w:rPr>
      </w:pPr>
      <w:r w:rsidRPr="00170AE1">
        <w:rPr>
          <w:lang w:val="en-GB"/>
        </w:rPr>
        <w:pict>
          <v:shape id="_x0000_i1029" type="#_x0000_t75" style="width:346.6pt;height:229.4pt">
            <v:imagedata r:id="rId19" o:title=""/>
          </v:shape>
        </w:pict>
      </w:r>
    </w:p>
    <w:p w:rsidR="009B7F39" w:rsidRPr="00B2442D" w:rsidRDefault="009B7F39" w:rsidP="00CE2F89">
      <w:pPr>
        <w:pStyle w:val="Heading7"/>
        <w:rPr>
          <w:lang w:val="en-GB"/>
        </w:rPr>
      </w:pPr>
      <w:r w:rsidRPr="00B2442D">
        <w:rPr>
          <w:lang w:val="en-GB"/>
        </w:rPr>
        <w:t>5.6.1.1.4.2.1</w:t>
      </w:r>
      <w:r w:rsidRPr="00B2442D">
        <w:rPr>
          <w:lang w:val="en-GB"/>
        </w:rPr>
        <w:tab/>
        <w:t>Uplink scheduling services</w:t>
      </w:r>
    </w:p>
    <w:p w:rsidR="009B7F39" w:rsidRPr="00B2442D" w:rsidRDefault="009B7F39" w:rsidP="00CE2F89">
      <w:pPr>
        <w:rPr>
          <w:lang w:val="en-GB"/>
        </w:rPr>
      </w:pPr>
      <w:r w:rsidRPr="00B2442D">
        <w:rPr>
          <w:lang w:val="en-GB"/>
        </w:rPr>
        <w:t>The scheduling algorithm is not specified in the standard but is critical to efficient multimedia delivery when the BS supports a variety of disparate connections. The BS is presumed capable of scheduling its own downlink transmissions based on QoS information developed in the CS. Uplink scheduling is more complicated because, while resource allocation is under the control of the BS, only the MSs know in real time their immediate transmission demands.</w:t>
      </w:r>
    </w:p>
    <w:p w:rsidR="009B7F39" w:rsidRPr="00B2442D" w:rsidRDefault="009B7F39" w:rsidP="00CE2F89">
      <w:pPr>
        <w:rPr>
          <w:lang w:val="en-GB"/>
        </w:rPr>
      </w:pPr>
      <w:r w:rsidRPr="00B2442D">
        <w:rPr>
          <w:lang w:val="en-GB"/>
        </w:rPr>
        <w:t xml:space="preserve">In order to allow efficient QoS-based scheduling, a number of uplink scheduling services are defined, with a specific service assigned to each connection. The QoS categories are summarized in Table 11. </w:t>
      </w:r>
    </w:p>
    <w:p w:rsidR="009B7F39" w:rsidRPr="00B2442D" w:rsidRDefault="009B7F39" w:rsidP="00CE2F89">
      <w:pPr>
        <w:rPr>
          <w:lang w:val="en-GB"/>
        </w:rPr>
      </w:pPr>
      <w:r w:rsidRPr="00B2442D">
        <w:rPr>
          <w:lang w:val="en-GB"/>
        </w:rPr>
        <w:t>Resource requests, for transmission slots, are initiated by a specific connection at the MS. However, grants are allocated not to the connection but to the supporting MS. The MS is required to manage the slots allocated to it, assigning them to the multiple connections it supports. By distributing the management and permitting local resource allocation, over-the-air negotiation is minimized and rescheduling decisions are made more quickly and effectively.</w:t>
      </w:r>
    </w:p>
    <w:p w:rsidR="009B7F39" w:rsidRPr="00B2442D" w:rsidRDefault="009B7F39" w:rsidP="00CE2F89">
      <w:pPr>
        <w:pStyle w:val="Heading7"/>
        <w:rPr>
          <w:lang w:val="en-GB"/>
        </w:rPr>
      </w:pPr>
      <w:r w:rsidRPr="00B2442D">
        <w:rPr>
          <w:lang w:val="en-GB"/>
        </w:rPr>
        <w:t>5.6.1.1.4.2.2</w:t>
      </w:r>
      <w:r w:rsidRPr="00B2442D">
        <w:rPr>
          <w:lang w:val="en-GB"/>
        </w:rPr>
        <w:tab/>
        <w:t>Radio link control</w:t>
      </w:r>
    </w:p>
    <w:p w:rsidR="009B7F39" w:rsidRPr="00B2442D" w:rsidRDefault="009B7F39" w:rsidP="00173135">
      <w:pPr>
        <w:rPr>
          <w:lang w:val="en-GB"/>
        </w:rPr>
      </w:pPr>
      <w:r w:rsidRPr="00B2442D">
        <w:rPr>
          <w:lang w:val="en-GB"/>
        </w:rPr>
        <w:t>As noted in § 5.6.1.3.2, OFDMA TDD WMAN supports adaptive modulation and coding. The</w:t>
      </w:r>
      <w:r w:rsidR="00173135" w:rsidRPr="00B2442D">
        <w:rPr>
          <w:lang w:val="en-GB"/>
        </w:rPr>
        <w:t xml:space="preserve"> </w:t>
      </w:r>
      <w:r w:rsidRPr="00B2442D">
        <w:rPr>
          <w:lang w:val="en-GB"/>
        </w:rPr>
        <w:t>MAC CPS is responsible for radio link control. This involves managing the modulation and coding selection at the MS through interactive message exchange based on monitoring the ratio of carrier signal to noise and interference.</w:t>
      </w:r>
    </w:p>
    <w:p w:rsidR="009B7F39" w:rsidRPr="00B2442D" w:rsidRDefault="009B7F39" w:rsidP="00CE2F89">
      <w:pPr>
        <w:pStyle w:val="TableNo"/>
        <w:rPr>
          <w:lang w:val="en-GB"/>
        </w:rPr>
      </w:pPr>
      <w:r w:rsidRPr="00B2442D">
        <w:rPr>
          <w:lang w:val="en-GB"/>
        </w:rPr>
        <w:t>TABLE 11</w:t>
      </w:r>
    </w:p>
    <w:p w:rsidR="009B7F39" w:rsidRPr="00B2442D" w:rsidRDefault="009B7F39" w:rsidP="00CE2F89">
      <w:pPr>
        <w:pStyle w:val="Tabletitle"/>
        <w:rPr>
          <w:lang w:val="en-GB"/>
        </w:rPr>
      </w:pPr>
      <w:r w:rsidRPr="00B2442D">
        <w:rPr>
          <w:lang w:val="en-GB"/>
        </w:rPr>
        <w:t>OFDMA TDD WMAN Uplink scheduling services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2"/>
        <w:gridCol w:w="3175"/>
        <w:gridCol w:w="3232"/>
      </w:tblGrid>
      <w:tr w:rsidR="009B7F39" w:rsidRPr="00B2442D">
        <w:trPr>
          <w:trHeight w:val="440"/>
          <w:tblHeader/>
          <w:jc w:val="center"/>
        </w:trPr>
        <w:tc>
          <w:tcPr>
            <w:tcW w:w="3232" w:type="dxa"/>
            <w:vAlign w:val="center"/>
          </w:tcPr>
          <w:p w:rsidR="009B7F39" w:rsidRPr="00B2442D" w:rsidRDefault="009B7F39" w:rsidP="00CE2F89">
            <w:pPr>
              <w:pStyle w:val="Tablehead"/>
              <w:rPr>
                <w:lang w:val="en-GB"/>
              </w:rPr>
            </w:pPr>
            <w:r w:rsidRPr="00B2442D">
              <w:rPr>
                <w:lang w:val="en-GB"/>
              </w:rPr>
              <w:t>QoS category</w:t>
            </w:r>
          </w:p>
        </w:tc>
        <w:tc>
          <w:tcPr>
            <w:tcW w:w="3175" w:type="dxa"/>
            <w:vAlign w:val="center"/>
          </w:tcPr>
          <w:p w:rsidR="009B7F39" w:rsidRPr="00B2442D" w:rsidRDefault="009B7F39" w:rsidP="00CE2F89">
            <w:pPr>
              <w:pStyle w:val="Tablehead"/>
              <w:rPr>
                <w:lang w:val="en-GB"/>
              </w:rPr>
            </w:pPr>
            <w:r w:rsidRPr="00B2442D">
              <w:rPr>
                <w:lang w:val="en-GB"/>
              </w:rPr>
              <w:t>Typical applications</w:t>
            </w:r>
          </w:p>
        </w:tc>
        <w:tc>
          <w:tcPr>
            <w:tcW w:w="3232" w:type="dxa"/>
            <w:vAlign w:val="center"/>
          </w:tcPr>
          <w:p w:rsidR="009B7F39" w:rsidRPr="00B2442D" w:rsidRDefault="009B7F39" w:rsidP="00CE2F89">
            <w:pPr>
              <w:pStyle w:val="Tablehead"/>
              <w:rPr>
                <w:lang w:val="en-GB"/>
              </w:rPr>
            </w:pPr>
            <w:r w:rsidRPr="00B2442D">
              <w:rPr>
                <w:lang w:val="en-GB"/>
              </w:rPr>
              <w:t>QoS specifications</w:t>
            </w:r>
          </w:p>
        </w:tc>
      </w:tr>
      <w:tr w:rsidR="009B7F39" w:rsidRPr="00B2442D">
        <w:trPr>
          <w:jc w:val="center"/>
        </w:trPr>
        <w:tc>
          <w:tcPr>
            <w:tcW w:w="3232" w:type="dxa"/>
          </w:tcPr>
          <w:p w:rsidR="009B7F39" w:rsidRPr="00B2442D" w:rsidRDefault="009B7F39" w:rsidP="00B33FEB">
            <w:pPr>
              <w:pStyle w:val="Tabletext"/>
              <w:jc w:val="left"/>
              <w:rPr>
                <w:b/>
                <w:bCs/>
                <w:lang w:val="en-GB"/>
              </w:rPr>
            </w:pPr>
            <w:r w:rsidRPr="00B2442D">
              <w:rPr>
                <w:b/>
                <w:bCs/>
                <w:lang w:val="en-GB"/>
              </w:rPr>
              <w:t>UGS</w:t>
            </w:r>
          </w:p>
          <w:p w:rsidR="009B7F39" w:rsidRPr="00B2442D" w:rsidRDefault="009B7F39" w:rsidP="00B33FEB">
            <w:pPr>
              <w:pStyle w:val="Tabletext"/>
              <w:jc w:val="left"/>
              <w:rPr>
                <w:lang w:val="en-GB"/>
              </w:rPr>
            </w:pPr>
            <w:r w:rsidRPr="00B2442D">
              <w:rPr>
                <w:lang w:val="en-GB"/>
              </w:rPr>
              <w:t>Unsolicited grant service</w:t>
            </w:r>
          </w:p>
        </w:tc>
        <w:tc>
          <w:tcPr>
            <w:tcW w:w="3175" w:type="dxa"/>
          </w:tcPr>
          <w:p w:rsidR="009B7F39" w:rsidRPr="00B2442D" w:rsidRDefault="009B7F39" w:rsidP="00B33FEB">
            <w:pPr>
              <w:pStyle w:val="Tabletext"/>
              <w:jc w:val="left"/>
              <w:rPr>
                <w:lang w:val="en-GB"/>
              </w:rPr>
            </w:pPr>
            <w:r w:rsidRPr="00B2442D">
              <w:rPr>
                <w:lang w:val="en-GB"/>
              </w:rPr>
              <w:t>VoIP</w:t>
            </w:r>
          </w:p>
        </w:tc>
        <w:tc>
          <w:tcPr>
            <w:tcW w:w="3232" w:type="dxa"/>
          </w:tcPr>
          <w:p w:rsidR="009B7F39" w:rsidRPr="00B2442D" w:rsidRDefault="009B7F39" w:rsidP="00B33FEB">
            <w:pPr>
              <w:pStyle w:val="Tabletext"/>
              <w:jc w:val="left"/>
              <w:rPr>
                <w:lang w:val="en-GB"/>
              </w:rPr>
            </w:pPr>
            <w:r w:rsidRPr="00B2442D">
              <w:rPr>
                <w:lang w:val="en-GB"/>
              </w:rPr>
              <w:t>Maximum sustained rate</w:t>
            </w:r>
          </w:p>
          <w:p w:rsidR="009B7F39" w:rsidRPr="00B2442D" w:rsidRDefault="009B7F39" w:rsidP="00B33FEB">
            <w:pPr>
              <w:pStyle w:val="Tabletext"/>
              <w:jc w:val="left"/>
              <w:rPr>
                <w:lang w:val="en-GB"/>
              </w:rPr>
            </w:pPr>
            <w:r w:rsidRPr="00B2442D">
              <w:rPr>
                <w:lang w:val="en-GB"/>
              </w:rPr>
              <w:t>Maximum latency tolerance</w:t>
            </w:r>
          </w:p>
          <w:p w:rsidR="009B7F39" w:rsidRPr="00B2442D" w:rsidRDefault="009B7F39" w:rsidP="00B33FEB">
            <w:pPr>
              <w:pStyle w:val="Tabletext"/>
              <w:jc w:val="left"/>
              <w:rPr>
                <w:lang w:val="en-GB"/>
              </w:rPr>
            </w:pPr>
            <w:r w:rsidRPr="00B2442D">
              <w:rPr>
                <w:lang w:val="en-GB"/>
              </w:rPr>
              <w:t>Jitter tolerance</w:t>
            </w:r>
          </w:p>
        </w:tc>
      </w:tr>
      <w:tr w:rsidR="009B7F39" w:rsidRPr="002E49C4">
        <w:trPr>
          <w:jc w:val="center"/>
        </w:trPr>
        <w:tc>
          <w:tcPr>
            <w:tcW w:w="3232" w:type="dxa"/>
          </w:tcPr>
          <w:p w:rsidR="009B7F39" w:rsidRPr="00B2442D" w:rsidRDefault="009B7F39" w:rsidP="00B33FEB">
            <w:pPr>
              <w:pStyle w:val="Tabletext"/>
              <w:jc w:val="left"/>
              <w:rPr>
                <w:b/>
                <w:bCs/>
                <w:lang w:val="en-GB"/>
              </w:rPr>
            </w:pPr>
            <w:r w:rsidRPr="00B2442D">
              <w:rPr>
                <w:b/>
                <w:bCs/>
                <w:lang w:val="en-GB"/>
              </w:rPr>
              <w:t>rtPS</w:t>
            </w:r>
          </w:p>
          <w:p w:rsidR="009B7F39" w:rsidRPr="00B2442D" w:rsidRDefault="009B7F39" w:rsidP="00B33FEB">
            <w:pPr>
              <w:pStyle w:val="Tabletext"/>
              <w:jc w:val="left"/>
              <w:rPr>
                <w:lang w:val="en-GB"/>
              </w:rPr>
            </w:pPr>
            <w:r w:rsidRPr="00B2442D">
              <w:rPr>
                <w:lang w:val="en-GB"/>
              </w:rPr>
              <w:t>Real-time packet service</w:t>
            </w:r>
          </w:p>
        </w:tc>
        <w:tc>
          <w:tcPr>
            <w:tcW w:w="3175" w:type="dxa"/>
          </w:tcPr>
          <w:p w:rsidR="009B7F39" w:rsidRPr="00B2442D" w:rsidRDefault="009B7F39" w:rsidP="00B33FEB">
            <w:pPr>
              <w:pStyle w:val="Tabletext"/>
              <w:jc w:val="left"/>
              <w:rPr>
                <w:lang w:val="en-GB"/>
              </w:rPr>
            </w:pPr>
            <w:r w:rsidRPr="00B2442D">
              <w:rPr>
                <w:lang w:val="en-GB"/>
              </w:rPr>
              <w:t>Streaming audio or video</w:t>
            </w:r>
          </w:p>
        </w:tc>
        <w:tc>
          <w:tcPr>
            <w:tcW w:w="3232" w:type="dxa"/>
          </w:tcPr>
          <w:p w:rsidR="009B7F39" w:rsidRPr="00B2442D" w:rsidRDefault="009B7F39" w:rsidP="00B33FEB">
            <w:pPr>
              <w:pStyle w:val="Tabletext"/>
              <w:jc w:val="left"/>
              <w:rPr>
                <w:lang w:val="en-GB"/>
              </w:rPr>
            </w:pPr>
            <w:r w:rsidRPr="00B2442D">
              <w:rPr>
                <w:lang w:val="en-GB"/>
              </w:rPr>
              <w:t>Minimum reserved rate</w:t>
            </w:r>
          </w:p>
          <w:p w:rsidR="009B7F39" w:rsidRPr="00B2442D" w:rsidRDefault="009B7F39" w:rsidP="00B33FEB">
            <w:pPr>
              <w:pStyle w:val="Tabletext"/>
              <w:jc w:val="left"/>
              <w:rPr>
                <w:lang w:val="en-GB"/>
              </w:rPr>
            </w:pPr>
            <w:r w:rsidRPr="00B2442D">
              <w:rPr>
                <w:lang w:val="en-GB"/>
              </w:rPr>
              <w:t>Maximum sustained rate</w:t>
            </w:r>
          </w:p>
          <w:p w:rsidR="009B7F39" w:rsidRPr="00B2442D" w:rsidRDefault="009B7F39" w:rsidP="00B33FEB">
            <w:pPr>
              <w:pStyle w:val="Tabletext"/>
              <w:jc w:val="left"/>
              <w:rPr>
                <w:lang w:val="en-GB"/>
              </w:rPr>
            </w:pPr>
            <w:r w:rsidRPr="00B2442D">
              <w:rPr>
                <w:lang w:val="en-GB"/>
              </w:rPr>
              <w:t>Maximum latency tolerance</w:t>
            </w:r>
          </w:p>
          <w:p w:rsidR="009B7F39" w:rsidRPr="00B2442D" w:rsidRDefault="009B7F39" w:rsidP="00B33FEB">
            <w:pPr>
              <w:pStyle w:val="Tabletext"/>
              <w:jc w:val="left"/>
              <w:rPr>
                <w:lang w:val="en-GB"/>
              </w:rPr>
            </w:pPr>
            <w:r w:rsidRPr="00B2442D">
              <w:rPr>
                <w:lang w:val="en-GB"/>
              </w:rPr>
              <w:t>Traffic priority</w:t>
            </w:r>
          </w:p>
        </w:tc>
      </w:tr>
      <w:tr w:rsidR="009B7F39" w:rsidRPr="002E49C4">
        <w:trPr>
          <w:jc w:val="center"/>
        </w:trPr>
        <w:tc>
          <w:tcPr>
            <w:tcW w:w="3232" w:type="dxa"/>
          </w:tcPr>
          <w:p w:rsidR="009B7F39" w:rsidRPr="00B2442D" w:rsidRDefault="009B7F39" w:rsidP="00B33FEB">
            <w:pPr>
              <w:pStyle w:val="Tabletext"/>
              <w:jc w:val="left"/>
              <w:rPr>
                <w:b/>
                <w:bCs/>
                <w:lang w:val="en-GB"/>
              </w:rPr>
            </w:pPr>
            <w:proofErr w:type="spellStart"/>
            <w:r w:rsidRPr="00B2442D">
              <w:rPr>
                <w:b/>
                <w:bCs/>
                <w:lang w:val="en-GB"/>
              </w:rPr>
              <w:t>ErtPS</w:t>
            </w:r>
            <w:proofErr w:type="spellEnd"/>
          </w:p>
          <w:p w:rsidR="009B7F39" w:rsidRPr="00B2442D" w:rsidRDefault="009B7F39" w:rsidP="00B33FEB">
            <w:pPr>
              <w:pStyle w:val="Tabletext"/>
              <w:jc w:val="left"/>
              <w:rPr>
                <w:lang w:val="en-GB"/>
              </w:rPr>
            </w:pPr>
            <w:r w:rsidRPr="00B2442D">
              <w:rPr>
                <w:lang w:val="en-GB"/>
              </w:rPr>
              <w:t>Extended real-time packet service</w:t>
            </w:r>
          </w:p>
        </w:tc>
        <w:tc>
          <w:tcPr>
            <w:tcW w:w="3175" w:type="dxa"/>
          </w:tcPr>
          <w:p w:rsidR="009B7F39" w:rsidRPr="00B2442D" w:rsidRDefault="009B7F39" w:rsidP="00B33FEB">
            <w:pPr>
              <w:pStyle w:val="Tabletext"/>
              <w:jc w:val="left"/>
              <w:rPr>
                <w:lang w:val="en-GB"/>
              </w:rPr>
            </w:pPr>
            <w:r w:rsidRPr="00B2442D">
              <w:rPr>
                <w:lang w:val="en-GB"/>
              </w:rPr>
              <w:t>Voice with activity detection (VoIP)</w:t>
            </w:r>
          </w:p>
        </w:tc>
        <w:tc>
          <w:tcPr>
            <w:tcW w:w="3232" w:type="dxa"/>
          </w:tcPr>
          <w:p w:rsidR="009B7F39" w:rsidRPr="00B2442D" w:rsidRDefault="009B7F39" w:rsidP="00B33FEB">
            <w:pPr>
              <w:pStyle w:val="Tabletext"/>
              <w:jc w:val="left"/>
              <w:rPr>
                <w:lang w:val="en-GB"/>
              </w:rPr>
            </w:pPr>
            <w:r w:rsidRPr="00B2442D">
              <w:rPr>
                <w:lang w:val="en-GB"/>
              </w:rPr>
              <w:t>Minimum reserved rate</w:t>
            </w:r>
          </w:p>
          <w:p w:rsidR="009B7F39" w:rsidRPr="00B2442D" w:rsidRDefault="009B7F39" w:rsidP="00B33FEB">
            <w:pPr>
              <w:pStyle w:val="Tabletext"/>
              <w:jc w:val="left"/>
              <w:rPr>
                <w:lang w:val="en-GB"/>
              </w:rPr>
            </w:pPr>
            <w:r w:rsidRPr="00B2442D">
              <w:rPr>
                <w:lang w:val="en-GB"/>
              </w:rPr>
              <w:t>Maximum sustained rate</w:t>
            </w:r>
          </w:p>
          <w:p w:rsidR="009B7F39" w:rsidRPr="00B2442D" w:rsidRDefault="009B7F39" w:rsidP="00B33FEB">
            <w:pPr>
              <w:pStyle w:val="Tabletext"/>
              <w:jc w:val="left"/>
              <w:rPr>
                <w:lang w:val="en-GB"/>
              </w:rPr>
            </w:pPr>
            <w:r w:rsidRPr="00B2442D">
              <w:rPr>
                <w:lang w:val="en-GB"/>
              </w:rPr>
              <w:t>Maximum latency tolerance</w:t>
            </w:r>
          </w:p>
          <w:p w:rsidR="009B7F39" w:rsidRPr="00B2442D" w:rsidRDefault="009B7F39" w:rsidP="00B33FEB">
            <w:pPr>
              <w:pStyle w:val="Tabletext"/>
              <w:jc w:val="left"/>
              <w:rPr>
                <w:lang w:val="en-GB"/>
              </w:rPr>
            </w:pPr>
            <w:r w:rsidRPr="00B2442D">
              <w:rPr>
                <w:lang w:val="en-GB"/>
              </w:rPr>
              <w:t>Jitter tolerance</w:t>
            </w:r>
          </w:p>
          <w:p w:rsidR="009B7F39" w:rsidRPr="00B2442D" w:rsidRDefault="009B7F39" w:rsidP="00B33FEB">
            <w:pPr>
              <w:pStyle w:val="Tabletext"/>
              <w:jc w:val="left"/>
              <w:rPr>
                <w:lang w:val="en-GB"/>
              </w:rPr>
            </w:pPr>
            <w:r w:rsidRPr="00B2442D">
              <w:rPr>
                <w:lang w:val="en-GB"/>
              </w:rPr>
              <w:t>Traffic priority</w:t>
            </w:r>
          </w:p>
        </w:tc>
      </w:tr>
      <w:tr w:rsidR="009B7F39" w:rsidRPr="00B2442D">
        <w:trPr>
          <w:jc w:val="center"/>
        </w:trPr>
        <w:tc>
          <w:tcPr>
            <w:tcW w:w="3232" w:type="dxa"/>
          </w:tcPr>
          <w:p w:rsidR="009B7F39" w:rsidRPr="00B2442D" w:rsidRDefault="009B7F39" w:rsidP="00B33FEB">
            <w:pPr>
              <w:pStyle w:val="Tabletext"/>
              <w:jc w:val="left"/>
              <w:rPr>
                <w:b/>
                <w:bCs/>
                <w:lang w:val="en-GB"/>
              </w:rPr>
            </w:pPr>
            <w:proofErr w:type="spellStart"/>
            <w:r w:rsidRPr="00B2442D">
              <w:rPr>
                <w:b/>
                <w:bCs/>
                <w:lang w:val="en-GB"/>
              </w:rPr>
              <w:t>nrtPS</w:t>
            </w:r>
            <w:proofErr w:type="spellEnd"/>
          </w:p>
          <w:p w:rsidR="009B7F39" w:rsidRPr="00B2442D" w:rsidRDefault="009B7F39" w:rsidP="00B33FEB">
            <w:pPr>
              <w:pStyle w:val="Tabletext"/>
              <w:jc w:val="left"/>
              <w:rPr>
                <w:lang w:val="en-GB"/>
              </w:rPr>
            </w:pPr>
            <w:r w:rsidRPr="00B2442D">
              <w:rPr>
                <w:lang w:val="en-GB"/>
              </w:rPr>
              <w:t>Non-real-time packet service</w:t>
            </w:r>
          </w:p>
        </w:tc>
        <w:tc>
          <w:tcPr>
            <w:tcW w:w="3175" w:type="dxa"/>
          </w:tcPr>
          <w:p w:rsidR="009B7F39" w:rsidRPr="00B2442D" w:rsidRDefault="009B7F39" w:rsidP="00B33FEB">
            <w:pPr>
              <w:pStyle w:val="Tabletext"/>
              <w:jc w:val="left"/>
              <w:rPr>
                <w:lang w:val="en-GB"/>
              </w:rPr>
            </w:pPr>
            <w:r w:rsidRPr="00B2442D">
              <w:rPr>
                <w:lang w:val="en-GB"/>
              </w:rPr>
              <w:t>File transfer protocol (FTP)</w:t>
            </w:r>
          </w:p>
        </w:tc>
        <w:tc>
          <w:tcPr>
            <w:tcW w:w="3232" w:type="dxa"/>
          </w:tcPr>
          <w:p w:rsidR="009B7F39" w:rsidRPr="00B2442D" w:rsidRDefault="009B7F39" w:rsidP="00B33FEB">
            <w:pPr>
              <w:pStyle w:val="Tabletext"/>
              <w:jc w:val="left"/>
              <w:rPr>
                <w:lang w:val="en-GB"/>
              </w:rPr>
            </w:pPr>
            <w:r w:rsidRPr="00B2442D">
              <w:rPr>
                <w:lang w:val="en-GB"/>
              </w:rPr>
              <w:t>Minimum reserved rate</w:t>
            </w:r>
          </w:p>
          <w:p w:rsidR="009B7F39" w:rsidRPr="00B2442D" w:rsidRDefault="009B7F39" w:rsidP="00B33FEB">
            <w:pPr>
              <w:pStyle w:val="Tabletext"/>
              <w:jc w:val="left"/>
              <w:rPr>
                <w:lang w:val="en-GB"/>
              </w:rPr>
            </w:pPr>
            <w:r w:rsidRPr="00B2442D">
              <w:rPr>
                <w:lang w:val="en-GB"/>
              </w:rPr>
              <w:t>Maximum sustained rate</w:t>
            </w:r>
          </w:p>
          <w:p w:rsidR="009B7F39" w:rsidRPr="00B2442D" w:rsidRDefault="009B7F39" w:rsidP="00B33FEB">
            <w:pPr>
              <w:pStyle w:val="Tabletext"/>
              <w:jc w:val="left"/>
              <w:rPr>
                <w:lang w:val="en-GB"/>
              </w:rPr>
            </w:pPr>
            <w:r w:rsidRPr="00B2442D">
              <w:rPr>
                <w:lang w:val="en-GB"/>
              </w:rPr>
              <w:t>Traffic priority</w:t>
            </w:r>
          </w:p>
        </w:tc>
      </w:tr>
      <w:tr w:rsidR="009B7F39" w:rsidRPr="002E49C4">
        <w:trPr>
          <w:jc w:val="center"/>
        </w:trPr>
        <w:tc>
          <w:tcPr>
            <w:tcW w:w="3232" w:type="dxa"/>
          </w:tcPr>
          <w:p w:rsidR="009B7F39" w:rsidRPr="00B2442D" w:rsidRDefault="009B7F39" w:rsidP="00B33FEB">
            <w:pPr>
              <w:pStyle w:val="Tabletext"/>
              <w:jc w:val="left"/>
              <w:rPr>
                <w:b/>
                <w:bCs/>
                <w:lang w:val="en-GB"/>
              </w:rPr>
            </w:pPr>
            <w:r w:rsidRPr="00B2442D">
              <w:rPr>
                <w:b/>
                <w:bCs/>
                <w:lang w:val="en-GB"/>
              </w:rPr>
              <w:t>BE</w:t>
            </w:r>
          </w:p>
          <w:p w:rsidR="009B7F39" w:rsidRPr="00B2442D" w:rsidRDefault="009B7F39" w:rsidP="00B33FEB">
            <w:pPr>
              <w:pStyle w:val="Tabletext"/>
              <w:jc w:val="left"/>
              <w:rPr>
                <w:lang w:val="en-GB"/>
              </w:rPr>
            </w:pPr>
            <w:r w:rsidRPr="00B2442D">
              <w:rPr>
                <w:lang w:val="en-GB"/>
              </w:rPr>
              <w:t>Best-effort service</w:t>
            </w:r>
          </w:p>
        </w:tc>
        <w:tc>
          <w:tcPr>
            <w:tcW w:w="3175" w:type="dxa"/>
          </w:tcPr>
          <w:p w:rsidR="009B7F39" w:rsidRPr="00B2442D" w:rsidRDefault="009B7F39" w:rsidP="00B33FEB">
            <w:pPr>
              <w:pStyle w:val="Tabletext"/>
              <w:jc w:val="left"/>
              <w:rPr>
                <w:lang w:val="en-GB"/>
              </w:rPr>
            </w:pPr>
            <w:r w:rsidRPr="00B2442D">
              <w:rPr>
                <w:lang w:val="en-GB"/>
              </w:rPr>
              <w:t>Data transfer, web browsing, etc.</w:t>
            </w:r>
          </w:p>
        </w:tc>
        <w:tc>
          <w:tcPr>
            <w:tcW w:w="3232" w:type="dxa"/>
          </w:tcPr>
          <w:p w:rsidR="009B7F39" w:rsidRPr="00B2442D" w:rsidRDefault="009B7F39" w:rsidP="00B33FEB">
            <w:pPr>
              <w:pStyle w:val="Tabletext"/>
              <w:jc w:val="left"/>
              <w:rPr>
                <w:lang w:val="en-GB"/>
              </w:rPr>
            </w:pPr>
            <w:r w:rsidRPr="00B2442D">
              <w:rPr>
                <w:lang w:val="en-GB"/>
              </w:rPr>
              <w:t>Maximum sustained rate</w:t>
            </w:r>
          </w:p>
          <w:p w:rsidR="009B7F39" w:rsidRPr="00B2442D" w:rsidRDefault="009B7F39" w:rsidP="00B33FEB">
            <w:pPr>
              <w:pStyle w:val="Tabletext"/>
              <w:jc w:val="left"/>
              <w:rPr>
                <w:lang w:val="en-GB"/>
              </w:rPr>
            </w:pPr>
            <w:r w:rsidRPr="00B2442D">
              <w:rPr>
                <w:lang w:val="en-GB"/>
              </w:rPr>
              <w:t>Traffic priority</w:t>
            </w:r>
          </w:p>
        </w:tc>
      </w:tr>
    </w:tbl>
    <w:p w:rsidR="00B33FEB" w:rsidRPr="00B2442D" w:rsidRDefault="00B33FEB" w:rsidP="00B33FEB">
      <w:pPr>
        <w:pStyle w:val="Tablefin"/>
      </w:pPr>
    </w:p>
    <w:p w:rsidR="009B7F39" w:rsidRPr="00B2442D" w:rsidRDefault="009B7F39" w:rsidP="00CE2F89">
      <w:pPr>
        <w:pStyle w:val="Heading7"/>
        <w:rPr>
          <w:lang w:val="en-GB"/>
        </w:rPr>
      </w:pPr>
      <w:r w:rsidRPr="00B2442D">
        <w:rPr>
          <w:lang w:val="en-GB"/>
        </w:rPr>
        <w:t>5.6.1.1.4.2.3</w:t>
      </w:r>
      <w:r w:rsidRPr="00B2442D">
        <w:rPr>
          <w:lang w:val="en-GB"/>
        </w:rPr>
        <w:tab/>
        <w:t>Energy conservation in the MS</w:t>
      </w:r>
    </w:p>
    <w:p w:rsidR="009B7F39" w:rsidRPr="00B2442D" w:rsidRDefault="009B7F39" w:rsidP="00173135">
      <w:pPr>
        <w:rPr>
          <w:lang w:val="en-GB"/>
        </w:rPr>
      </w:pPr>
      <w:r w:rsidRPr="00B2442D">
        <w:rPr>
          <w:lang w:val="en-GB"/>
        </w:rPr>
        <w:t>The MAC CPS controls two energy-saving modes – Sleep Mode and Idle Mode – to conserve energy in the MS. During Sleep Mode, the MS observes pre-negotiated periods without transmission. Idle Mode is intended as a mechanism to allow the MS to become periodically available for DL broadcast messaging without registration at a specific BS as the MS traverses an</w:t>
      </w:r>
      <w:r w:rsidR="00173135" w:rsidRPr="00B2442D">
        <w:rPr>
          <w:lang w:val="en-GB"/>
        </w:rPr>
        <w:t xml:space="preserve"> </w:t>
      </w:r>
      <w:r w:rsidRPr="00B2442D">
        <w:rPr>
          <w:lang w:val="en-GB"/>
        </w:rPr>
        <w:t xml:space="preserve">air link environment populated by multiple BSs, typically over a large geographic area. </w:t>
      </w:r>
    </w:p>
    <w:p w:rsidR="009B7F39" w:rsidRPr="00B2442D" w:rsidRDefault="009B7F39" w:rsidP="00CE2F89">
      <w:pPr>
        <w:pStyle w:val="Heading7"/>
        <w:rPr>
          <w:lang w:val="en-GB"/>
        </w:rPr>
      </w:pPr>
      <w:r w:rsidRPr="00B2442D">
        <w:rPr>
          <w:lang w:val="en-GB"/>
        </w:rPr>
        <w:t>5.6.1.1.4.2.4</w:t>
      </w:r>
      <w:r w:rsidRPr="00B2442D">
        <w:rPr>
          <w:lang w:val="en-GB"/>
        </w:rPr>
        <w:tab/>
        <w:t>Handover</w:t>
      </w:r>
    </w:p>
    <w:p w:rsidR="009B7F39" w:rsidRPr="00B2442D" w:rsidRDefault="009B7F39" w:rsidP="00CE2F89">
      <w:pPr>
        <w:rPr>
          <w:lang w:val="en-GB"/>
        </w:rPr>
      </w:pPr>
      <w:r w:rsidRPr="00B2442D">
        <w:rPr>
          <w:lang w:val="en-GB"/>
        </w:rPr>
        <w:t xml:space="preserve">The MAC CPS supports optimized hard handover. </w:t>
      </w:r>
    </w:p>
    <w:p w:rsidR="009B7F39" w:rsidRPr="00B2442D" w:rsidRDefault="009B7F39" w:rsidP="00173135">
      <w:pPr>
        <w:pStyle w:val="Heading6"/>
        <w:rPr>
          <w:lang w:val="en-GB"/>
        </w:rPr>
      </w:pPr>
      <w:r w:rsidRPr="00B2442D">
        <w:rPr>
          <w:lang w:val="en-GB"/>
        </w:rPr>
        <w:t>5.6.1.1.4.3</w:t>
      </w:r>
      <w:r w:rsidRPr="00B2442D">
        <w:rPr>
          <w:lang w:val="en-GB"/>
        </w:rPr>
        <w:tab/>
        <w:t>Security sub-layer</w:t>
      </w:r>
    </w:p>
    <w:p w:rsidR="009B7F39" w:rsidRPr="00B2442D" w:rsidRDefault="009B7F39" w:rsidP="00173135">
      <w:pPr>
        <w:keepNext/>
        <w:keepLines/>
        <w:rPr>
          <w:lang w:val="en-GB"/>
        </w:rPr>
      </w:pPr>
      <w:r w:rsidRPr="00B2442D">
        <w:rPr>
          <w:lang w:val="en-GB"/>
        </w:rPr>
        <w:t>The security sub-layer, which operates between the PHY and the MAC CPS, is responsible for providing strong encryption, decryption, mutual authentication, and secure key exchange. Security is maintained as a separate sub-layer so that it may be upgraded as necessary. Also, the key functionality internal to the sub</w:t>
      </w:r>
      <w:r w:rsidR="00894A74" w:rsidRPr="00B2442D">
        <w:rPr>
          <w:lang w:val="en-GB"/>
        </w:rPr>
        <w:noBreakHyphen/>
      </w:r>
      <w:r w:rsidRPr="00B2442D">
        <w:rPr>
          <w:lang w:val="en-GB"/>
        </w:rPr>
        <w:t>layer is also modular, to provide easy maintenance upgrade. For</w:t>
      </w:r>
      <w:r w:rsidR="00894A74" w:rsidRPr="00B2442D">
        <w:rPr>
          <w:lang w:val="en-GB"/>
        </w:rPr>
        <w:t xml:space="preserve"> </w:t>
      </w:r>
      <w:r w:rsidRPr="00B2442D">
        <w:rPr>
          <w:lang w:val="en-GB"/>
        </w:rPr>
        <w:t xml:space="preserve">example, the protocol provides a means of identifying one from a set of supported cryptographic suites, each of which specifies data encryption and authentication algorithms, and the rules for applying those algorithms to a MAC PDU payload. </w:t>
      </w:r>
    </w:p>
    <w:p w:rsidR="009B7F39" w:rsidRPr="00B2442D" w:rsidRDefault="009B7F39" w:rsidP="00CE2F89">
      <w:pPr>
        <w:rPr>
          <w:lang w:val="en-GB"/>
        </w:rPr>
      </w:pPr>
      <w:r w:rsidRPr="00B2442D">
        <w:rPr>
          <w:lang w:val="en-GB"/>
        </w:rPr>
        <w:t xml:space="preserve">The security sub-layer utilizes a security association (SA), which is a set of information shared between the transmitter and receiver. Each SA contains information on the cryptographic suite used for that SA and may also contain keys, such as the traffic encryption keys (TEKs), along with the key lifetimes and other associated state information. Prior to transmission, the MAC PDUs are mapped to an SA. The receiver uses the CID to determine the correct SA and applies the corresponding processing to the received PDU. </w:t>
      </w:r>
    </w:p>
    <w:p w:rsidR="009B7F39" w:rsidRPr="00B2442D" w:rsidRDefault="009B7F39" w:rsidP="00173135">
      <w:pPr>
        <w:rPr>
          <w:lang w:val="en-GB"/>
        </w:rPr>
      </w:pPr>
      <w:r w:rsidRPr="00B2442D">
        <w:rPr>
          <w:lang w:val="en-GB"/>
        </w:rPr>
        <w:t>Device and user authentication use the IETF EAP protocol. OFDMA TDD WMAN encrypts user data using the AES-CCM cryptographic suite, with the Advanced Encryption Standard (AES) algorithm in the counter with CBC-MAC (CCM) mode, with 128-bit keys. The keys are generated using EAP authentication and managed by a Traffic Encryption Key (TEK) state machine. MAC management messages are AES encrypted and authenticated. A three-way handshake scheme is supported to optimize re-authentication during handover.</w:t>
      </w:r>
    </w:p>
    <w:p w:rsidR="009B7F39" w:rsidRPr="00B2442D" w:rsidRDefault="009B7F39" w:rsidP="00CE2F89">
      <w:pPr>
        <w:pStyle w:val="Heading5"/>
        <w:rPr>
          <w:lang w:val="en-GB"/>
        </w:rPr>
      </w:pPr>
      <w:r w:rsidRPr="00B2442D">
        <w:rPr>
          <w:lang w:val="en-GB"/>
        </w:rPr>
        <w:t>5.6.1.1.5</w:t>
      </w:r>
      <w:r w:rsidRPr="00B2442D">
        <w:rPr>
          <w:lang w:val="en-GB"/>
        </w:rPr>
        <w:tab/>
        <w:t>Smart antennas</w:t>
      </w:r>
    </w:p>
    <w:p w:rsidR="009B7F39" w:rsidRPr="00B2442D" w:rsidRDefault="009B7F39" w:rsidP="00CE2F89">
      <w:pPr>
        <w:rPr>
          <w:lang w:val="en-GB"/>
        </w:rPr>
      </w:pPr>
      <w:r w:rsidRPr="00B2442D">
        <w:rPr>
          <w:lang w:val="en-GB"/>
        </w:rPr>
        <w:t>OFDMA TDD WMAN specifies the use of smart antenna technologies, including antenna beamforming, space-time coding, and spatial multiplexing, which increase the cell size, data throughput, and spectral efficiency. These techniques reduce the sensitivity of the system to fading and multipath transmission effects.</w:t>
      </w:r>
    </w:p>
    <w:p w:rsidR="009B7F39" w:rsidRPr="00B2442D" w:rsidRDefault="009B7F39" w:rsidP="00CE2F89">
      <w:pPr>
        <w:pStyle w:val="Heading5"/>
        <w:rPr>
          <w:lang w:val="en-GB"/>
        </w:rPr>
      </w:pPr>
      <w:r w:rsidRPr="00B2442D">
        <w:rPr>
          <w:lang w:val="en-GB"/>
        </w:rPr>
        <w:t>5.6.1.1.6</w:t>
      </w:r>
      <w:r w:rsidRPr="00B2442D">
        <w:rPr>
          <w:lang w:val="en-GB"/>
        </w:rPr>
        <w:tab/>
        <w:t>Summary of major technical parameters</w:t>
      </w:r>
    </w:p>
    <w:p w:rsidR="009B7F39" w:rsidRPr="00B2442D" w:rsidRDefault="009B7F39" w:rsidP="00CE2F89">
      <w:pPr>
        <w:pStyle w:val="TableNo"/>
        <w:rPr>
          <w:rFonts w:eastAsia="Malgun Gothic"/>
          <w:lang w:val="en-GB"/>
        </w:rPr>
      </w:pPr>
      <w:r w:rsidRPr="00B2442D">
        <w:rPr>
          <w:lang w:val="en-GB"/>
        </w:rPr>
        <w:t>TABLE 12A</w:t>
      </w:r>
    </w:p>
    <w:p w:rsidR="009B7F39" w:rsidRPr="00B2442D" w:rsidRDefault="009B7F39" w:rsidP="00CE2F89">
      <w:pPr>
        <w:pStyle w:val="Tabletitle"/>
        <w:rPr>
          <w:lang w:val="en-GB"/>
        </w:rPr>
      </w:pPr>
      <w:r w:rsidRPr="00B2442D">
        <w:rPr>
          <w:lang w:val="en-GB"/>
        </w:rPr>
        <w:t>OFDMA TDD WMAN parameters and capabilities, TDD mode</w:t>
      </w:r>
    </w:p>
    <w:tbl>
      <w:tblPr>
        <w:tblStyle w:val="TableGrid"/>
        <w:tblpPr w:leftFromText="180" w:rightFromText="180" w:vertAnchor="text" w:tblpXSpec="center" w:tblpY="1"/>
        <w:tblOverlap w:val="never"/>
        <w:tblW w:w="9639" w:type="dxa"/>
        <w:jc w:val="center"/>
        <w:tblLayout w:type="fixed"/>
        <w:tblLook w:val="04A0"/>
      </w:tblPr>
      <w:tblGrid>
        <w:gridCol w:w="3402"/>
        <w:gridCol w:w="1134"/>
        <w:gridCol w:w="1134"/>
        <w:gridCol w:w="1134"/>
        <w:gridCol w:w="1134"/>
        <w:gridCol w:w="1701"/>
      </w:tblGrid>
      <w:tr w:rsidR="00894A74" w:rsidRPr="00B2442D">
        <w:trPr>
          <w:jc w:val="center"/>
        </w:trPr>
        <w:tc>
          <w:tcPr>
            <w:tcW w:w="3402" w:type="dxa"/>
            <w:vAlign w:val="center"/>
          </w:tcPr>
          <w:p w:rsidR="00894A74" w:rsidRPr="00B2442D" w:rsidRDefault="00894A74" w:rsidP="00894A74">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lang w:val="en-GB"/>
              </w:rPr>
            </w:pPr>
            <w:r w:rsidRPr="00B2442D">
              <w:rPr>
                <w:lang w:val="en-GB"/>
              </w:rPr>
              <w:t>Parameter/Capability</w:t>
            </w:r>
          </w:p>
        </w:tc>
        <w:tc>
          <w:tcPr>
            <w:tcW w:w="4536" w:type="dxa"/>
            <w:gridSpan w:val="4"/>
            <w:vAlign w:val="center"/>
          </w:tcPr>
          <w:p w:rsidR="00894A74" w:rsidRPr="00B2442D" w:rsidRDefault="00894A74" w:rsidP="00894A74">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lang w:val="en-GB"/>
              </w:rPr>
            </w:pPr>
            <w:r w:rsidRPr="00B2442D">
              <w:rPr>
                <w:lang w:val="en-GB"/>
              </w:rPr>
              <w:t>Value</w:t>
            </w:r>
          </w:p>
        </w:tc>
        <w:tc>
          <w:tcPr>
            <w:tcW w:w="1701" w:type="dxa"/>
            <w:vAlign w:val="center"/>
          </w:tcPr>
          <w:p w:rsidR="00894A74" w:rsidRPr="00B2442D" w:rsidRDefault="00894A74" w:rsidP="00894A74">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lang w:val="en-GB"/>
              </w:rPr>
            </w:pPr>
            <w:r w:rsidRPr="00B2442D">
              <w:rPr>
                <w:lang w:val="en-GB"/>
              </w:rPr>
              <w:t>IEEE 802.16</w:t>
            </w:r>
            <w:r w:rsidRPr="00B2442D">
              <w:rPr>
                <w:lang w:val="en-GB"/>
              </w:rPr>
              <w:br/>
            </w:r>
            <w:proofErr w:type="spellStart"/>
            <w:r w:rsidRPr="00B2442D">
              <w:rPr>
                <w:lang w:val="en-GB"/>
              </w:rPr>
              <w:t>Subclause</w:t>
            </w:r>
            <w:proofErr w:type="spellEnd"/>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Duplex method</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TDD</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8.4.4</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Physical layer mode</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OFDMA</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System channel bandwidth</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5 MHz</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10 MHz</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8.75 MHz</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7 MHz</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8.4.1</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FFT size</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512</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1 024</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1 024</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1024</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Frame duration</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5 ms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5 ms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5 ms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8.4.5.2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Transmit transition gap (TTG)</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105.714 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 xml:space="preserve">87.2 </w:t>
            </w:r>
            <w:r w:rsidRPr="00B2442D">
              <w:rPr>
                <w:lang w:val="en-GB"/>
              </w:rPr>
              <w:t>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188 </w:t>
            </w:r>
            <w:r w:rsidRPr="00B2442D">
              <w:rPr>
                <w:lang w:val="en-GB"/>
              </w:rPr>
              <w:t>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8.4.5.2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Receive transition gap (RTG)</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60 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 xml:space="preserve">74.4 </w:t>
            </w:r>
            <w:r w:rsidRPr="00B2442D">
              <w:rPr>
                <w:lang w:val="en-GB"/>
              </w:rPr>
              <w:t>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 xml:space="preserve">60 </w:t>
            </w:r>
            <w:r w:rsidRPr="00B2442D">
              <w:rPr>
                <w:lang w:val="en-GB"/>
              </w:rPr>
              <w:t>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8.4.5.2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Modulation, downlink</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QPSK, 16-QAM, 64-QAM</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8.4.9.4.2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Modulation, uplink</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QPSK, 16-QAM</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8.4.9.4.2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Forward error correction coding</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Convolutional Coding and Convolutional Turbo Coding</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xml:space="preserve">§§ 8.4.9.2.1; </w:t>
            </w:r>
            <w:r w:rsidRPr="00B2442D">
              <w:rPr>
                <w:lang w:val="en-GB"/>
              </w:rPr>
              <w:br/>
              <w:t>8.4.9.2.3 excluding § 8.4.9.2.3.5</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Encryption</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AES-CCM, AES Key Wrap, 128-bit keys</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11.9.14</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Authentication</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EAP</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11.8.4.2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Privacy key management</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PKMv2</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7.2.2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Management message integrity protection</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CMAC</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7.5.4.4</w:t>
            </w:r>
          </w:p>
        </w:tc>
      </w:tr>
    </w:tbl>
    <w:p w:rsidR="00894A74" w:rsidRPr="005611FD" w:rsidRDefault="00894A74" w:rsidP="00894A74">
      <w:pPr>
        <w:pStyle w:val="Tablefin"/>
        <w:rPr>
          <w:sz w:val="2"/>
        </w:rPr>
      </w:pPr>
      <w:bookmarkStart w:id="39" w:name="TOC177883526"/>
      <w:bookmarkStart w:id="40" w:name="TOC110156320"/>
      <w:bookmarkEnd w:id="39"/>
      <w:bookmarkEnd w:id="40"/>
    </w:p>
    <w:p w:rsidR="00ED7535" w:rsidRDefault="00ED7535" w:rsidP="00ED7535">
      <w:pPr>
        <w:pStyle w:val="Heading5"/>
        <w:numPr>
          <w:ins w:id="41" w:author="Roger Marks" w:date="2012-03-13T22:41:00Z"/>
        </w:numPr>
        <w:rPr>
          <w:ins w:id="42" w:author="Roger Marks" w:date="2012-03-13T22:41:00Z"/>
          <w:lang w:val="en-GB" w:eastAsia="ja-JP"/>
        </w:rPr>
      </w:pPr>
      <w:ins w:id="43" w:author="Roger Marks" w:date="2012-03-13T22:41:00Z">
        <w:r>
          <w:rPr>
            <w:lang w:val="en-GB"/>
          </w:rPr>
          <w:t>5.6.1.1.</w:t>
        </w:r>
        <w:r>
          <w:rPr>
            <w:rFonts w:hint="eastAsia"/>
            <w:lang w:val="en-GB" w:eastAsia="ja-JP"/>
          </w:rPr>
          <w:t>7</w:t>
        </w:r>
        <w:r>
          <w:rPr>
            <w:rFonts w:hint="eastAsia"/>
            <w:lang w:val="en-GB" w:eastAsia="ja-JP"/>
          </w:rPr>
          <w:tab/>
          <w:t>LE operation</w:t>
        </w:r>
      </w:ins>
    </w:p>
    <w:p w:rsidR="00ED7535" w:rsidRDefault="00ED7535" w:rsidP="00ED7535">
      <w:pPr>
        <w:numPr>
          <w:ins w:id="44" w:author="Roger Marks" w:date="2012-03-13T22:41:00Z"/>
        </w:numPr>
        <w:rPr>
          <w:ins w:id="45" w:author="Roger Marks" w:date="2012-03-13T22:41:00Z"/>
          <w:lang w:val="en-GB" w:eastAsia="ja-JP"/>
        </w:rPr>
      </w:pPr>
      <w:ins w:id="46" w:author="Roger Marks" w:date="2012-03-13T22:41:00Z">
        <w:r>
          <w:rPr>
            <w:rFonts w:hint="eastAsia"/>
            <w:lang w:val="en-GB" w:eastAsia="ja-JP"/>
          </w:rPr>
          <w:t>T</w:t>
        </w:r>
        <w:r w:rsidRPr="00544157">
          <w:rPr>
            <w:lang w:val="en-GB" w:eastAsia="ja-JP"/>
          </w:rPr>
          <w:t>he non-exclusive nature</w:t>
        </w:r>
        <w:r>
          <w:rPr>
            <w:rFonts w:hint="eastAsia"/>
            <w:lang w:val="en-GB" w:eastAsia="ja-JP"/>
          </w:rPr>
          <w:t xml:space="preserve"> </w:t>
        </w:r>
        <w:r w:rsidRPr="00544157">
          <w:rPr>
            <w:lang w:val="en-GB" w:eastAsia="ja-JP"/>
          </w:rPr>
          <w:t>of the license-exempt</w:t>
        </w:r>
        <w:r>
          <w:rPr>
            <w:rFonts w:hint="eastAsia"/>
            <w:lang w:val="en-GB" w:eastAsia="ja-JP"/>
          </w:rPr>
          <w:t xml:space="preserve"> (LE)</w:t>
        </w:r>
        <w:r w:rsidRPr="00544157">
          <w:rPr>
            <w:lang w:val="en-GB" w:eastAsia="ja-JP"/>
          </w:rPr>
          <w:t xml:space="preserve"> spectrum introduces additional inter</w:t>
        </w:r>
        <w:r>
          <w:rPr>
            <w:lang w:val="en-GB" w:eastAsia="ja-JP"/>
          </w:rPr>
          <w:t>ference and coexistence issues.</w:t>
        </w:r>
        <w:r>
          <w:rPr>
            <w:rFonts w:hint="eastAsia"/>
            <w:lang w:val="en-GB" w:eastAsia="ja-JP"/>
          </w:rPr>
          <w:t xml:space="preserve"> Also,</w:t>
        </w:r>
        <w:r w:rsidRPr="00544157">
          <w:rPr>
            <w:lang w:val="en-GB" w:eastAsia="ja-JP"/>
          </w:rPr>
          <w:t xml:space="preserve"> regulatory constraints</w:t>
        </w:r>
        <w:r>
          <w:rPr>
            <w:rFonts w:hint="eastAsia"/>
            <w:lang w:val="en-GB" w:eastAsia="ja-JP"/>
          </w:rPr>
          <w:t xml:space="preserve"> </w:t>
        </w:r>
        <w:r w:rsidRPr="00544157">
          <w:rPr>
            <w:lang w:val="en-GB" w:eastAsia="ja-JP"/>
          </w:rPr>
          <w:t>limit the allowed radiated power as well as imposing other restrictions</w:t>
        </w:r>
        <w:r>
          <w:rPr>
            <w:rFonts w:hint="eastAsia"/>
            <w:lang w:val="en-GB" w:eastAsia="ja-JP"/>
          </w:rPr>
          <w:t xml:space="preserve">. </w:t>
        </w:r>
        <w:r>
          <w:rPr>
            <w:lang w:val="en-GB" w:eastAsia="ja-JP"/>
          </w:rPr>
          <w:t>T</w:t>
        </w:r>
        <w:r w:rsidRPr="00544157">
          <w:rPr>
            <w:lang w:val="en-GB" w:eastAsia="ja-JP"/>
          </w:rPr>
          <w:t>he PHY and MAC introduce mechanisms to facilitate the detection</w:t>
        </w:r>
        <w:r>
          <w:rPr>
            <w:lang w:val="en-GB" w:eastAsia="ja-JP"/>
          </w:rPr>
          <w:t>,</w:t>
        </w:r>
        <w:r w:rsidRPr="00544157">
          <w:rPr>
            <w:lang w:val="en-GB" w:eastAsia="ja-JP"/>
          </w:rPr>
          <w:t xml:space="preserve"> avoidance</w:t>
        </w:r>
        <w:r>
          <w:rPr>
            <w:lang w:val="en-GB" w:eastAsia="ja-JP"/>
          </w:rPr>
          <w:t>, and mitigation</w:t>
        </w:r>
        <w:r w:rsidRPr="00544157">
          <w:rPr>
            <w:lang w:val="en-GB" w:eastAsia="ja-JP"/>
          </w:rPr>
          <w:t xml:space="preserve"> of</w:t>
        </w:r>
        <w:r>
          <w:rPr>
            <w:rFonts w:hint="eastAsia"/>
            <w:lang w:val="en-GB" w:eastAsia="ja-JP"/>
          </w:rPr>
          <w:t xml:space="preserve"> </w:t>
        </w:r>
        <w:r w:rsidRPr="00544157">
          <w:rPr>
            <w:lang w:val="en-GB" w:eastAsia="ja-JP"/>
          </w:rPr>
          <w:t xml:space="preserve">interference </w:t>
        </w:r>
        <w:r>
          <w:rPr>
            <w:rFonts w:hint="eastAsia"/>
            <w:lang w:val="en-GB" w:eastAsia="ja-JP"/>
          </w:rPr>
          <w:t>among</w:t>
        </w:r>
        <w:r>
          <w:rPr>
            <w:lang w:val="en-GB" w:eastAsia="ja-JP"/>
          </w:rPr>
          <w:t xml:space="preserve"> users including </w:t>
        </w:r>
        <w:r>
          <w:rPr>
            <w:rFonts w:hint="eastAsia"/>
            <w:lang w:val="en-GB" w:eastAsia="ja-JP"/>
          </w:rPr>
          <w:t>s</w:t>
        </w:r>
        <w:r>
          <w:rPr>
            <w:lang w:val="en-GB" w:eastAsia="ja-JP"/>
          </w:rPr>
          <w:t xml:space="preserve">pecific </w:t>
        </w:r>
        <w:r>
          <w:rPr>
            <w:rFonts w:hint="eastAsia"/>
            <w:lang w:val="en-GB" w:eastAsia="ja-JP"/>
          </w:rPr>
          <w:t>s</w:t>
        </w:r>
        <w:r>
          <w:rPr>
            <w:lang w:val="en-GB" w:eastAsia="ja-JP"/>
          </w:rPr>
          <w:t xml:space="preserve">pectrum </w:t>
        </w:r>
        <w:r>
          <w:rPr>
            <w:rFonts w:hint="eastAsia"/>
            <w:lang w:val="en-GB" w:eastAsia="ja-JP"/>
          </w:rPr>
          <w:t>u</w:t>
        </w:r>
        <w:r w:rsidRPr="00544157">
          <w:rPr>
            <w:lang w:val="en-GB" w:eastAsia="ja-JP"/>
          </w:rPr>
          <w:t>sers</w:t>
        </w:r>
        <w:r>
          <w:rPr>
            <w:rFonts w:hint="eastAsia"/>
            <w:lang w:val="en-GB" w:eastAsia="ja-JP"/>
          </w:rPr>
          <w:t xml:space="preserve"> </w:t>
        </w:r>
        <w:r w:rsidRPr="00544157">
          <w:rPr>
            <w:lang w:val="en-GB" w:eastAsia="ja-JP"/>
          </w:rPr>
          <w:t>identified by regulation. This includes a mechanism for regulatory compliance called dynamic frequency</w:t>
        </w:r>
        <w:r>
          <w:rPr>
            <w:rFonts w:hint="eastAsia"/>
            <w:lang w:val="en-GB" w:eastAsia="ja-JP"/>
          </w:rPr>
          <w:t xml:space="preserve"> </w:t>
        </w:r>
        <w:r w:rsidRPr="00544157">
          <w:rPr>
            <w:lang w:val="en-GB" w:eastAsia="ja-JP"/>
          </w:rPr>
          <w:t>selection (DFS).</w:t>
        </w:r>
      </w:ins>
    </w:p>
    <w:p w:rsidR="00ED7535" w:rsidRPr="00B44D00" w:rsidRDefault="00ED7535" w:rsidP="00ED7535">
      <w:pPr>
        <w:numPr>
          <w:ins w:id="47" w:author="Roger Marks" w:date="2012-03-13T22:41:00Z"/>
        </w:numPr>
        <w:rPr>
          <w:ins w:id="48" w:author="Roger Marks" w:date="2012-03-13T22:41:00Z"/>
          <w:lang w:val="en-GB" w:eastAsia="ja-JP"/>
        </w:rPr>
      </w:pPr>
      <w:ins w:id="49" w:author="Roger Marks" w:date="2012-03-13T22:41:00Z">
        <w:r w:rsidRPr="00B44D00">
          <w:rPr>
            <w:lang w:val="en-GB" w:eastAsia="ja-JP"/>
          </w:rPr>
          <w:t xml:space="preserve">LE systems identify both victims and sources of interference and coordinate with </w:t>
        </w:r>
        <w:proofErr w:type="spellStart"/>
        <w:r w:rsidRPr="00B44D00">
          <w:rPr>
            <w:lang w:val="en-GB" w:eastAsia="ja-JP"/>
          </w:rPr>
          <w:t>neighbor</w:t>
        </w:r>
        <w:proofErr w:type="spellEnd"/>
        <w:r w:rsidRPr="00B44D00">
          <w:rPr>
            <w:lang w:val="en-GB" w:eastAsia="ja-JP"/>
          </w:rPr>
          <w:t xml:space="preserve"> systems in the interference community to proceed with inte</w:t>
        </w:r>
        <w:r>
          <w:rPr>
            <w:lang w:val="en-GB" w:eastAsia="ja-JP"/>
          </w:rPr>
          <w:t xml:space="preserve">rference prevention procedures. </w:t>
        </w:r>
        <w:r w:rsidRPr="00B44D00">
          <w:rPr>
            <w:lang w:val="en-GB" w:eastAsia="ja-JP"/>
          </w:rPr>
          <w:t xml:space="preserve">The </w:t>
        </w:r>
        <w:r>
          <w:rPr>
            <w:lang w:val="en-GB" w:eastAsia="ja-JP"/>
          </w:rPr>
          <w:t xml:space="preserve">LE </w:t>
        </w:r>
        <w:r w:rsidRPr="00B44D00">
          <w:rPr>
            <w:lang w:val="en-GB" w:eastAsia="ja-JP"/>
          </w:rPr>
          <w:t xml:space="preserve">base stations in all </w:t>
        </w:r>
        <w:proofErr w:type="spellStart"/>
        <w:r w:rsidRPr="00B44D00">
          <w:rPr>
            <w:lang w:val="en-GB" w:eastAsia="ja-JP"/>
          </w:rPr>
          <w:t>neighboring</w:t>
        </w:r>
        <w:proofErr w:type="spellEnd"/>
        <w:r w:rsidRPr="00B44D00">
          <w:rPr>
            <w:lang w:val="en-GB" w:eastAsia="ja-JP"/>
          </w:rPr>
          <w:t xml:space="preserve"> systems </w:t>
        </w:r>
        <w:r>
          <w:rPr>
            <w:lang w:val="en-GB" w:eastAsia="ja-JP"/>
          </w:rPr>
          <w:t xml:space="preserve">within an interference community </w:t>
        </w:r>
        <w:r w:rsidRPr="00B44D00">
          <w:rPr>
            <w:lang w:val="en-GB" w:eastAsia="ja-JP"/>
          </w:rPr>
          <w:t xml:space="preserve">utilize interference information gathered on a coexistence control channel to negotiate the proper allocation of shared and dedicated channel access that minimizes co-channel interference. This negotiation </w:t>
        </w:r>
        <w:r>
          <w:rPr>
            <w:rFonts w:hint="eastAsia"/>
            <w:lang w:val="en-GB" w:eastAsia="ja-JP"/>
          </w:rPr>
          <w:t>uses</w:t>
        </w:r>
        <w:r w:rsidRPr="00B44D00">
          <w:rPr>
            <w:lang w:val="en-GB" w:eastAsia="ja-JP"/>
          </w:rPr>
          <w:t xml:space="preserve"> subscriber stations to forward messages between the base stations, </w:t>
        </w:r>
        <w:proofErr w:type="spellStart"/>
        <w:r>
          <w:rPr>
            <w:rFonts w:hint="eastAsia"/>
            <w:lang w:val="en-GB" w:eastAsia="ja-JP"/>
          </w:rPr>
          <w:t>specifying</w:t>
        </w:r>
        <w:r w:rsidRPr="00B44D00">
          <w:rPr>
            <w:lang w:val="en-GB" w:eastAsia="ja-JP"/>
          </w:rPr>
          <w:t>coexistence</w:t>
        </w:r>
        <w:proofErr w:type="spellEnd"/>
        <w:r w:rsidRPr="00B44D00">
          <w:rPr>
            <w:lang w:val="en-GB" w:eastAsia="ja-JP"/>
          </w:rPr>
          <w:t xml:space="preserve"> primitives </w:t>
        </w:r>
        <w:proofErr w:type="spellStart"/>
        <w:r>
          <w:rPr>
            <w:rFonts w:hint="eastAsia"/>
            <w:lang w:val="en-GB" w:eastAsia="ja-JP"/>
          </w:rPr>
          <w:t>forcommunication</w:t>
        </w:r>
        <w:proofErr w:type="spellEnd"/>
        <w:r>
          <w:rPr>
            <w:rFonts w:hint="eastAsia"/>
            <w:lang w:val="en-GB" w:eastAsia="ja-JP"/>
          </w:rPr>
          <w:t xml:space="preserve"> over</w:t>
        </w:r>
        <w:r w:rsidRPr="00B44D00">
          <w:rPr>
            <w:lang w:val="en-GB" w:eastAsia="ja-JP"/>
          </w:rPr>
          <w:t xml:space="preserve"> the </w:t>
        </w:r>
        <w:r>
          <w:rPr>
            <w:rFonts w:hint="eastAsia"/>
            <w:lang w:val="en-GB" w:eastAsia="ja-JP"/>
          </w:rPr>
          <w:t>infrastructure</w:t>
        </w:r>
        <w:r w:rsidRPr="00B44D00">
          <w:rPr>
            <w:lang w:val="en-GB" w:eastAsia="ja-JP"/>
          </w:rPr>
          <w:t xml:space="preserve"> network.</w:t>
        </w:r>
      </w:ins>
    </w:p>
    <w:p w:rsidR="00ED7535" w:rsidRDefault="00ED7535" w:rsidP="00ED7535">
      <w:pPr>
        <w:numPr>
          <w:ins w:id="50" w:author="Roger Marks" w:date="2012-03-13T22:41:00Z"/>
        </w:numPr>
        <w:rPr>
          <w:ins w:id="51" w:author="Roger Marks" w:date="2012-03-13T22:41:00Z"/>
          <w:lang w:val="en-GB" w:eastAsia="ja-JP"/>
        </w:rPr>
      </w:pPr>
      <w:ins w:id="52" w:author="Roger Marks" w:date="2012-03-13T22:41:00Z">
        <w:r w:rsidRPr="00B44D00">
          <w:rPr>
            <w:lang w:val="en-GB" w:eastAsia="ja-JP"/>
          </w:rPr>
          <w:t xml:space="preserve">The coexistence control channel is based on a series of globally synchronized time slots, divided into four </w:t>
        </w:r>
        <w:proofErr w:type="spellStart"/>
        <w:r w:rsidRPr="00B44D00">
          <w:rPr>
            <w:lang w:val="en-GB" w:eastAsia="ja-JP"/>
          </w:rPr>
          <w:t>subchannels</w:t>
        </w:r>
        <w:proofErr w:type="spellEnd"/>
        <w:r w:rsidRPr="00B44D00">
          <w:rPr>
            <w:lang w:val="en-GB" w:eastAsia="ja-JP"/>
          </w:rPr>
          <w:t xml:space="preserve"> dedicated for coexistence functions such as passive and active scanning of the radio environment, interferer identification, and interference resolution.</w:t>
        </w:r>
      </w:ins>
    </w:p>
    <w:p w:rsidR="00ED7535" w:rsidRDefault="00ED7535" w:rsidP="00ED7535">
      <w:pPr>
        <w:pStyle w:val="Heading5"/>
        <w:numPr>
          <w:ins w:id="53" w:author="Roger Marks" w:date="2012-03-13T22:41:00Z"/>
        </w:numPr>
        <w:rPr>
          <w:ins w:id="54" w:author="Roger Marks" w:date="2012-03-15T11:30:00Z"/>
          <w:lang w:val="en-GB" w:eastAsia="ja-JP"/>
        </w:rPr>
      </w:pPr>
      <w:ins w:id="55" w:author="Roger Marks" w:date="2012-03-13T22:41:00Z">
        <w:r>
          <w:rPr>
            <w:lang w:val="en-GB"/>
          </w:rPr>
          <w:t>5.6.1.1.</w:t>
        </w:r>
        <w:r>
          <w:rPr>
            <w:rFonts w:hint="eastAsia"/>
            <w:lang w:val="en-GB" w:eastAsia="ja-JP"/>
          </w:rPr>
          <w:t>8</w:t>
        </w:r>
        <w:r>
          <w:rPr>
            <w:rFonts w:hint="eastAsia"/>
            <w:lang w:val="en-GB" w:eastAsia="ja-JP"/>
          </w:rPr>
          <w:tab/>
        </w:r>
        <w:proofErr w:type="spellStart"/>
        <w:r>
          <w:rPr>
            <w:rFonts w:hint="eastAsia"/>
            <w:lang w:val="en-GB" w:eastAsia="ja-JP"/>
          </w:rPr>
          <w:t>WirelessMAN</w:t>
        </w:r>
        <w:proofErr w:type="spellEnd"/>
        <w:r>
          <w:rPr>
            <w:rFonts w:hint="eastAsia"/>
            <w:lang w:val="en-GB" w:eastAsia="ja-JP"/>
          </w:rPr>
          <w:t>-Advanced</w:t>
        </w:r>
      </w:ins>
    </w:p>
    <w:p w:rsidR="00A45A2C" w:rsidRPr="00A45A2C" w:rsidRDefault="00A45A2C" w:rsidP="00A45A2C">
      <w:pPr>
        <w:numPr>
          <w:ins w:id="56" w:author="Roger Marks" w:date="2012-03-15T11:30:00Z"/>
        </w:numPr>
        <w:rPr>
          <w:ins w:id="57" w:author="Roger Marks" w:date="2012-03-13T22:41:00Z"/>
          <w:rPrChange w:id="58" w:author="Roger Marks" w:date="2012-03-15T11:30:00Z">
            <w:rPr>
              <w:ins w:id="59" w:author="Roger Marks" w:date="2012-03-13T22:41:00Z"/>
              <w:lang w:val="en-GB" w:eastAsia="ja-JP"/>
            </w:rPr>
          </w:rPrChange>
        </w:rPr>
        <w:pPrChange w:id="60" w:author="Roger Marks" w:date="2012-03-15T11:30:00Z">
          <w:pPr>
            <w:pStyle w:val="Heading5"/>
          </w:pPr>
        </w:pPrChange>
      </w:pPr>
      <w:ins w:id="61" w:author="Roger Marks" w:date="2012-03-15T11:30:00Z">
        <w:r w:rsidRPr="00A45A2C">
          <w:rPr>
            <w:b/>
            <w:highlight w:val="yellow"/>
            <w:lang w:val="en-GB"/>
            <w:rPrChange w:id="62" w:author="Roger Marks" w:date="2012-03-15T11:31:00Z">
              <w:rPr>
                <w:b w:val="0"/>
                <w:lang w:val="en-GB"/>
              </w:rPr>
            </w:rPrChange>
          </w:rPr>
          <w:t>[Note: IEEE Editor to consider insertion of brief description.]</w:t>
        </w:r>
      </w:ins>
    </w:p>
    <w:p w:rsidR="00ED7535" w:rsidRPr="00544157" w:rsidRDefault="00ED7535" w:rsidP="00ED7535">
      <w:pPr>
        <w:numPr>
          <w:ins w:id="63" w:author="Roger Marks" w:date="2012-03-13T22:41:00Z"/>
        </w:numPr>
        <w:rPr>
          <w:ins w:id="64" w:author="Roger Marks" w:date="2012-03-13T22:41:00Z"/>
          <w:lang w:val="en-GB" w:eastAsia="ja-JP"/>
        </w:rPr>
      </w:pPr>
      <w:ins w:id="65" w:author="Roger Marks" w:date="2012-03-13T22:41:00Z">
        <w:r>
          <w:rPr>
            <w:rFonts w:hint="eastAsia"/>
            <w:lang w:val="en-GB" w:eastAsia="ja-JP"/>
          </w:rPr>
          <w:t>A</w:t>
        </w:r>
        <w:r w:rsidRPr="00447A5E">
          <w:rPr>
            <w:lang w:val="en-GB" w:eastAsia="ja-JP"/>
          </w:rPr>
          <w:t xml:space="preserve">n overview of the </w:t>
        </w:r>
        <w:proofErr w:type="spellStart"/>
        <w:r w:rsidRPr="00447A5E">
          <w:rPr>
            <w:lang w:val="en-GB" w:eastAsia="ja-JP"/>
          </w:rPr>
          <w:t>WirelessMAN</w:t>
        </w:r>
        <w:proofErr w:type="spellEnd"/>
        <w:r w:rsidRPr="00447A5E">
          <w:rPr>
            <w:lang w:val="en-GB" w:eastAsia="ja-JP"/>
          </w:rPr>
          <w:t>-Advanced</w:t>
        </w:r>
        <w:r>
          <w:rPr>
            <w:lang w:val="en-GB" w:eastAsia="ja-JP"/>
          </w:rPr>
          <w:t xml:space="preserve"> radio interface technology</w:t>
        </w:r>
        <w:r>
          <w:rPr>
            <w:rFonts w:hint="eastAsia"/>
            <w:lang w:val="en-GB" w:eastAsia="ja-JP"/>
          </w:rPr>
          <w:t xml:space="preserve"> is provided in Annex 2 of Recommendation ITU-R M.</w:t>
        </w:r>
        <w:r>
          <w:rPr>
            <w:lang w:val="en-GB" w:eastAsia="ja-JP"/>
          </w:rPr>
          <w:t>2012</w:t>
        </w:r>
        <w:r>
          <w:rPr>
            <w:rFonts w:hint="eastAsia"/>
            <w:lang w:val="en-GB" w:eastAsia="ja-JP"/>
          </w:rPr>
          <w:t>.</w:t>
        </w:r>
      </w:ins>
    </w:p>
    <w:p w:rsidR="009B7F39" w:rsidRPr="00B2442D" w:rsidRDefault="009B7F39" w:rsidP="00CE2F89">
      <w:pPr>
        <w:pStyle w:val="Heading4"/>
        <w:rPr>
          <w:lang w:val="en-GB"/>
        </w:rPr>
      </w:pPr>
      <w:r w:rsidRPr="00B2442D">
        <w:rPr>
          <w:lang w:val="en-GB"/>
        </w:rPr>
        <w:t>5.6.1.2</w:t>
      </w:r>
      <w:r w:rsidRPr="00B2442D">
        <w:rPr>
          <w:lang w:val="en-GB"/>
        </w:rPr>
        <w:tab/>
        <w:t>FDD component</w:t>
      </w:r>
    </w:p>
    <w:p w:rsidR="009B7F39" w:rsidRPr="00B2442D" w:rsidRDefault="009B7F39" w:rsidP="00CE2F89">
      <w:pPr>
        <w:pStyle w:val="Heading5"/>
        <w:rPr>
          <w:lang w:val="en-GB"/>
        </w:rPr>
      </w:pPr>
      <w:r w:rsidRPr="00B2442D">
        <w:rPr>
          <w:lang w:val="en-GB"/>
        </w:rPr>
        <w:t>5.6.1.2.1</w:t>
      </w:r>
      <w:r w:rsidRPr="00B2442D">
        <w:rPr>
          <w:lang w:val="en-GB"/>
        </w:rPr>
        <w:tab/>
        <w:t>Introduction</w:t>
      </w:r>
    </w:p>
    <w:p w:rsidR="009B7F39" w:rsidRPr="00B2442D" w:rsidRDefault="009B7F39" w:rsidP="00173135">
      <w:pPr>
        <w:rPr>
          <w:lang w:val="en-GB"/>
        </w:rPr>
      </w:pPr>
      <w:r w:rsidRPr="00B2442D">
        <w:rPr>
          <w:lang w:val="en-GB"/>
        </w:rPr>
        <w:t>The IEEE standard relevant for IMT-2000 OFDMA TDD WMAN, designated as IEEE Std 802.16, is developed and maintained by the IEEE 802.16 Working Group on Broadband Wireless Access. It</w:t>
      </w:r>
      <w:r w:rsidR="00173135" w:rsidRPr="00B2442D">
        <w:rPr>
          <w:lang w:val="en-GB"/>
        </w:rPr>
        <w:t xml:space="preserve"> </w:t>
      </w:r>
      <w:r w:rsidRPr="00B2442D">
        <w:rPr>
          <w:lang w:val="en-GB"/>
        </w:rPr>
        <w:t>is published by the IEEE Standards Association (IEEE-SA) of the Institute of Electrical and Electronics Engineers (IEEE).</w:t>
      </w:r>
    </w:p>
    <w:p w:rsidR="009B7F39" w:rsidRPr="00B2442D" w:rsidRDefault="009B7F39" w:rsidP="00CE2F89">
      <w:pPr>
        <w:rPr>
          <w:lang w:val="en-GB"/>
        </w:rPr>
      </w:pPr>
      <w:r w:rsidRPr="00B2442D">
        <w:rPr>
          <w:lang w:val="en-GB"/>
        </w:rPr>
        <w:t>The radio interface technology specified in IEEE Standard 802.16 is flexible, for use in a wide variety of applications, operating frequencies, and regulatory environments. IEEE 802.16 includes multiple physical layer specifications, one of which is known as WirelessMAN-OFDMA. OFDMA TDD WMAN is a special case of WirelessMAN-OFDMA specifying a particular interoperable radio interface. The component of OFDMA TDD WMAN defined here operates in FDD mode.</w:t>
      </w:r>
    </w:p>
    <w:p w:rsidR="009B7F39" w:rsidRDefault="009B7F39" w:rsidP="00894A74">
      <w:pPr>
        <w:rPr>
          <w:ins w:id="66" w:author="tshono" w:date="2011-11-04T18:08:00Z"/>
          <w:lang w:val="en-GB" w:eastAsia="ja-JP"/>
        </w:rPr>
      </w:pPr>
      <w:r w:rsidRPr="00B2442D">
        <w:rPr>
          <w:lang w:val="en-GB"/>
        </w:rPr>
        <w:t>The OFDMA TDD WMAN radio interface comprises the two lowest network layers – the physical layer (PHY) and the data link control layer (DLC). The lower element of the DLC is the medium access control layer (MAC); the higher element in the DLC is the logical link control layer (LLC). The PHY is based on orthogonal frequency division multiple access (OFDMA) suitable for use in a</w:t>
      </w:r>
      <w:r w:rsidR="00894A74" w:rsidRPr="00B2442D">
        <w:rPr>
          <w:lang w:val="en-GB"/>
        </w:rPr>
        <w:t xml:space="preserve"> </w:t>
      </w:r>
      <w:r w:rsidRPr="00B2442D">
        <w:rPr>
          <w:lang w:val="en-GB"/>
        </w:rPr>
        <w:t>5 MHz, 10 MHz</w:t>
      </w:r>
      <w:r w:rsidRPr="00B2442D">
        <w:rPr>
          <w:rFonts w:eastAsia="Malgun Gothic"/>
          <w:lang w:val="en-GB"/>
        </w:rPr>
        <w:t xml:space="preserve"> or 7 MHz</w:t>
      </w:r>
      <w:r w:rsidRPr="00B2442D">
        <w:rPr>
          <w:lang w:val="en-GB"/>
        </w:rPr>
        <w:t xml:space="preserve"> channel allocation. The MAC is based </w:t>
      </w:r>
      <w:ins w:id="67" w:author="tshono" w:date="2011-11-04T16:15:00Z">
        <w:r w:rsidR="004407C1">
          <w:rPr>
            <w:rFonts w:hint="eastAsia"/>
            <w:lang w:val="en-GB" w:eastAsia="ja-JP"/>
          </w:rPr>
          <w:t xml:space="preserve">on </w:t>
        </w:r>
      </w:ins>
      <w:r w:rsidRPr="00B2442D">
        <w:rPr>
          <w:lang w:val="en-GB"/>
        </w:rPr>
        <w:t>a connection-oriented protocol designed for use in a point-to-multipoint configuration. It is designed to carry a wide range of packet-switched (typically IP-based) services while permitting fine and instantaneous control of resource allocation to allow full carrier-class QoS differentiation. In addition, a</w:t>
      </w:r>
      <w:r w:rsidR="00894A74" w:rsidRPr="00B2442D">
        <w:rPr>
          <w:lang w:val="en-GB"/>
        </w:rPr>
        <w:t xml:space="preserve"> </w:t>
      </w:r>
      <w:proofErr w:type="spellStart"/>
      <w:r w:rsidRPr="00B2442D">
        <w:rPr>
          <w:lang w:val="en-GB"/>
        </w:rPr>
        <w:t>multihop</w:t>
      </w:r>
      <w:proofErr w:type="spellEnd"/>
      <w:r w:rsidRPr="00B2442D">
        <w:rPr>
          <w:lang w:val="en-GB"/>
        </w:rPr>
        <w:t xml:space="preserve"> relay specification details the functionality of relay stations in conjunction with </w:t>
      </w:r>
      <w:proofErr w:type="spellStart"/>
      <w:r w:rsidRPr="00B2442D">
        <w:rPr>
          <w:lang w:val="en-GB"/>
        </w:rPr>
        <w:t>multihop</w:t>
      </w:r>
      <w:proofErr w:type="spellEnd"/>
      <w:r w:rsidRPr="00B2442D">
        <w:rPr>
          <w:lang w:val="en-GB"/>
        </w:rPr>
        <w:t xml:space="preserve"> relay base stations in order to provide additional coverage or performance advantage.</w:t>
      </w:r>
    </w:p>
    <w:p w:rsidR="000F5FB2" w:rsidRPr="00B2442D" w:rsidRDefault="000F5FB2" w:rsidP="00894A74">
      <w:pPr>
        <w:rPr>
          <w:lang w:val="en-GB" w:eastAsia="ja-JP"/>
        </w:rPr>
      </w:pPr>
      <w:ins w:id="68" w:author="tshono" w:date="2011-11-04T18:08:00Z">
        <w:r>
          <w:rPr>
            <w:rFonts w:hint="eastAsia"/>
            <w:lang w:val="en-GB" w:eastAsia="ja-JP"/>
          </w:rPr>
          <w:t>As a technological evolution of OFDMA TDD WMAN, WirelessMAN-Advanced</w:t>
        </w:r>
        <w:r>
          <w:rPr>
            <w:lang w:val="en-GB" w:eastAsia="ja-JP"/>
          </w:rPr>
          <w:t xml:space="preserve"> has been introduced for</w:t>
        </w:r>
        <w:r>
          <w:rPr>
            <w:rFonts w:hint="eastAsia"/>
            <w:lang w:val="en-GB" w:eastAsia="ja-JP"/>
          </w:rPr>
          <w:t xml:space="preserve"> providing </w:t>
        </w:r>
        <w:r w:rsidRPr="00DA5FF5">
          <w:rPr>
            <w:lang w:val="en-GB" w:eastAsia="ja-JP"/>
          </w:rPr>
          <w:t>the performance improvements necessary to support future advanced services and applications for next generation broadband mobile communications.</w:t>
        </w:r>
        <w:r>
          <w:rPr>
            <w:rFonts w:hint="eastAsia"/>
            <w:lang w:val="en-GB" w:eastAsia="ja-JP"/>
          </w:rPr>
          <w:t xml:space="preserve"> WirelessMAN-Advanced </w:t>
        </w:r>
        <w:r w:rsidRPr="00DA5FF5">
          <w:rPr>
            <w:lang w:val="en-GB" w:eastAsia="ja-JP"/>
          </w:rPr>
          <w:t>incorporates innovative communications technologies such as multi-user MIMO</w:t>
        </w:r>
        <w:r>
          <w:rPr>
            <w:rFonts w:hint="eastAsia"/>
            <w:lang w:val="en-GB" w:eastAsia="ja-JP"/>
          </w:rPr>
          <w:t xml:space="preserve"> (MU-MIMO)</w:t>
        </w:r>
        <w:r w:rsidRPr="00DA5FF5">
          <w:rPr>
            <w:lang w:val="en-GB" w:eastAsia="ja-JP"/>
          </w:rPr>
          <w:t>, multicarrier operation, and cooperative communications</w:t>
        </w:r>
        <w:r>
          <w:rPr>
            <w:rFonts w:hint="eastAsia"/>
            <w:lang w:val="en-GB" w:eastAsia="ja-JP"/>
          </w:rPr>
          <w:t xml:space="preserve">, as well as </w:t>
        </w:r>
        <w:proofErr w:type="spellStart"/>
        <w:r w:rsidRPr="00DA5FF5">
          <w:rPr>
            <w:lang w:val="en-GB" w:eastAsia="ja-JP"/>
          </w:rPr>
          <w:t>femto</w:t>
        </w:r>
        <w:proofErr w:type="spellEnd"/>
        <w:r w:rsidRPr="00DA5FF5">
          <w:rPr>
            <w:lang w:val="en-GB" w:eastAsia="ja-JP"/>
          </w:rPr>
          <w:t>-cells, self-organizing networks, and relays</w:t>
        </w:r>
        <w:r>
          <w:rPr>
            <w:rFonts w:hint="eastAsia"/>
            <w:lang w:val="en-GB" w:eastAsia="ja-JP"/>
          </w:rPr>
          <w:t xml:space="preserve">. It also </w:t>
        </w:r>
        <w:r w:rsidRPr="00C16A03">
          <w:rPr>
            <w:lang w:val="en-GB" w:eastAsia="ja-JP"/>
          </w:rPr>
          <w:t xml:space="preserve">supports scalable bandwidth operation </w:t>
        </w:r>
        <w:r>
          <w:rPr>
            <w:rFonts w:hint="eastAsia"/>
            <w:lang w:val="en-GB" w:eastAsia="ja-JP"/>
          </w:rPr>
          <w:t>up to 20 MHz.</w:t>
        </w:r>
      </w:ins>
    </w:p>
    <w:p w:rsidR="009B7F39" w:rsidRPr="00B2442D" w:rsidRDefault="009B7F39" w:rsidP="00CE2F89">
      <w:pPr>
        <w:pStyle w:val="Heading5"/>
        <w:rPr>
          <w:lang w:val="en-GB"/>
        </w:rPr>
      </w:pPr>
      <w:r w:rsidRPr="00B2442D">
        <w:rPr>
          <w:lang w:val="en-GB"/>
        </w:rPr>
        <w:t>5.6.1.2.2</w:t>
      </w:r>
      <w:r w:rsidRPr="00B2442D">
        <w:rPr>
          <w:lang w:val="en-GB"/>
        </w:rPr>
        <w:tab/>
        <w:t>Radio access network architecture</w:t>
      </w:r>
    </w:p>
    <w:p w:rsidR="009B7F39" w:rsidRPr="00B2442D" w:rsidRDefault="009B7F39" w:rsidP="00173135">
      <w:pPr>
        <w:rPr>
          <w:lang w:val="en-GB"/>
        </w:rPr>
      </w:pPr>
      <w:r w:rsidRPr="00B2442D">
        <w:rPr>
          <w:lang w:val="en-GB"/>
        </w:rPr>
        <w:t>The OFDMA TDD WMAN radio interface is designed to carry packet-based traffic, including IP. It</w:t>
      </w:r>
      <w:r w:rsidR="00173135" w:rsidRPr="00B2442D">
        <w:rPr>
          <w:lang w:val="en-GB"/>
        </w:rPr>
        <w:t xml:space="preserve"> </w:t>
      </w:r>
      <w:r w:rsidRPr="00B2442D">
        <w:rPr>
          <w:lang w:val="en-GB"/>
        </w:rPr>
        <w:t>is flexible enough to support a variety of higher-layer network architectures for fixed, nomadic, or</w:t>
      </w:r>
      <w:r w:rsidR="00173135" w:rsidRPr="00B2442D">
        <w:rPr>
          <w:lang w:val="en-GB"/>
        </w:rPr>
        <w:t xml:space="preserve"> </w:t>
      </w:r>
      <w:r w:rsidRPr="00B2442D">
        <w:rPr>
          <w:lang w:val="en-GB"/>
        </w:rPr>
        <w:t>fully mobile use, with handover support. It can readily support functionality suitable for generic data as well as time</w:t>
      </w:r>
      <w:r w:rsidR="00173135" w:rsidRPr="00B2442D">
        <w:rPr>
          <w:lang w:val="en-GB"/>
        </w:rPr>
        <w:noBreakHyphen/>
      </w:r>
      <w:r w:rsidRPr="00B2442D">
        <w:rPr>
          <w:lang w:val="en-GB"/>
        </w:rPr>
        <w:t>critical voice and multimedia services, broadcast and multicast services, and mandated regulatory services.</w:t>
      </w:r>
    </w:p>
    <w:p w:rsidR="009B7F39" w:rsidRPr="00B2442D" w:rsidRDefault="009B7F39" w:rsidP="00173135">
      <w:pPr>
        <w:rPr>
          <w:lang w:val="en-GB"/>
        </w:rPr>
      </w:pPr>
      <w:r w:rsidRPr="00B2442D">
        <w:rPr>
          <w:lang w:val="en-GB"/>
        </w:rPr>
        <w:t>The radio interface standard specifies Layers 1 and 2; the specification of the higher network layers is not included. It offers the advantage of flexibility and openness at the interface between Layers 2 and 3 and it supports a variety of network infrastructures. The radio interface is compatible with the network architectures defined in ITU-T Recommendation Q.1701. In particular, a network architecture design to make optimum use of IEEE Standard 802.16 and the OFDMA TDD WMAN radio interface is described in the “WiMAX End to End Network Systems Architecture Stage 2-3”, available from the WiMAX Forum</w:t>
      </w:r>
      <w:r w:rsidRPr="00B2442D">
        <w:rPr>
          <w:rStyle w:val="FootnoteReference"/>
          <w:lang w:val="en-GB"/>
        </w:rPr>
        <w:footnoteReference w:id="2"/>
      </w:r>
      <w:r w:rsidRPr="00B2442D">
        <w:rPr>
          <w:lang w:val="en-GB"/>
        </w:rPr>
        <w:t>.</w:t>
      </w:r>
    </w:p>
    <w:p w:rsidR="009B7F39" w:rsidRPr="00B2442D" w:rsidRDefault="009B7F39" w:rsidP="00CE2F89">
      <w:pPr>
        <w:rPr>
          <w:lang w:val="en-GB"/>
        </w:rPr>
      </w:pPr>
      <w:r w:rsidRPr="00B2442D">
        <w:rPr>
          <w:lang w:val="en-GB"/>
        </w:rPr>
        <w:t>The protocol layering is illustrated in Fig. 70. The MAC comprises three sub-layers. The service-specific convergence sublayer (CS) provides any transformation or mapping of external network data, received through the CS service access point (SAP), into MAC service data units (SDUs) received by the MAC common part sublayer (CPS) through the MAC SAP. This includes classifying external network SDUs and associating them to the proper MAC service flow identifier (SFID) and connection identifier (CID). It may also include such functions as payload header suppression (PHS). Multiple CS specifications are provided for interfacing with various protocols. The internal format of the CS payload is unique to the CS, and the MAC CPS is not required to understand the format of or parse any information from the CS payload.</w:t>
      </w:r>
    </w:p>
    <w:p w:rsidR="009B7F39" w:rsidRPr="00B2442D" w:rsidRDefault="009B7F39" w:rsidP="00F84E34">
      <w:pPr>
        <w:rPr>
          <w:lang w:val="en-GB"/>
        </w:rPr>
      </w:pPr>
      <w:r w:rsidRPr="00B2442D">
        <w:rPr>
          <w:lang w:val="en-GB"/>
        </w:rPr>
        <w:t>The MAC CPS provides the core MAC functionality of system access, bandwidth allocation, connection establishment, and connection maintenance. It receives data from the various CSs, through the MAC SAP, classified to particular MAC connections.</w:t>
      </w:r>
    </w:p>
    <w:p w:rsidR="009B7F39" w:rsidRPr="00B2442D" w:rsidRDefault="009B7F39" w:rsidP="00894A74">
      <w:pPr>
        <w:rPr>
          <w:lang w:val="en-GB"/>
        </w:rPr>
      </w:pPr>
      <w:r w:rsidRPr="00B2442D">
        <w:rPr>
          <w:lang w:val="en-GB"/>
        </w:rPr>
        <w:t>QoS is applied to the transmission and scheduling of data over the PHY.</w:t>
      </w:r>
    </w:p>
    <w:p w:rsidR="009B7F39" w:rsidRPr="00B2442D" w:rsidRDefault="009B7F39" w:rsidP="00CE2F89">
      <w:pPr>
        <w:rPr>
          <w:lang w:val="en-GB"/>
        </w:rPr>
      </w:pPr>
      <w:r w:rsidRPr="00B2442D">
        <w:rPr>
          <w:lang w:val="en-GB"/>
        </w:rPr>
        <w:t>The MAC also contains a separate security sublayer providing authentication, secure key exchange, and encryption.</w:t>
      </w:r>
    </w:p>
    <w:p w:rsidR="009B7F39" w:rsidRPr="00B2442D" w:rsidRDefault="009B7F39" w:rsidP="00CE2F89">
      <w:pPr>
        <w:rPr>
          <w:lang w:val="en-GB"/>
        </w:rPr>
      </w:pPr>
      <w:r w:rsidRPr="00B2442D">
        <w:rPr>
          <w:lang w:val="en-GB"/>
        </w:rPr>
        <w:t>Data, PHY control, and statistics are transferred between the MAC CPS and the PHY via the PHY SAP (which is implementation specific).</w:t>
      </w:r>
    </w:p>
    <w:p w:rsidR="009B7F39" w:rsidRPr="00B2442D" w:rsidRDefault="009B7F39" w:rsidP="00173135">
      <w:pPr>
        <w:rPr>
          <w:lang w:val="en-GB"/>
        </w:rPr>
      </w:pPr>
      <w:r w:rsidRPr="00B2442D">
        <w:rPr>
          <w:lang w:val="en-GB"/>
        </w:rPr>
        <w:t xml:space="preserve">The 802.16 devices can include Mobile Stations (MS) or Base Stations (BS). As the 802.16 devices may be part of a larger network and therefore would require interfacing with entities for management and control purposes, a Network Control and Management System (NCMS) abstraction has been introduced in this standard as a </w:t>
      </w:r>
      <w:r w:rsidR="00050C95" w:rsidRPr="00B2442D">
        <w:rPr>
          <w:lang w:val="en-GB"/>
        </w:rPr>
        <w:t>“</w:t>
      </w:r>
      <w:r w:rsidRPr="00B2442D">
        <w:rPr>
          <w:lang w:val="en-GB"/>
        </w:rPr>
        <w:t>black box</w:t>
      </w:r>
      <w:r w:rsidR="00050C95" w:rsidRPr="00B2442D">
        <w:rPr>
          <w:lang w:val="en-GB"/>
        </w:rPr>
        <w:t>”</w:t>
      </w:r>
      <w:r w:rsidRPr="00B2442D">
        <w:rPr>
          <w:lang w:val="en-GB"/>
        </w:rPr>
        <w:t xml:space="preserve"> containing these entities. The</w:t>
      </w:r>
      <w:r w:rsidR="00173135" w:rsidRPr="00B2442D">
        <w:rPr>
          <w:lang w:val="en-GB"/>
        </w:rPr>
        <w:t xml:space="preserve"> </w:t>
      </w:r>
      <w:r w:rsidRPr="00B2442D">
        <w:rPr>
          <w:lang w:val="en-GB"/>
        </w:rPr>
        <w:t>NCMS abstraction allows the PHY/MAC layers specified in 802.16 to be independent of the network architecture, the transport network, and the protocols used at the backend and therefore allows greater flexibility. NCMS logically exists at BS side and MS side of the radio interface, termed NCMS(BS) and NCMS(MS), respectively. Any necessary inter-BS coordination is handled through the NCMS(BS).</w:t>
      </w:r>
    </w:p>
    <w:p w:rsidR="009B7F39" w:rsidRPr="00B2442D" w:rsidRDefault="009B7F39" w:rsidP="00173135">
      <w:pPr>
        <w:rPr>
          <w:lang w:val="en-GB"/>
        </w:rPr>
      </w:pPr>
      <w:r w:rsidRPr="00B2442D">
        <w:rPr>
          <w:lang w:val="en-GB"/>
        </w:rPr>
        <w:t>This specification includes a Control SAP (C-SAP) and Management SAP (M-SAP) that expose control plane and management plane functions to upper layers. The NCMS uses the C-SAP and M-SAP to interface with the 802.16 entity. In order to provide correct MAC operation, NCMS shall be present within each MS. The NCMS is a layer independent entity that may be viewed as a</w:t>
      </w:r>
      <w:r w:rsidR="00173135" w:rsidRPr="00B2442D">
        <w:rPr>
          <w:lang w:val="en-GB"/>
        </w:rPr>
        <w:t xml:space="preserve"> </w:t>
      </w:r>
      <w:r w:rsidRPr="00B2442D">
        <w:rPr>
          <w:lang w:val="en-GB"/>
        </w:rPr>
        <w:t>management entity or control entity. General system management entities can perform functions through NCMS and standard management protocols can be implemented in the NCMS.</w:t>
      </w:r>
    </w:p>
    <w:p w:rsidR="009B7F39" w:rsidRPr="00B2442D" w:rsidRDefault="009B7F39" w:rsidP="00CE2F89">
      <w:pPr>
        <w:pStyle w:val="Heading6"/>
        <w:rPr>
          <w:lang w:val="en-GB"/>
        </w:rPr>
      </w:pPr>
      <w:r w:rsidRPr="00B2442D">
        <w:rPr>
          <w:lang w:val="en-GB"/>
        </w:rPr>
        <w:t>5.6.1.2.2.1</w:t>
      </w:r>
      <w:r w:rsidRPr="00B2442D">
        <w:rPr>
          <w:lang w:val="en-GB"/>
        </w:rPr>
        <w:tab/>
        <w:t>BS and MS functionality</w:t>
      </w:r>
    </w:p>
    <w:p w:rsidR="009B7F39" w:rsidRPr="00B2442D" w:rsidRDefault="009B7F39" w:rsidP="00173135">
      <w:pPr>
        <w:rPr>
          <w:lang w:val="en-GB"/>
        </w:rPr>
      </w:pPr>
      <w:r w:rsidRPr="00B2442D">
        <w:rPr>
          <w:lang w:val="en-GB"/>
        </w:rPr>
        <w:t>The system architecture consists of two logical entities, the base station (BS) and the mobile station (MS), with an optional relay station (RS). The basic architectural assumption is of a base station (BS) communicating in point-to-multipoint fashion with a number of fixed or mobile stations (MSs). The BS is connected to an IP-based backhaul network. It controls and allocates the resources in spectrum and time. Transmissions on the downlink (BS to MS) are divided in both time and frequency (using the multiple sub</w:t>
      </w:r>
      <w:r w:rsidR="00173135" w:rsidRPr="00B2442D">
        <w:rPr>
          <w:lang w:val="en-GB"/>
        </w:rPr>
        <w:noBreakHyphen/>
      </w:r>
      <w:r w:rsidRPr="00B2442D">
        <w:rPr>
          <w:lang w:val="en-GB"/>
        </w:rPr>
        <w:t xml:space="preserve">carriers provide by OFDMA) for assigning communications to individual </w:t>
      </w:r>
      <w:proofErr w:type="spellStart"/>
      <w:r w:rsidRPr="00B2442D">
        <w:rPr>
          <w:lang w:val="en-GB"/>
        </w:rPr>
        <w:t>MSs</w:t>
      </w:r>
      <w:proofErr w:type="spellEnd"/>
      <w:r w:rsidRPr="00B2442D">
        <w:rPr>
          <w:lang w:val="en-GB"/>
        </w:rPr>
        <w:t>. Transmissions on the uplink (from MS to BS) take place according to the schedule and in the sub-channels assigned by the BS.</w:t>
      </w:r>
    </w:p>
    <w:p w:rsidR="009B7F39" w:rsidRPr="00B2442D" w:rsidRDefault="009B7F39" w:rsidP="00CE2F89">
      <w:pPr>
        <w:rPr>
          <w:lang w:val="en-GB"/>
        </w:rPr>
      </w:pPr>
      <w:r w:rsidRPr="00B2442D">
        <w:rPr>
          <w:lang w:val="en-GB"/>
        </w:rPr>
        <w:t xml:space="preserve">In brief, the BS is responsible for: </w:t>
      </w:r>
    </w:p>
    <w:p w:rsidR="009B7F39" w:rsidRPr="00B2442D" w:rsidRDefault="009B7F39" w:rsidP="00CE2F89">
      <w:pPr>
        <w:pStyle w:val="enumlev1"/>
        <w:rPr>
          <w:lang w:val="en-GB"/>
        </w:rPr>
      </w:pPr>
      <w:r w:rsidRPr="00B2442D">
        <w:rPr>
          <w:lang w:val="en-GB"/>
        </w:rPr>
        <w:t>–</w:t>
      </w:r>
      <w:r w:rsidRPr="00B2442D">
        <w:rPr>
          <w:lang w:val="en-GB"/>
        </w:rPr>
        <w:tab/>
        <w:t>configuring and updating basic parameters;</w:t>
      </w:r>
    </w:p>
    <w:p w:rsidR="009B7F39" w:rsidRPr="00B2442D" w:rsidRDefault="009B7F39" w:rsidP="00CE2F89">
      <w:pPr>
        <w:pStyle w:val="enumlev1"/>
        <w:rPr>
          <w:lang w:val="en-GB"/>
        </w:rPr>
      </w:pPr>
      <w:r w:rsidRPr="00B2442D">
        <w:rPr>
          <w:lang w:val="en-GB"/>
        </w:rPr>
        <w:t>–</w:t>
      </w:r>
      <w:r w:rsidRPr="00B2442D">
        <w:rPr>
          <w:lang w:val="en-GB"/>
        </w:rPr>
        <w:tab/>
        <w:t>performing bandwidth allocation for DL (per connection) and UL traffic (per MS) and performing centralized QoS scheduling, based on the QoS/service parameters and the active resource requests from the MS;</w:t>
      </w:r>
    </w:p>
    <w:p w:rsidR="009B7F39" w:rsidRPr="00B2442D" w:rsidRDefault="009B7F39" w:rsidP="00CE2F89">
      <w:pPr>
        <w:pStyle w:val="enumlev1"/>
        <w:rPr>
          <w:lang w:val="en-GB"/>
        </w:rPr>
      </w:pPr>
      <w:r w:rsidRPr="00B2442D">
        <w:rPr>
          <w:lang w:val="en-GB"/>
        </w:rPr>
        <w:t>–</w:t>
      </w:r>
      <w:r w:rsidRPr="00B2442D">
        <w:rPr>
          <w:lang w:val="en-GB"/>
        </w:rPr>
        <w:tab/>
        <w:t>communicating to all MSs, through the maps, the schedule of each frame and supporting other data and management broadcast and multicast services;</w:t>
      </w:r>
    </w:p>
    <w:p w:rsidR="009B7F39" w:rsidRPr="00B2442D" w:rsidRDefault="009B7F39" w:rsidP="00CE2F89">
      <w:pPr>
        <w:pStyle w:val="enumlev1"/>
        <w:rPr>
          <w:lang w:val="en-GB"/>
        </w:rPr>
      </w:pPr>
      <w:r w:rsidRPr="00B2442D">
        <w:rPr>
          <w:lang w:val="en-GB"/>
        </w:rPr>
        <w:t>–</w:t>
      </w:r>
      <w:r w:rsidRPr="00B2442D">
        <w:rPr>
          <w:lang w:val="en-GB"/>
        </w:rPr>
        <w:tab/>
        <w:t>transmitting/receiving traffic data and control information as MAC protocol data units (PDUs);</w:t>
      </w:r>
    </w:p>
    <w:p w:rsidR="009B7F39" w:rsidRPr="00B2442D" w:rsidRDefault="009B7F39" w:rsidP="00CE2F89">
      <w:pPr>
        <w:pStyle w:val="enumlev1"/>
        <w:rPr>
          <w:lang w:val="en-GB"/>
        </w:rPr>
      </w:pPr>
      <w:r w:rsidRPr="00B2442D">
        <w:rPr>
          <w:lang w:val="en-GB"/>
        </w:rPr>
        <w:t>–</w:t>
      </w:r>
      <w:r w:rsidRPr="00B2442D">
        <w:rPr>
          <w:lang w:val="en-GB"/>
        </w:rPr>
        <w:tab/>
        <w:t>performing connection admission control and other connection management functions;</w:t>
      </w:r>
    </w:p>
    <w:p w:rsidR="009B7F39" w:rsidRPr="00B2442D" w:rsidRDefault="009B7F39" w:rsidP="00CE2F89">
      <w:pPr>
        <w:pStyle w:val="enumlev1"/>
        <w:rPr>
          <w:lang w:val="en-GB"/>
        </w:rPr>
      </w:pPr>
      <w:r w:rsidRPr="00B2442D">
        <w:rPr>
          <w:lang w:val="en-GB"/>
        </w:rPr>
        <w:t>–</w:t>
      </w:r>
      <w:r w:rsidRPr="00B2442D">
        <w:rPr>
          <w:lang w:val="en-GB"/>
        </w:rPr>
        <w:tab/>
        <w:t>providing other MS support services such as ranging, clock synchronization, power control, and handover.</w:t>
      </w:r>
    </w:p>
    <w:p w:rsidR="009B7F39" w:rsidRPr="00B2442D" w:rsidRDefault="009B7F39" w:rsidP="00CE2F89">
      <w:pPr>
        <w:rPr>
          <w:lang w:val="en-GB"/>
        </w:rPr>
      </w:pPr>
      <w:r w:rsidRPr="00B2442D">
        <w:rPr>
          <w:lang w:val="en-GB"/>
        </w:rPr>
        <w:t xml:space="preserve">The MS is responsible for: </w:t>
      </w:r>
    </w:p>
    <w:p w:rsidR="009B7F39" w:rsidRPr="00B2442D" w:rsidRDefault="009B7F39" w:rsidP="00CE2F89">
      <w:pPr>
        <w:pStyle w:val="enumlev1"/>
        <w:rPr>
          <w:lang w:val="en-GB"/>
        </w:rPr>
      </w:pPr>
      <w:r w:rsidRPr="00B2442D">
        <w:rPr>
          <w:lang w:val="en-GB"/>
        </w:rPr>
        <w:t>–</w:t>
      </w:r>
      <w:r w:rsidRPr="00B2442D">
        <w:rPr>
          <w:lang w:val="en-GB"/>
        </w:rPr>
        <w:tab/>
        <w:t>identifying the BS, obtaining MAC parameters, and joining the network;</w:t>
      </w:r>
    </w:p>
    <w:p w:rsidR="009B7F39" w:rsidRPr="00B2442D" w:rsidRDefault="009B7F39" w:rsidP="00CE2F89">
      <w:pPr>
        <w:pStyle w:val="enumlev1"/>
        <w:rPr>
          <w:lang w:val="en-GB"/>
        </w:rPr>
      </w:pPr>
      <w:r w:rsidRPr="00B2442D">
        <w:rPr>
          <w:lang w:val="en-GB"/>
        </w:rPr>
        <w:t>–</w:t>
      </w:r>
      <w:r w:rsidRPr="00B2442D">
        <w:rPr>
          <w:lang w:val="en-GB"/>
        </w:rPr>
        <w:tab/>
        <w:t>establishing basic connectivity, setting up additional data and management connections, and negotiating any optional parameters as needed;</w:t>
      </w:r>
    </w:p>
    <w:p w:rsidR="009B7F39" w:rsidRPr="00B2442D" w:rsidRDefault="009B7F39" w:rsidP="00CE2F89">
      <w:pPr>
        <w:pStyle w:val="enumlev1"/>
        <w:rPr>
          <w:lang w:val="en-GB"/>
        </w:rPr>
      </w:pPr>
      <w:r w:rsidRPr="00B2442D">
        <w:rPr>
          <w:lang w:val="en-GB"/>
        </w:rPr>
        <w:t>–</w:t>
      </w:r>
      <w:r w:rsidRPr="00B2442D">
        <w:rPr>
          <w:lang w:val="en-GB"/>
        </w:rPr>
        <w:tab/>
        <w:t>generating resource requests for connections that require them, based on the connection profiles and traffic;</w:t>
      </w:r>
    </w:p>
    <w:p w:rsidR="009B7F39" w:rsidRPr="00B2442D" w:rsidRDefault="009B7F39" w:rsidP="00CE2F89">
      <w:pPr>
        <w:pStyle w:val="enumlev1"/>
        <w:rPr>
          <w:lang w:val="en-GB"/>
        </w:rPr>
      </w:pPr>
      <w:r w:rsidRPr="00B2442D">
        <w:rPr>
          <w:lang w:val="en-GB"/>
        </w:rPr>
        <w:t>–</w:t>
      </w:r>
      <w:r w:rsidRPr="00B2442D">
        <w:rPr>
          <w:lang w:val="en-GB"/>
        </w:rPr>
        <w:tab/>
        <w:t>receiving broadcast/multicast PDUs and unicast PDUs and forwarding them appropriately;</w:t>
      </w:r>
    </w:p>
    <w:p w:rsidR="009B7F39" w:rsidRPr="00B2442D" w:rsidRDefault="009B7F39" w:rsidP="00CE2F89">
      <w:pPr>
        <w:pStyle w:val="enumlev1"/>
        <w:rPr>
          <w:lang w:val="en-GB"/>
        </w:rPr>
      </w:pPr>
      <w:r w:rsidRPr="00B2442D">
        <w:rPr>
          <w:lang w:val="en-GB"/>
        </w:rPr>
        <w:t>–</w:t>
      </w:r>
      <w:r w:rsidRPr="00B2442D">
        <w:rPr>
          <w:lang w:val="en-GB"/>
        </w:rPr>
        <w:tab/>
        <w:t>making local scheduling decisions based on the current demand and history of resource requests/grants;</w:t>
      </w:r>
    </w:p>
    <w:p w:rsidR="009B7F39" w:rsidRPr="00B2442D" w:rsidRDefault="009B7F39" w:rsidP="00CE2F89">
      <w:pPr>
        <w:pStyle w:val="enumlev1"/>
        <w:rPr>
          <w:lang w:val="en-GB"/>
        </w:rPr>
      </w:pPr>
      <w:r w:rsidRPr="00B2442D">
        <w:rPr>
          <w:lang w:val="en-GB"/>
        </w:rPr>
        <w:t>–</w:t>
      </w:r>
      <w:r w:rsidRPr="00B2442D">
        <w:rPr>
          <w:lang w:val="en-GB"/>
        </w:rPr>
        <w:tab/>
        <w:t>transmitting only when instructed by the BS to do so or the MS has some information that qualifies for transmission in one of the allowed contention slots;</w:t>
      </w:r>
    </w:p>
    <w:p w:rsidR="00F84E34" w:rsidRDefault="00F84E34" w:rsidP="00CE2F89">
      <w:pPr>
        <w:pStyle w:val="enumlev1"/>
        <w:rPr>
          <w:lang w:val="en-GB"/>
        </w:rPr>
      </w:pPr>
      <w:r>
        <w:rPr>
          <w:lang w:val="en-GB"/>
        </w:rPr>
        <w:br w:type="page"/>
      </w:r>
    </w:p>
    <w:p w:rsidR="009B7F39" w:rsidRPr="00B2442D" w:rsidRDefault="009B7F39" w:rsidP="00CE2F89">
      <w:pPr>
        <w:pStyle w:val="enumlev1"/>
        <w:rPr>
          <w:lang w:val="en-GB"/>
        </w:rPr>
      </w:pPr>
      <w:r w:rsidRPr="00B2442D">
        <w:rPr>
          <w:lang w:val="en-GB"/>
        </w:rPr>
        <w:t>–</w:t>
      </w:r>
      <w:r w:rsidRPr="00B2442D">
        <w:rPr>
          <w:lang w:val="en-GB"/>
        </w:rPr>
        <w:tab/>
        <w:t>unless in sleep mode, receiving all schedule and channel information broadcast by the BS and obeying all medium access rules;</w:t>
      </w:r>
    </w:p>
    <w:p w:rsidR="009B7F39" w:rsidRPr="00B2442D" w:rsidRDefault="009B7F39" w:rsidP="00CE2F89">
      <w:pPr>
        <w:pStyle w:val="enumlev1"/>
        <w:rPr>
          <w:lang w:val="en-GB"/>
        </w:rPr>
      </w:pPr>
      <w:r w:rsidRPr="00B2442D">
        <w:rPr>
          <w:lang w:val="en-GB"/>
        </w:rPr>
        <w:t>–</w:t>
      </w:r>
      <w:r w:rsidRPr="00B2442D">
        <w:rPr>
          <w:lang w:val="en-GB"/>
        </w:rPr>
        <w:tab/>
        <w:t>performing initial ranging, maintenance ranging, power control, and other housekeeping functions.</w:t>
      </w:r>
    </w:p>
    <w:p w:rsidR="009B7F39" w:rsidRPr="00B2442D" w:rsidRDefault="009B7F39" w:rsidP="00173135">
      <w:pPr>
        <w:rPr>
          <w:lang w:val="en-GB"/>
        </w:rPr>
      </w:pPr>
      <w:r w:rsidRPr="00B2442D">
        <w:rPr>
          <w:lang w:val="en-GB"/>
        </w:rPr>
        <w:t>Figure 70 is limited to describing a system including a BS and the MSs with which it communicates. However, the radio interface also provides specifications to allow handover of an</w:t>
      </w:r>
      <w:r w:rsidR="00173135" w:rsidRPr="00B2442D">
        <w:rPr>
          <w:lang w:val="en-GB"/>
        </w:rPr>
        <w:t xml:space="preserve"> </w:t>
      </w:r>
      <w:r w:rsidRPr="00B2442D">
        <w:rPr>
          <w:lang w:val="en-GB"/>
        </w:rPr>
        <w:t>MS from one BS to another. Such handover would typically occur as a mobile device moves toward an adjacent cell. However, it might also occur due to system-wide efforts at load balancing.</w:t>
      </w:r>
    </w:p>
    <w:p w:rsidR="009B7F39" w:rsidRPr="00B2442D" w:rsidRDefault="009B7F39" w:rsidP="00CE2F89">
      <w:pPr>
        <w:pStyle w:val="Heading6"/>
        <w:rPr>
          <w:lang w:val="en-GB"/>
        </w:rPr>
      </w:pPr>
      <w:r w:rsidRPr="00B2442D">
        <w:rPr>
          <w:lang w:val="en-GB"/>
        </w:rPr>
        <w:t>5.6.1.1.2.2</w:t>
      </w:r>
      <w:r w:rsidRPr="00B2442D">
        <w:rPr>
          <w:lang w:val="en-GB"/>
        </w:rPr>
        <w:tab/>
        <w:t>RS functionality</w:t>
      </w:r>
    </w:p>
    <w:p w:rsidR="009B7F39" w:rsidRPr="00B2442D" w:rsidRDefault="009B7F39" w:rsidP="00CE2F89">
      <w:pPr>
        <w:rPr>
          <w:lang w:val="en-GB"/>
        </w:rPr>
      </w:pPr>
      <w:proofErr w:type="spellStart"/>
      <w:r w:rsidRPr="00B2442D">
        <w:rPr>
          <w:lang w:val="en-GB"/>
        </w:rPr>
        <w:t>Multihop</w:t>
      </w:r>
      <w:proofErr w:type="spellEnd"/>
      <w:r w:rsidRPr="00B2442D">
        <w:rPr>
          <w:lang w:val="en-GB"/>
        </w:rPr>
        <w:t xml:space="preserve"> relay (MR) is an optional deployment that may be used to provide additional coverage or performance advantage in an access network. In MR networks, the BS may be replaced by a</w:t>
      </w:r>
      <w:r w:rsidR="007A073E" w:rsidRPr="00B2442D">
        <w:rPr>
          <w:lang w:val="en-GB"/>
        </w:rPr>
        <w:t xml:space="preserve"> </w:t>
      </w:r>
      <w:proofErr w:type="spellStart"/>
      <w:r w:rsidRPr="00B2442D">
        <w:rPr>
          <w:lang w:val="en-GB"/>
        </w:rPr>
        <w:t>multihop</w:t>
      </w:r>
      <w:proofErr w:type="spellEnd"/>
      <w:r w:rsidRPr="00B2442D">
        <w:rPr>
          <w:lang w:val="en-GB"/>
        </w:rPr>
        <w:t xml:space="preserve"> relay BS and one or more relay stations (RSs). Traffic and </w:t>
      </w:r>
      <w:proofErr w:type="spellStart"/>
      <w:r w:rsidRPr="00B2442D">
        <w:rPr>
          <w:lang w:val="en-GB"/>
        </w:rPr>
        <w:t>signaling</w:t>
      </w:r>
      <w:proofErr w:type="spellEnd"/>
      <w:r w:rsidRPr="00B2442D">
        <w:rPr>
          <w:lang w:val="en-GB"/>
        </w:rPr>
        <w:t xml:space="preserve"> between the MS and the </w:t>
      </w:r>
      <w:proofErr w:type="spellStart"/>
      <w:r w:rsidRPr="00B2442D">
        <w:rPr>
          <w:lang w:val="en-GB"/>
        </w:rPr>
        <w:t>multihop</w:t>
      </w:r>
      <w:proofErr w:type="spellEnd"/>
      <w:r w:rsidRPr="00B2442D">
        <w:rPr>
          <w:lang w:val="en-GB"/>
        </w:rPr>
        <w:t xml:space="preserve"> relay BS are relayed by the RS, thereby extending the coverage and performance of the system in areas where RSs are deployed. Each RS is under the supervision of a </w:t>
      </w:r>
      <w:proofErr w:type="spellStart"/>
      <w:r w:rsidRPr="00B2442D">
        <w:rPr>
          <w:lang w:val="en-GB"/>
        </w:rPr>
        <w:t>multihop</w:t>
      </w:r>
      <w:proofErr w:type="spellEnd"/>
      <w:r w:rsidRPr="00B2442D">
        <w:rPr>
          <w:lang w:val="en-GB"/>
        </w:rPr>
        <w:t xml:space="preserve"> relay BS. In a system providing more than two hops, traffic and </w:t>
      </w:r>
      <w:proofErr w:type="spellStart"/>
      <w:r w:rsidRPr="00B2442D">
        <w:rPr>
          <w:lang w:val="en-GB"/>
        </w:rPr>
        <w:t>signaling</w:t>
      </w:r>
      <w:proofErr w:type="spellEnd"/>
      <w:r w:rsidRPr="00B2442D">
        <w:rPr>
          <w:lang w:val="en-GB"/>
        </w:rPr>
        <w:t xml:space="preserve"> between an access RS and the </w:t>
      </w:r>
      <w:proofErr w:type="spellStart"/>
      <w:r w:rsidRPr="00B2442D">
        <w:rPr>
          <w:lang w:val="en-GB"/>
        </w:rPr>
        <w:t>multihop</w:t>
      </w:r>
      <w:proofErr w:type="spellEnd"/>
      <w:r w:rsidRPr="00B2442D">
        <w:rPr>
          <w:lang w:val="en-GB"/>
        </w:rPr>
        <w:t xml:space="preserve"> relay BS may also be relayed through intermediate RSs.</w:t>
      </w:r>
    </w:p>
    <w:p w:rsidR="009B7F39" w:rsidRPr="00B2442D" w:rsidRDefault="009B7F39" w:rsidP="00CE2F89">
      <w:pPr>
        <w:pStyle w:val="Heading5"/>
        <w:rPr>
          <w:lang w:val="en-GB"/>
        </w:rPr>
      </w:pPr>
      <w:r w:rsidRPr="00B2442D">
        <w:rPr>
          <w:lang w:val="en-GB"/>
        </w:rPr>
        <w:t>5.6.1.2.3</w:t>
      </w:r>
      <w:r w:rsidRPr="00B2442D">
        <w:rPr>
          <w:lang w:val="en-GB"/>
        </w:rPr>
        <w:tab/>
        <w:t>Layer 1: Physical layer (PHY)</w:t>
      </w:r>
    </w:p>
    <w:p w:rsidR="009B7F39" w:rsidRPr="00B2442D" w:rsidRDefault="009B7F39" w:rsidP="00CE2F89">
      <w:pPr>
        <w:rPr>
          <w:lang w:val="en-GB"/>
        </w:rPr>
      </w:pPr>
      <w:r w:rsidRPr="00B2442D">
        <w:rPr>
          <w:lang w:val="en-GB"/>
        </w:rPr>
        <w:t>The radio interface is a special case of the Wireless MAN-OFDMA air interface specified in § 8.4 of IEEE Standard 802.16. It uses orthogonal frequency-division multiple access (OFDMA), which is an extension of orthogonal frequency-division multiplexing (OFDM).</w:t>
      </w:r>
    </w:p>
    <w:p w:rsidR="009B7F39" w:rsidRPr="00B2442D" w:rsidRDefault="009B7F39" w:rsidP="00CE2F89">
      <w:pPr>
        <w:pStyle w:val="Heading6"/>
        <w:rPr>
          <w:lang w:val="en-GB"/>
        </w:rPr>
      </w:pPr>
      <w:r w:rsidRPr="00B2442D">
        <w:rPr>
          <w:lang w:val="en-GB"/>
        </w:rPr>
        <w:t>5.6.1.2.3.1</w:t>
      </w:r>
      <w:r w:rsidRPr="00B2442D">
        <w:rPr>
          <w:lang w:val="en-GB"/>
        </w:rPr>
        <w:tab/>
        <w:t>OFDMA technology overview</w:t>
      </w:r>
    </w:p>
    <w:p w:rsidR="009B7F39" w:rsidRPr="00B2442D" w:rsidRDefault="009B7F39" w:rsidP="00CE2F89">
      <w:pPr>
        <w:rPr>
          <w:lang w:val="en-GB"/>
        </w:rPr>
      </w:pPr>
      <w:r w:rsidRPr="00B2442D">
        <w:rPr>
          <w:lang w:val="en-GB"/>
        </w:rPr>
        <w:t>OFDM divides the channel by frequency into orthogonal sub-carriers. Data to be transmitted is divided into parallel streams of reduced data rate (and therefore longer symbol duration) and each stream is modulated and transmitted on a separate sub-carrier. The lengthened symbol duration improves the robustness of OFDM to delay spread. Furthermore, the introduction of a cyclic prefix (CP) eliminates intersymbol interference if the CP duration is longer than the channel delay spread.</w:t>
      </w:r>
    </w:p>
    <w:p w:rsidR="009B7F39" w:rsidRPr="00B2442D" w:rsidRDefault="009B7F39" w:rsidP="00CE2F89">
      <w:pPr>
        <w:rPr>
          <w:lang w:val="en-GB"/>
        </w:rPr>
      </w:pPr>
      <w:r w:rsidRPr="00B2442D">
        <w:rPr>
          <w:lang w:val="en-GB"/>
        </w:rPr>
        <w:t>In a typical OFDM implementation, all of the transmitter</w:t>
      </w:r>
      <w:r w:rsidR="00F641BC" w:rsidRPr="00B2442D">
        <w:rPr>
          <w:lang w:val="en-GB"/>
        </w:rPr>
        <w:t>’</w:t>
      </w:r>
      <w:r w:rsidRPr="00B2442D">
        <w:rPr>
          <w:lang w:val="en-GB"/>
        </w:rPr>
        <w:t xml:space="preserve">s sub-carriers are, at any given time, addressed to a single receiver; multiple access is provided solely by TDMA time slotting. OFDMA, however, divides the sub-carrier set into subsets, known as sub-channels. Each sub-channel can </w:t>
      </w:r>
    </w:p>
    <w:p w:rsidR="009B7F39" w:rsidRPr="00B2442D" w:rsidRDefault="009B7F39" w:rsidP="00CE2F89">
      <w:pPr>
        <w:rPr>
          <w:lang w:val="en-GB"/>
        </w:rPr>
      </w:pPr>
      <w:r w:rsidRPr="00B2442D">
        <w:rPr>
          <w:lang w:val="en-GB"/>
        </w:rPr>
        <w:t xml:space="preserve">address a different receiver at any given time. In the downlink, each sub-channel may be intended for a different receiver or group of receivers. In the uplink, multiple MSs may transmit simultaneously as long as they are assigned different sub-channels. </w:t>
      </w:r>
    </w:p>
    <w:p w:rsidR="009B7F39" w:rsidRPr="00B2442D" w:rsidRDefault="009B7F39" w:rsidP="00CE2F89">
      <w:pPr>
        <w:rPr>
          <w:lang w:val="en-GB"/>
        </w:rPr>
      </w:pPr>
      <w:r w:rsidRPr="00B2442D">
        <w:rPr>
          <w:lang w:val="en-GB"/>
        </w:rPr>
        <w:t>Sub-carriers are used for three purposes:</w:t>
      </w:r>
    </w:p>
    <w:p w:rsidR="009B7F39" w:rsidRPr="00B2442D" w:rsidRDefault="009B7F39" w:rsidP="00CE2F89">
      <w:pPr>
        <w:pStyle w:val="enumlev1"/>
        <w:rPr>
          <w:lang w:val="en-GB"/>
        </w:rPr>
      </w:pPr>
      <w:r w:rsidRPr="00B2442D">
        <w:rPr>
          <w:lang w:val="en-GB"/>
        </w:rPr>
        <w:t>–</w:t>
      </w:r>
      <w:r w:rsidRPr="00B2442D">
        <w:rPr>
          <w:lang w:val="en-GB"/>
        </w:rPr>
        <w:tab/>
        <w:t>Data transmission</w:t>
      </w:r>
      <w:r w:rsidR="00894A74" w:rsidRPr="00B2442D">
        <w:rPr>
          <w:lang w:val="en-GB"/>
        </w:rPr>
        <w:t>.</w:t>
      </w:r>
    </w:p>
    <w:p w:rsidR="009B7F39" w:rsidRPr="00B2442D" w:rsidRDefault="009B7F39" w:rsidP="00CE2F89">
      <w:pPr>
        <w:pStyle w:val="enumlev1"/>
        <w:rPr>
          <w:lang w:val="en-GB"/>
        </w:rPr>
      </w:pPr>
      <w:r w:rsidRPr="00B2442D">
        <w:rPr>
          <w:lang w:val="en-GB"/>
        </w:rPr>
        <w:t>–</w:t>
      </w:r>
      <w:r w:rsidRPr="00B2442D">
        <w:rPr>
          <w:lang w:val="en-GB"/>
        </w:rPr>
        <w:tab/>
        <w:t>Pilot transmission, for various estimation purposes</w:t>
      </w:r>
      <w:r w:rsidR="00894A74" w:rsidRPr="00B2442D">
        <w:rPr>
          <w:lang w:val="en-GB"/>
        </w:rPr>
        <w:t>.</w:t>
      </w:r>
    </w:p>
    <w:p w:rsidR="009B7F39" w:rsidRPr="00B2442D" w:rsidRDefault="009B7F39" w:rsidP="00CE2F89">
      <w:pPr>
        <w:pStyle w:val="enumlev1"/>
        <w:rPr>
          <w:lang w:val="en-GB"/>
        </w:rPr>
      </w:pPr>
      <w:r w:rsidRPr="00B2442D">
        <w:rPr>
          <w:lang w:val="en-GB"/>
        </w:rPr>
        <w:t>–</w:t>
      </w:r>
      <w:r w:rsidRPr="00B2442D">
        <w:rPr>
          <w:lang w:val="en-GB"/>
        </w:rPr>
        <w:tab/>
        <w:t>Null transmission, for guard bands and at DC.</w:t>
      </w:r>
    </w:p>
    <w:p w:rsidR="009B7F39" w:rsidRPr="00B2442D" w:rsidRDefault="009B7F39" w:rsidP="00894A74">
      <w:pPr>
        <w:rPr>
          <w:lang w:val="en-GB"/>
        </w:rPr>
      </w:pPr>
      <w:r w:rsidRPr="00B2442D">
        <w:rPr>
          <w:lang w:val="en-GB"/>
        </w:rPr>
        <w:t xml:space="preserve">The concept is illustrated in </w:t>
      </w:r>
      <w:r w:rsidR="00894A74" w:rsidRPr="00B2442D">
        <w:rPr>
          <w:lang w:val="en-GB"/>
        </w:rPr>
        <w:t xml:space="preserve">Fig. </w:t>
      </w:r>
      <w:r w:rsidRPr="00B2442D">
        <w:rPr>
          <w:lang w:val="en-GB"/>
        </w:rPr>
        <w:t>71. As indicated, the sub-carriers forming one sub-channel need not be adjacent.</w:t>
      </w:r>
    </w:p>
    <w:p w:rsidR="009B7F39" w:rsidRPr="00B2442D" w:rsidRDefault="009B7F39" w:rsidP="005611FD">
      <w:pPr>
        <w:rPr>
          <w:lang w:val="en-GB"/>
        </w:rPr>
      </w:pPr>
      <w:r w:rsidRPr="00B2442D">
        <w:rPr>
          <w:lang w:val="en-GB"/>
        </w:rPr>
        <w:t>Sub-channelization is a multiple access technique. It provides OFDMA systems increased scheduling flexibility and a number of performance advantages, including enhanced scalability and advanced antenna array processing capabilities.</w:t>
      </w:r>
    </w:p>
    <w:p w:rsidR="009B7F39" w:rsidRPr="00B2442D" w:rsidRDefault="009B7F39" w:rsidP="00CE2F89">
      <w:pPr>
        <w:pStyle w:val="Heading6"/>
        <w:rPr>
          <w:lang w:val="en-GB"/>
        </w:rPr>
      </w:pPr>
      <w:r w:rsidRPr="00B2442D">
        <w:rPr>
          <w:lang w:val="en-GB"/>
        </w:rPr>
        <w:t>5.6.1.2.3.2</w:t>
      </w:r>
      <w:r w:rsidR="008F2DDC" w:rsidRPr="00B2442D">
        <w:rPr>
          <w:lang w:val="en-GB"/>
        </w:rPr>
        <w:tab/>
      </w:r>
      <w:r w:rsidRPr="00B2442D">
        <w:rPr>
          <w:lang w:val="en-GB"/>
        </w:rPr>
        <w:t>OFDMA TDD WMAN physical layer details</w:t>
      </w:r>
    </w:p>
    <w:p w:rsidR="009B7F39" w:rsidRPr="00B2442D" w:rsidRDefault="009B7F39" w:rsidP="00CE2F89">
      <w:pPr>
        <w:rPr>
          <w:lang w:val="en-GB"/>
        </w:rPr>
      </w:pPr>
      <w:r w:rsidRPr="00B2442D">
        <w:rPr>
          <w:lang w:val="en-GB"/>
        </w:rPr>
        <w:t>The PHY utilizes OFDMA with either 512 sub-carriers in a 5 MHz channel or 1 024 sub-carriers in a 7 MHz or 10 MHz channel. The primitive PHY parameters</w:t>
      </w:r>
      <w:r w:rsidRPr="00B2442D">
        <w:rPr>
          <w:rFonts w:eastAsia="Malgun Gothic"/>
          <w:lang w:val="en-GB"/>
        </w:rPr>
        <w:t xml:space="preserve"> for FDD mode</w:t>
      </w:r>
      <w:r w:rsidRPr="00B2442D">
        <w:rPr>
          <w:lang w:val="en-GB"/>
        </w:rPr>
        <w:t xml:space="preserve"> are listed in Table 10B.</w:t>
      </w:r>
    </w:p>
    <w:p w:rsidR="00894A74" w:rsidRPr="00B2442D" w:rsidRDefault="00894A74" w:rsidP="00894A74">
      <w:pPr>
        <w:pStyle w:val="TableNo"/>
        <w:rPr>
          <w:lang w:val="en-GB"/>
        </w:rPr>
      </w:pPr>
      <w:r w:rsidRPr="00B2442D">
        <w:rPr>
          <w:lang w:val="en-GB"/>
        </w:rPr>
        <w:t>TABLE 10B</w:t>
      </w:r>
    </w:p>
    <w:p w:rsidR="00894A74" w:rsidRPr="00B2442D" w:rsidRDefault="00894A74" w:rsidP="00894A74">
      <w:pPr>
        <w:pStyle w:val="Tabletitle"/>
        <w:rPr>
          <w:lang w:val="en-GB"/>
        </w:rPr>
      </w:pPr>
      <w:r w:rsidRPr="00B2442D">
        <w:rPr>
          <w:lang w:val="en-GB"/>
        </w:rPr>
        <w:t>OFDMA TDD WMAN primitive PHY parameters</w:t>
      </w:r>
      <w:r w:rsidRPr="00B2442D">
        <w:rPr>
          <w:rFonts w:eastAsia="Malgun Gothic"/>
          <w:lang w:val="en-GB"/>
        </w:rPr>
        <w:t>, FDD mode</w:t>
      </w:r>
    </w:p>
    <w:tbl>
      <w:tblPr>
        <w:tblStyle w:val="TableGrid"/>
        <w:tblW w:w="9639" w:type="dxa"/>
        <w:jc w:val="center"/>
        <w:tblLayout w:type="fixed"/>
        <w:tblLook w:val="04A0"/>
      </w:tblPr>
      <w:tblGrid>
        <w:gridCol w:w="4536"/>
        <w:gridCol w:w="1701"/>
        <w:gridCol w:w="1701"/>
        <w:gridCol w:w="1701"/>
      </w:tblGrid>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FFT size (NFFT)</w:t>
            </w:r>
          </w:p>
        </w:tc>
        <w:tc>
          <w:tcPr>
            <w:tcW w:w="1701" w:type="dxa"/>
          </w:tcPr>
          <w:p w:rsidR="00894A74" w:rsidRPr="00B2442D" w:rsidRDefault="00894A74" w:rsidP="00894A74">
            <w:pPr>
              <w:pStyle w:val="Tabletext"/>
              <w:jc w:val="center"/>
              <w:rPr>
                <w:lang w:val="en-GB"/>
              </w:rPr>
            </w:pPr>
            <w:r w:rsidRPr="00B2442D">
              <w:rPr>
                <w:lang w:val="en-GB"/>
              </w:rPr>
              <w:t>512</w:t>
            </w:r>
          </w:p>
        </w:tc>
        <w:tc>
          <w:tcPr>
            <w:tcW w:w="1701" w:type="dxa"/>
          </w:tcPr>
          <w:p w:rsidR="00894A74" w:rsidRPr="00B2442D" w:rsidRDefault="00894A74" w:rsidP="00894A74">
            <w:pPr>
              <w:pStyle w:val="Tabletext"/>
              <w:jc w:val="center"/>
              <w:rPr>
                <w:lang w:val="en-GB"/>
              </w:rPr>
            </w:pPr>
            <w:r w:rsidRPr="00B2442D">
              <w:rPr>
                <w:lang w:val="en-GB"/>
              </w:rPr>
              <w:t>1 024</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1024</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System channel bandwidth (BW)</w:t>
            </w:r>
          </w:p>
        </w:tc>
        <w:tc>
          <w:tcPr>
            <w:tcW w:w="1701" w:type="dxa"/>
          </w:tcPr>
          <w:p w:rsidR="00894A74" w:rsidRPr="00B2442D" w:rsidRDefault="00894A74" w:rsidP="00894A74">
            <w:pPr>
              <w:pStyle w:val="Tabletext"/>
              <w:jc w:val="center"/>
              <w:rPr>
                <w:lang w:val="en-GB"/>
              </w:rPr>
            </w:pPr>
            <w:r w:rsidRPr="00B2442D">
              <w:rPr>
                <w:lang w:val="en-GB"/>
              </w:rPr>
              <w:t>5 MHz</w:t>
            </w:r>
          </w:p>
        </w:tc>
        <w:tc>
          <w:tcPr>
            <w:tcW w:w="1701" w:type="dxa"/>
          </w:tcPr>
          <w:p w:rsidR="00894A74" w:rsidRPr="00B2442D" w:rsidRDefault="00894A74" w:rsidP="00894A74">
            <w:pPr>
              <w:pStyle w:val="Tabletext"/>
              <w:jc w:val="center"/>
              <w:rPr>
                <w:lang w:val="en-GB"/>
              </w:rPr>
            </w:pPr>
            <w:r w:rsidRPr="00B2442D">
              <w:rPr>
                <w:lang w:val="en-GB"/>
              </w:rPr>
              <w:t>10 MHz</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7 MHz</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Sampling frequency (</w:t>
            </w:r>
            <w:r w:rsidRPr="00B2442D">
              <w:rPr>
                <w:i/>
                <w:iCs/>
                <w:lang w:val="en-GB"/>
              </w:rPr>
              <w:t>F</w:t>
            </w:r>
            <w:r w:rsidRPr="00B2442D">
              <w:rPr>
                <w:i/>
                <w:iCs/>
                <w:vertAlign w:val="subscript"/>
                <w:lang w:val="en-GB"/>
              </w:rPr>
              <w:t>s</w:t>
            </w:r>
            <w:r w:rsidRPr="00B2442D">
              <w:rPr>
                <w:lang w:val="en-GB"/>
              </w:rPr>
              <w:t>)</w:t>
            </w:r>
          </w:p>
        </w:tc>
        <w:tc>
          <w:tcPr>
            <w:tcW w:w="1701" w:type="dxa"/>
          </w:tcPr>
          <w:p w:rsidR="00894A74" w:rsidRPr="00B2442D" w:rsidRDefault="00894A74" w:rsidP="00894A74">
            <w:pPr>
              <w:pStyle w:val="Tabletext"/>
              <w:jc w:val="center"/>
              <w:rPr>
                <w:lang w:val="en-GB"/>
              </w:rPr>
            </w:pPr>
            <w:r w:rsidRPr="00B2442D">
              <w:rPr>
                <w:lang w:val="en-GB"/>
              </w:rPr>
              <w:t>5.6 MHz</w:t>
            </w:r>
          </w:p>
        </w:tc>
        <w:tc>
          <w:tcPr>
            <w:tcW w:w="1701" w:type="dxa"/>
          </w:tcPr>
          <w:p w:rsidR="00894A74" w:rsidRPr="00B2442D" w:rsidRDefault="00894A74" w:rsidP="00894A74">
            <w:pPr>
              <w:pStyle w:val="Tabletext"/>
              <w:jc w:val="center"/>
              <w:rPr>
                <w:lang w:val="en-GB"/>
              </w:rPr>
            </w:pPr>
            <w:r w:rsidRPr="00B2442D">
              <w:rPr>
                <w:lang w:val="en-GB"/>
              </w:rPr>
              <w:t>11.2 MHz</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8 MHz</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Sub-carrier frequency spacing (∆</w:t>
            </w:r>
            <w:r w:rsidRPr="00B2442D">
              <w:rPr>
                <w:i/>
                <w:iCs/>
                <w:lang w:val="en-GB"/>
              </w:rPr>
              <w:t>f</w:t>
            </w:r>
            <w:r w:rsidRPr="00B2442D">
              <w:rPr>
                <w:lang w:val="en-GB"/>
              </w:rPr>
              <w:t xml:space="preserve"> = </w:t>
            </w:r>
            <w:r w:rsidRPr="00B2442D">
              <w:rPr>
                <w:i/>
                <w:iCs/>
                <w:lang w:val="en-GB"/>
              </w:rPr>
              <w:t>F</w:t>
            </w:r>
            <w:r w:rsidRPr="00B2442D">
              <w:rPr>
                <w:i/>
                <w:iCs/>
                <w:vertAlign w:val="subscript"/>
                <w:lang w:val="en-GB"/>
              </w:rPr>
              <w:t>s</w:t>
            </w:r>
            <w:r w:rsidRPr="00B2442D">
              <w:rPr>
                <w:lang w:val="en-GB"/>
              </w:rPr>
              <w:t>/</w:t>
            </w:r>
            <w:r w:rsidRPr="00B2442D">
              <w:rPr>
                <w:i/>
                <w:iCs/>
                <w:lang w:val="en-GB"/>
              </w:rPr>
              <w:t>N</w:t>
            </w:r>
            <w:r w:rsidRPr="00B2442D">
              <w:rPr>
                <w:vertAlign w:val="subscript"/>
                <w:lang w:val="en-GB"/>
              </w:rPr>
              <w:t>FFT</w:t>
            </w:r>
            <w:r w:rsidRPr="00B2442D">
              <w:rPr>
                <w:lang w:val="en-GB"/>
              </w:rPr>
              <w:t>)</w:t>
            </w:r>
          </w:p>
        </w:tc>
        <w:tc>
          <w:tcPr>
            <w:tcW w:w="3402" w:type="dxa"/>
            <w:gridSpan w:val="2"/>
          </w:tcPr>
          <w:p w:rsidR="00894A74" w:rsidRPr="00B2442D" w:rsidRDefault="00894A74" w:rsidP="00894A74">
            <w:pPr>
              <w:pStyle w:val="Tabletext"/>
              <w:jc w:val="center"/>
              <w:rPr>
                <w:lang w:val="en-GB"/>
              </w:rPr>
            </w:pPr>
            <w:r w:rsidRPr="00B2442D">
              <w:rPr>
                <w:lang w:val="en-GB"/>
              </w:rPr>
              <w:t>10.9375 kHz</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7.8125 kHz</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Useful symbol time (</w:t>
            </w:r>
            <w:r w:rsidRPr="00B2442D">
              <w:rPr>
                <w:i/>
                <w:iCs/>
                <w:lang w:val="en-GB"/>
              </w:rPr>
              <w:t>T</w:t>
            </w:r>
            <w:r w:rsidRPr="00B2442D">
              <w:rPr>
                <w:i/>
                <w:iCs/>
                <w:vertAlign w:val="subscript"/>
                <w:lang w:val="en-GB"/>
              </w:rPr>
              <w:t>b</w:t>
            </w:r>
            <w:r w:rsidRPr="00B2442D">
              <w:rPr>
                <w:lang w:val="en-GB"/>
              </w:rPr>
              <w:t> = 1/∆</w:t>
            </w:r>
            <w:r w:rsidRPr="00B2442D">
              <w:rPr>
                <w:i/>
                <w:iCs/>
                <w:lang w:val="en-GB"/>
              </w:rPr>
              <w:t>f</w:t>
            </w:r>
            <w:r w:rsidRPr="00B2442D">
              <w:rPr>
                <w:lang w:val="en-GB"/>
              </w:rPr>
              <w:t>)</w:t>
            </w:r>
          </w:p>
        </w:tc>
        <w:tc>
          <w:tcPr>
            <w:tcW w:w="3402" w:type="dxa"/>
            <w:gridSpan w:val="2"/>
          </w:tcPr>
          <w:p w:rsidR="00894A74" w:rsidRPr="00B2442D" w:rsidRDefault="00894A74" w:rsidP="00894A74">
            <w:pPr>
              <w:pStyle w:val="Tabletext"/>
              <w:jc w:val="center"/>
              <w:rPr>
                <w:lang w:val="en-GB"/>
              </w:rPr>
            </w:pPr>
            <w:r w:rsidRPr="00B2442D">
              <w:rPr>
                <w:lang w:val="en-GB"/>
              </w:rPr>
              <w:t>~91.43 µs</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 xml:space="preserve">128 </w:t>
            </w:r>
            <w:r w:rsidRPr="00B2442D">
              <w:rPr>
                <w:lang w:val="en-GB"/>
              </w:rPr>
              <w:t>µs</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Guard (CP) time (</w:t>
            </w:r>
            <w:proofErr w:type="spellStart"/>
            <w:r w:rsidRPr="00B2442D">
              <w:rPr>
                <w:i/>
                <w:iCs/>
                <w:lang w:val="en-GB"/>
              </w:rPr>
              <w:t>T</w:t>
            </w:r>
            <w:r w:rsidRPr="00B2442D">
              <w:rPr>
                <w:i/>
                <w:iCs/>
                <w:vertAlign w:val="subscript"/>
                <w:lang w:val="en-GB"/>
              </w:rPr>
              <w:t>g</w:t>
            </w:r>
            <w:proofErr w:type="spellEnd"/>
            <w:r w:rsidRPr="00B2442D">
              <w:rPr>
                <w:lang w:val="en-GB"/>
              </w:rPr>
              <w:t> = </w:t>
            </w:r>
            <w:r w:rsidRPr="00B2442D">
              <w:rPr>
                <w:i/>
                <w:iCs/>
                <w:lang w:val="en-GB"/>
              </w:rPr>
              <w:t>T</w:t>
            </w:r>
            <w:r w:rsidRPr="00B2442D">
              <w:rPr>
                <w:i/>
                <w:iCs/>
                <w:vertAlign w:val="subscript"/>
                <w:lang w:val="en-GB"/>
              </w:rPr>
              <w:t>b</w:t>
            </w:r>
            <w:r w:rsidRPr="00B2442D">
              <w:rPr>
                <w:lang w:val="en-GB"/>
              </w:rPr>
              <w:t>/8)</w:t>
            </w:r>
          </w:p>
        </w:tc>
        <w:tc>
          <w:tcPr>
            <w:tcW w:w="3402" w:type="dxa"/>
            <w:gridSpan w:val="2"/>
          </w:tcPr>
          <w:p w:rsidR="00894A74" w:rsidRPr="00B2442D" w:rsidRDefault="00894A74" w:rsidP="00894A74">
            <w:pPr>
              <w:pStyle w:val="Tabletext"/>
              <w:jc w:val="center"/>
              <w:rPr>
                <w:lang w:val="en-GB"/>
              </w:rPr>
            </w:pPr>
            <w:r w:rsidRPr="00B2442D">
              <w:rPr>
                <w:lang w:val="en-GB"/>
              </w:rPr>
              <w:t>~11.43 µs</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16</w:t>
            </w:r>
            <w:r w:rsidRPr="00B2442D">
              <w:rPr>
                <w:lang w:val="en-GB"/>
              </w:rPr>
              <w:t xml:space="preserve"> µs</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OFDMA symbol duration (</w:t>
            </w:r>
            <w:r w:rsidRPr="00B2442D">
              <w:rPr>
                <w:i/>
                <w:iCs/>
                <w:lang w:val="en-GB"/>
              </w:rPr>
              <w:t>T</w:t>
            </w:r>
            <w:r w:rsidRPr="00B2442D">
              <w:rPr>
                <w:i/>
                <w:iCs/>
                <w:vertAlign w:val="subscript"/>
                <w:lang w:val="en-GB"/>
              </w:rPr>
              <w:t>s</w:t>
            </w:r>
            <w:r w:rsidRPr="00B2442D">
              <w:rPr>
                <w:lang w:val="en-GB"/>
              </w:rPr>
              <w:t xml:space="preserve"> = </w:t>
            </w:r>
            <w:r w:rsidRPr="00B2442D">
              <w:rPr>
                <w:i/>
                <w:iCs/>
                <w:lang w:val="en-GB"/>
              </w:rPr>
              <w:t>T</w:t>
            </w:r>
            <w:r w:rsidRPr="00B2442D">
              <w:rPr>
                <w:i/>
                <w:iCs/>
                <w:vertAlign w:val="subscript"/>
                <w:lang w:val="en-GB"/>
              </w:rPr>
              <w:t>b</w:t>
            </w:r>
            <w:r w:rsidRPr="00B2442D">
              <w:rPr>
                <w:lang w:val="en-GB"/>
              </w:rPr>
              <w:t xml:space="preserve"> + </w:t>
            </w:r>
            <w:proofErr w:type="spellStart"/>
            <w:r w:rsidRPr="00B2442D">
              <w:rPr>
                <w:i/>
                <w:iCs/>
                <w:lang w:val="en-GB"/>
              </w:rPr>
              <w:t>T</w:t>
            </w:r>
            <w:r w:rsidRPr="00B2442D">
              <w:rPr>
                <w:i/>
                <w:iCs/>
                <w:vertAlign w:val="subscript"/>
                <w:lang w:val="en-GB"/>
              </w:rPr>
              <w:t>g</w:t>
            </w:r>
            <w:proofErr w:type="spellEnd"/>
            <w:r w:rsidRPr="00B2442D">
              <w:rPr>
                <w:lang w:val="en-GB"/>
              </w:rPr>
              <w:t>)</w:t>
            </w:r>
          </w:p>
        </w:tc>
        <w:tc>
          <w:tcPr>
            <w:tcW w:w="3402" w:type="dxa"/>
            <w:gridSpan w:val="2"/>
          </w:tcPr>
          <w:p w:rsidR="00894A74" w:rsidRPr="00B2442D" w:rsidRDefault="00894A74" w:rsidP="00894A74">
            <w:pPr>
              <w:pStyle w:val="Tabletext"/>
              <w:jc w:val="center"/>
              <w:rPr>
                <w:lang w:val="en-GB"/>
              </w:rPr>
            </w:pPr>
            <w:r w:rsidRPr="00B2442D">
              <w:rPr>
                <w:lang w:val="en-GB"/>
              </w:rPr>
              <w:t>~102.9 µs</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 xml:space="preserve">144 </w:t>
            </w:r>
            <w:r w:rsidRPr="00B2442D">
              <w:rPr>
                <w:lang w:val="en-GB"/>
              </w:rPr>
              <w:t>µs</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Frame duration</w:t>
            </w:r>
          </w:p>
        </w:tc>
        <w:tc>
          <w:tcPr>
            <w:tcW w:w="3402" w:type="dxa"/>
            <w:gridSpan w:val="2"/>
          </w:tcPr>
          <w:p w:rsidR="00894A74" w:rsidRPr="00B2442D" w:rsidRDefault="00894A74" w:rsidP="00894A74">
            <w:pPr>
              <w:pStyle w:val="Tabletext"/>
              <w:jc w:val="center"/>
              <w:rPr>
                <w:lang w:val="en-GB"/>
              </w:rPr>
            </w:pPr>
            <w:r w:rsidRPr="00B2442D">
              <w:rPr>
                <w:lang w:val="en-GB"/>
              </w:rPr>
              <w:t>5 ms</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5 ms</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OFDMA symbols per frame</w:t>
            </w:r>
          </w:p>
        </w:tc>
        <w:tc>
          <w:tcPr>
            <w:tcW w:w="3402" w:type="dxa"/>
            <w:gridSpan w:val="2"/>
          </w:tcPr>
          <w:p w:rsidR="00894A74" w:rsidRPr="00B2442D" w:rsidRDefault="00894A74" w:rsidP="00894A74">
            <w:pPr>
              <w:pStyle w:val="Tabletext"/>
              <w:jc w:val="center"/>
              <w:rPr>
                <w:lang w:val="en-GB"/>
              </w:rPr>
            </w:pPr>
            <w:r w:rsidRPr="00B2442D">
              <w:rPr>
                <w:lang w:val="en-GB"/>
              </w:rPr>
              <w:t>~48</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~34</w:t>
            </w:r>
          </w:p>
        </w:tc>
      </w:tr>
    </w:tbl>
    <w:p w:rsidR="009B7F39" w:rsidRPr="00B2442D" w:rsidRDefault="009B7F39" w:rsidP="00894A74">
      <w:pPr>
        <w:pStyle w:val="Tablefin"/>
        <w:rPr>
          <w:rFonts w:eastAsia="Malgun Gothic"/>
        </w:rPr>
      </w:pPr>
    </w:p>
    <w:p w:rsidR="009B7F39" w:rsidRPr="00B2442D" w:rsidRDefault="009B7F39" w:rsidP="00CE2F89">
      <w:pPr>
        <w:pStyle w:val="Heading6"/>
        <w:rPr>
          <w:lang w:val="en-GB"/>
        </w:rPr>
      </w:pPr>
      <w:r w:rsidRPr="00B2442D">
        <w:rPr>
          <w:lang w:val="en-GB"/>
        </w:rPr>
        <w:t>5.6.1.2.3.3</w:t>
      </w:r>
      <w:r w:rsidRPr="00B2442D">
        <w:rPr>
          <w:lang w:val="en-GB"/>
        </w:rPr>
        <w:tab/>
        <w:t>Framing and sub-channelization</w:t>
      </w:r>
    </w:p>
    <w:p w:rsidR="009B7F39" w:rsidRPr="00B2442D" w:rsidRDefault="009B7F39" w:rsidP="00CE2F89">
      <w:pPr>
        <w:rPr>
          <w:lang w:val="en-GB"/>
        </w:rPr>
      </w:pPr>
      <w:r w:rsidRPr="00B2442D">
        <w:rPr>
          <w:lang w:val="en-GB"/>
        </w:rPr>
        <w:t>The FDD frame structure is illustrated in Fig. 72B. This frame structure can concurrently supports both Full Duplex FDD (F-FDD) and Half Duplex FDD (H-FDD) Mobile Stations. The frame is partitioned using MAP1 and MAP2 control structures for H-FDD Mobile Stations.</w:t>
      </w:r>
    </w:p>
    <w:p w:rsidR="009B7F39" w:rsidRPr="00B2442D" w:rsidRDefault="009B7F39" w:rsidP="00CE2F89">
      <w:pPr>
        <w:pStyle w:val="FigureNo"/>
        <w:rPr>
          <w:lang w:val="en-GB"/>
        </w:rPr>
      </w:pPr>
      <w:r w:rsidRPr="00B2442D">
        <w:rPr>
          <w:lang w:val="en-GB"/>
        </w:rPr>
        <w:t>FIGURE 72B</w:t>
      </w:r>
    </w:p>
    <w:p w:rsidR="009B7F39" w:rsidRPr="00B2442D" w:rsidRDefault="009B7F39" w:rsidP="00CE2F89">
      <w:pPr>
        <w:pStyle w:val="Figuretitle"/>
        <w:rPr>
          <w:lang w:val="en-GB"/>
        </w:rPr>
      </w:pPr>
      <w:r w:rsidRPr="00B2442D">
        <w:rPr>
          <w:lang w:val="en-GB"/>
        </w:rPr>
        <w:t>Schematic illustration of FDD frame structure</w:t>
      </w:r>
    </w:p>
    <w:p w:rsidR="009B7F39" w:rsidRPr="00B2442D" w:rsidRDefault="00170AE1" w:rsidP="00CE2F89">
      <w:pPr>
        <w:pStyle w:val="Figure"/>
        <w:rPr>
          <w:lang w:val="en-GB"/>
        </w:rPr>
      </w:pPr>
      <w:r w:rsidRPr="00170AE1">
        <w:rPr>
          <w:lang w:val="en-GB"/>
        </w:rPr>
        <w:pict>
          <v:shape id="_x0000_i1030" type="#_x0000_t75" style="width:312.3pt;height:223.55pt">
            <v:imagedata r:id="rId20" o:title=""/>
          </v:shape>
        </w:pict>
      </w:r>
    </w:p>
    <w:p w:rsidR="009B7F39" w:rsidRPr="00B2442D" w:rsidRDefault="009B7F39" w:rsidP="00F84E34">
      <w:pPr>
        <w:rPr>
          <w:lang w:val="en-GB"/>
        </w:rPr>
      </w:pPr>
      <w:r w:rsidRPr="00B2442D">
        <w:rPr>
          <w:lang w:val="en-GB"/>
        </w:rPr>
        <w:t>For systems that serve only F-FDD MSs, the frame structure is configured by allocating the whole down link and uplink frames to the F-FDD MSs without partitioning of frames.</w:t>
      </w:r>
    </w:p>
    <w:p w:rsidR="009B7F39" w:rsidRPr="00B2442D" w:rsidRDefault="009B7F39" w:rsidP="00CE2F89">
      <w:pPr>
        <w:pStyle w:val="Heading6"/>
        <w:rPr>
          <w:lang w:val="en-GB"/>
        </w:rPr>
      </w:pPr>
      <w:r w:rsidRPr="00B2442D">
        <w:rPr>
          <w:lang w:val="en-GB"/>
        </w:rPr>
        <w:t>5.6.1.2.3.4</w:t>
      </w:r>
      <w:r w:rsidRPr="00B2442D">
        <w:rPr>
          <w:lang w:val="en-GB"/>
        </w:rPr>
        <w:tab/>
        <w:t>Adaptive modulation and coding</w:t>
      </w:r>
    </w:p>
    <w:p w:rsidR="009B7F39" w:rsidRPr="00B2442D" w:rsidRDefault="009B7F39" w:rsidP="00CE2F89">
      <w:pPr>
        <w:rPr>
          <w:lang w:val="en-GB"/>
        </w:rPr>
      </w:pPr>
      <w:r w:rsidRPr="00B2442D">
        <w:rPr>
          <w:lang w:val="en-GB"/>
        </w:rPr>
        <w:t>OFDMA TDD WMAN supports a variety of modulation and coding alternatives. The control is adaptive and dynamic, so that the BS may select different options for communicating with different MSs and may order the MS to alter the choices in order to optimize the trade-off of robustness versus capacity.</w:t>
      </w:r>
    </w:p>
    <w:p w:rsidR="009B7F39" w:rsidRPr="00B2442D" w:rsidRDefault="009B7F39" w:rsidP="00CE2F89">
      <w:pPr>
        <w:rPr>
          <w:lang w:val="en-GB"/>
        </w:rPr>
      </w:pPr>
      <w:r w:rsidRPr="00B2442D">
        <w:rPr>
          <w:lang w:val="en-GB"/>
        </w:rPr>
        <w:t>The BS selects the modulation from among QPSK, 16-QAM, and 64-QAM. For forward error correction, Convolutional Coding and Convolutional Turbo Coding with variable code rate and repetition coding are specified. Block Turbo Code and Low Density Parity Check Code (LDPC) are supported as optional features.</w:t>
      </w:r>
    </w:p>
    <w:p w:rsidR="009B7F39" w:rsidRPr="00B2442D" w:rsidRDefault="009B7F39" w:rsidP="00CE2F89">
      <w:pPr>
        <w:rPr>
          <w:lang w:val="en-GB"/>
        </w:rPr>
      </w:pPr>
      <w:r w:rsidRPr="00B2442D">
        <w:rPr>
          <w:lang w:val="en-GB"/>
        </w:rPr>
        <w:t>Data randomization is specified in order to reduce the peak-to-average power ratio. Interleaving is specified to increase frequency diversity.</w:t>
      </w:r>
    </w:p>
    <w:p w:rsidR="009B7F39" w:rsidRPr="00B2442D" w:rsidRDefault="009B7F39" w:rsidP="00CE2F89">
      <w:pPr>
        <w:pStyle w:val="Heading6"/>
        <w:rPr>
          <w:lang w:val="en-GB"/>
        </w:rPr>
      </w:pPr>
      <w:r w:rsidRPr="00B2442D">
        <w:rPr>
          <w:lang w:val="en-GB"/>
        </w:rPr>
        <w:t>5.6.1.2.3.5</w:t>
      </w:r>
      <w:r w:rsidR="008F2DDC" w:rsidRPr="00B2442D">
        <w:rPr>
          <w:lang w:val="en-GB"/>
        </w:rPr>
        <w:tab/>
      </w:r>
      <w:r w:rsidRPr="00B2442D">
        <w:rPr>
          <w:lang w:val="en-GB"/>
        </w:rPr>
        <w:t>Fast feedback and hybrid ARQ</w:t>
      </w:r>
    </w:p>
    <w:p w:rsidR="009B7F39" w:rsidRPr="00B2442D" w:rsidRDefault="009B7F39" w:rsidP="00CE2F89">
      <w:pPr>
        <w:rPr>
          <w:lang w:val="en-GB"/>
        </w:rPr>
      </w:pPr>
      <w:r w:rsidRPr="00B2442D">
        <w:rPr>
          <w:lang w:val="en-GB"/>
        </w:rPr>
        <w:t>OFDMA TDD WMAN specifies an uplink fast-feedback channel to provide time-critical PHY parameter data to the BS. Parameters include signal-to-noise ratio, MIMO coefficients, and MIMO configuration parameters.</w:t>
      </w:r>
    </w:p>
    <w:p w:rsidR="009B7F39" w:rsidRPr="00B2442D" w:rsidRDefault="009B7F39" w:rsidP="00CE2F89">
      <w:pPr>
        <w:rPr>
          <w:lang w:val="en-GB"/>
        </w:rPr>
      </w:pPr>
      <w:r w:rsidRPr="00B2442D">
        <w:rPr>
          <w:lang w:val="en-GB"/>
        </w:rPr>
        <w:t>Additional UL acknowledgment channels may be allocated by the BS to support hybrid automatic repeat request (HARQ).</w:t>
      </w:r>
    </w:p>
    <w:p w:rsidR="009B7F39" w:rsidRPr="00B2442D" w:rsidRDefault="009B7F39" w:rsidP="00894A74">
      <w:pPr>
        <w:pStyle w:val="Heading5"/>
        <w:rPr>
          <w:lang w:val="en-GB"/>
        </w:rPr>
      </w:pPr>
      <w:r w:rsidRPr="00B2442D">
        <w:rPr>
          <w:lang w:val="en-GB"/>
        </w:rPr>
        <w:t>5.6.1.2.4</w:t>
      </w:r>
      <w:r w:rsidRPr="00B2442D">
        <w:rPr>
          <w:lang w:val="en-GB"/>
        </w:rPr>
        <w:tab/>
        <w:t xml:space="preserve">Layer 2: Medium access control layer </w:t>
      </w:r>
    </w:p>
    <w:p w:rsidR="009B7F39" w:rsidRPr="00B2442D" w:rsidRDefault="009B7F39" w:rsidP="00CE2F89">
      <w:pPr>
        <w:rPr>
          <w:lang w:val="en-GB"/>
        </w:rPr>
      </w:pPr>
      <w:r w:rsidRPr="00B2442D">
        <w:rPr>
          <w:lang w:val="en-GB"/>
        </w:rPr>
        <w:t xml:space="preserve">The medium access control layer (MAC) functionality controls access to the medium, which in this case is the radio spectrum. The MAC is also responsible for basic functions such as data encapsulation, fragmentation, radio resource control, radio link control, error detection and retransmission, QoS, security, sleep mode, and handover. </w:t>
      </w:r>
    </w:p>
    <w:p w:rsidR="009B7F39" w:rsidRPr="00B2442D" w:rsidRDefault="009B7F39" w:rsidP="00173135">
      <w:pPr>
        <w:rPr>
          <w:lang w:val="en-GB"/>
        </w:rPr>
      </w:pPr>
      <w:r w:rsidRPr="00B2442D">
        <w:rPr>
          <w:lang w:val="en-GB"/>
        </w:rPr>
        <w:t>Although the radio interface is designed primarily to support a connectionless network layer, such as IP, the MAC is connection-oriented. All services, including inherently connectionless services, are mapped to a connection. The connection provides a mechanism for requesting resource allocation, associating QoS and traffic parameters, transporting and routing data, and all other actions associated with the terms of the service. A 16-bit connection identifier (CID) is assigned to designate each connection. The MAC uses the CID to identify all information exchanged between BS and MS, including management and broadcast data. The CID provides a</w:t>
      </w:r>
      <w:r w:rsidR="00173135" w:rsidRPr="00B2442D">
        <w:rPr>
          <w:lang w:val="en-GB"/>
        </w:rPr>
        <w:t xml:space="preserve"> </w:t>
      </w:r>
      <w:r w:rsidRPr="00B2442D">
        <w:rPr>
          <w:lang w:val="en-GB"/>
        </w:rPr>
        <w:t>simple and direct way to differentiate traffic. All MAC-level QoS functions, such as the classifier and QoS scheduler, use the CID to identify and differentiate traffic in order to maintain the service level and fairness among connections.</w:t>
      </w:r>
    </w:p>
    <w:p w:rsidR="009B7F39" w:rsidRPr="00B2442D" w:rsidRDefault="009B7F39" w:rsidP="00CE2F89">
      <w:pPr>
        <w:pStyle w:val="Heading6"/>
        <w:rPr>
          <w:lang w:val="en-GB"/>
        </w:rPr>
      </w:pPr>
      <w:r w:rsidRPr="00B2442D">
        <w:rPr>
          <w:lang w:val="en-GB"/>
        </w:rPr>
        <w:t>5.6.1.2.4.1</w:t>
      </w:r>
      <w:r w:rsidRPr="00B2442D">
        <w:rPr>
          <w:lang w:val="en-GB"/>
        </w:rPr>
        <w:tab/>
        <w:t>Convergence sub-layer (CS)</w:t>
      </w:r>
    </w:p>
    <w:p w:rsidR="009B7F39" w:rsidRPr="00B2442D" w:rsidRDefault="009B7F39" w:rsidP="00173135">
      <w:pPr>
        <w:rPr>
          <w:lang w:val="en-GB"/>
        </w:rPr>
      </w:pPr>
      <w:r w:rsidRPr="00B2442D">
        <w:rPr>
          <w:lang w:val="en-GB"/>
        </w:rPr>
        <w:t>At the transmitter side, the Convergence sub-layer is responsible for transforming packet-based protocol data units from the higher layer protocol into MAC service data unit (SDUs), possibly using payload header suppression (PHS) to suppress some of the packet headers and reduce the burden of carrying them over the air. The CS then classifies each MAC SDU, assigning it to a</w:t>
      </w:r>
      <w:r w:rsidR="00173135" w:rsidRPr="00B2442D">
        <w:rPr>
          <w:lang w:val="en-GB"/>
        </w:rPr>
        <w:t xml:space="preserve"> </w:t>
      </w:r>
      <w:r w:rsidRPr="00B2442D">
        <w:rPr>
          <w:lang w:val="en-GB"/>
        </w:rPr>
        <w:t>particular connection, and passes it to the MAC CPS. At the receiver side, the CS is responsible for the inverse operations, including reassembly of packets into their original format with complete headers.</w:t>
      </w:r>
    </w:p>
    <w:p w:rsidR="009B7F39" w:rsidRPr="00B2442D" w:rsidRDefault="009B7F39" w:rsidP="00CE2F89">
      <w:pPr>
        <w:rPr>
          <w:lang w:val="en-GB"/>
        </w:rPr>
      </w:pPr>
      <w:r w:rsidRPr="00B2442D">
        <w:rPr>
          <w:lang w:val="en-GB"/>
        </w:rPr>
        <w:t xml:space="preserve">The CS contains a classification function that determines on which connection a particular packet shall be carried and which PHS rule applies for that packet. The operation is illustrated in Fig. 73, which shows the downlink case. Classifier parameters are configured during dynamic service signalling. </w:t>
      </w:r>
    </w:p>
    <w:p w:rsidR="009B7F39" w:rsidRPr="00B2442D" w:rsidRDefault="009B7F39" w:rsidP="00894A74">
      <w:pPr>
        <w:pStyle w:val="Heading6"/>
        <w:rPr>
          <w:lang w:val="en-GB"/>
        </w:rPr>
      </w:pPr>
      <w:r w:rsidRPr="00B2442D">
        <w:rPr>
          <w:lang w:val="en-GB"/>
        </w:rPr>
        <w:t>5.6.1.2.4.2</w:t>
      </w:r>
      <w:r w:rsidRPr="00B2442D">
        <w:rPr>
          <w:lang w:val="en-GB"/>
        </w:rPr>
        <w:tab/>
        <w:t xml:space="preserve">MAC common part sub-layer </w:t>
      </w:r>
    </w:p>
    <w:p w:rsidR="009B7F39" w:rsidRPr="00B2442D" w:rsidRDefault="009B7F39" w:rsidP="00CE2F89">
      <w:pPr>
        <w:rPr>
          <w:lang w:val="en-GB"/>
        </w:rPr>
      </w:pPr>
      <w:r w:rsidRPr="00B2442D">
        <w:rPr>
          <w:lang w:val="en-GB"/>
        </w:rPr>
        <w:t xml:space="preserve">The MAC </w:t>
      </w:r>
      <w:r w:rsidR="00894A74" w:rsidRPr="00B2442D">
        <w:rPr>
          <w:lang w:val="en-GB"/>
        </w:rPr>
        <w:t>common part sub-layer (</w:t>
      </w:r>
      <w:r w:rsidRPr="00B2442D">
        <w:rPr>
          <w:lang w:val="en-GB"/>
        </w:rPr>
        <w:t>CPS</w:t>
      </w:r>
      <w:r w:rsidR="00894A74" w:rsidRPr="00B2442D">
        <w:rPr>
          <w:lang w:val="en-GB"/>
        </w:rPr>
        <w:t>)</w:t>
      </w:r>
      <w:r w:rsidRPr="00B2442D">
        <w:rPr>
          <w:lang w:val="en-GB"/>
        </w:rPr>
        <w:t xml:space="preserve"> is responsible for performing the core MAC functions. It receives MAC service data units (SDUs) from the CS and encapsulates them in its native MAC PDU format for transmission over the PHY. The MAC CPS also manages the transport connections and QoS, controlling access to the radio spectrum by the </w:t>
      </w:r>
      <w:proofErr w:type="spellStart"/>
      <w:r w:rsidRPr="00B2442D">
        <w:rPr>
          <w:lang w:val="en-GB"/>
        </w:rPr>
        <w:t>MSs</w:t>
      </w:r>
      <w:proofErr w:type="spellEnd"/>
      <w:r w:rsidRPr="00B2442D">
        <w:rPr>
          <w:lang w:val="en-GB"/>
        </w:rPr>
        <w:t>.</w:t>
      </w:r>
    </w:p>
    <w:p w:rsidR="009B7F39" w:rsidRPr="00B2442D" w:rsidRDefault="009B7F39" w:rsidP="00173135">
      <w:pPr>
        <w:rPr>
          <w:lang w:val="en-GB"/>
        </w:rPr>
      </w:pPr>
      <w:r w:rsidRPr="00B2442D">
        <w:rPr>
          <w:lang w:val="en-GB"/>
        </w:rPr>
        <w:t>Encapsulation may be as simple as adding necessary information to the SDU. However, the MAC CPS also has the possibility of dividing a single SDU into multiple fragments before transmission, for reassembly at the receiving MAC CPS. Fragmentation allows more efficient support of higher layer protocols with variable-size SDUs, given that the underlying PHY used a fixed frame size. The MAC CPS also has the complementary option to pack multiple higher layer payloads into a</w:t>
      </w:r>
      <w:r w:rsidR="00173135" w:rsidRPr="00B2442D">
        <w:rPr>
          <w:lang w:val="en-GB"/>
        </w:rPr>
        <w:t xml:space="preserve"> </w:t>
      </w:r>
      <w:r w:rsidRPr="00B2442D">
        <w:rPr>
          <w:lang w:val="en-GB"/>
        </w:rPr>
        <w:t>single PDU. Since MAC encapsulation introduces some fixed overhead per PDU, this can improve the efficiency of carrying small SDUs.</w:t>
      </w:r>
    </w:p>
    <w:p w:rsidR="009B7F39" w:rsidRPr="00B2442D" w:rsidRDefault="009B7F39" w:rsidP="00CE2F89">
      <w:pPr>
        <w:rPr>
          <w:lang w:val="en-GB"/>
        </w:rPr>
      </w:pPr>
      <w:r w:rsidRPr="00B2442D">
        <w:rPr>
          <w:lang w:val="en-GB"/>
        </w:rPr>
        <w:t xml:space="preserve">A MAC PDU consists of a six-byte MAC header, a variable-length payload, and an optional cyclic redundancy check. Four header formats, distinguished by the HT field, are defined. The generic header is shown in Fig. 74. </w:t>
      </w:r>
    </w:p>
    <w:p w:rsidR="009B7F39" w:rsidRPr="00B2442D" w:rsidRDefault="009B7F39" w:rsidP="00F84E34">
      <w:pPr>
        <w:keepLines/>
        <w:rPr>
          <w:lang w:val="en-GB"/>
        </w:rPr>
      </w:pPr>
      <w:r w:rsidRPr="00B2442D">
        <w:rPr>
          <w:lang w:val="en-GB"/>
        </w:rPr>
        <w:t>MAC PDUs generally contain either MAC management messages or convergence sub-layer data. However, one header type is reserved for uplink PDUs that contain no payload, conveying their information (such as a resource request) in the content of the header itself. Additional sub-headers are also defined. For example, the MS can use the grant management sub-header to convey bandwidth management needs to the BS. The fragmentation sub-header contains information that indicates the presence and orientation in the payload of any fragments of SDUs. The packing subheader is used to indicate the packing of multiple SDUs into a single PDU. The grant management and fragmentation sub-headers may be inserted in MAC PDUs immediately following the generic header if so indicated by the Type field. The packing sub-header may be inserted before each MAC SDU if so indicated by the Type field.</w:t>
      </w:r>
    </w:p>
    <w:p w:rsidR="009B7F39" w:rsidRPr="00B2442D" w:rsidRDefault="009B7F39" w:rsidP="00CE2F89">
      <w:pPr>
        <w:pStyle w:val="Heading7"/>
        <w:rPr>
          <w:lang w:val="en-GB"/>
        </w:rPr>
      </w:pPr>
      <w:r w:rsidRPr="00B2442D">
        <w:rPr>
          <w:lang w:val="en-GB"/>
        </w:rPr>
        <w:t>5.6.1.2.4.2.1</w:t>
      </w:r>
      <w:r w:rsidRPr="00B2442D">
        <w:rPr>
          <w:lang w:val="en-GB"/>
        </w:rPr>
        <w:tab/>
        <w:t>Uplink scheduling services</w:t>
      </w:r>
    </w:p>
    <w:p w:rsidR="009B7F39" w:rsidRPr="00B2442D" w:rsidRDefault="009B7F39" w:rsidP="00CE2F89">
      <w:pPr>
        <w:rPr>
          <w:lang w:val="en-GB"/>
        </w:rPr>
      </w:pPr>
      <w:r w:rsidRPr="00B2442D">
        <w:rPr>
          <w:lang w:val="en-GB"/>
        </w:rPr>
        <w:t>The scheduling algorithm is not specified in the standard but is critical to efficient multimedia delivery when the BS supports a variety of disparate connections. The BS is presumed capable of scheduling its own downlink transmissions based on QoS information developed in the CS. Uplink scheduling is more complicated because, while resource allocation is under the control of the BS, only the MSs know in real time their immediate transmission demands.</w:t>
      </w:r>
    </w:p>
    <w:p w:rsidR="009B7F39" w:rsidRPr="00B2442D" w:rsidRDefault="009B7F39" w:rsidP="00CE2F89">
      <w:pPr>
        <w:rPr>
          <w:lang w:val="en-GB"/>
        </w:rPr>
      </w:pPr>
      <w:r w:rsidRPr="00B2442D">
        <w:rPr>
          <w:lang w:val="en-GB"/>
        </w:rPr>
        <w:t xml:space="preserve">In order to allow efficient QoS-based scheduling, a number of uplink scheduling services are defined, with a specific service assigned to each connection. The QoS categories are summarized in Table 11. </w:t>
      </w:r>
    </w:p>
    <w:p w:rsidR="009B7F39" w:rsidRPr="00B2442D" w:rsidRDefault="009B7F39" w:rsidP="00CE2F89">
      <w:pPr>
        <w:rPr>
          <w:lang w:val="en-GB"/>
        </w:rPr>
      </w:pPr>
      <w:r w:rsidRPr="00B2442D">
        <w:rPr>
          <w:lang w:val="en-GB"/>
        </w:rPr>
        <w:t>Resource requests, for transmission slots, are initiated by a specific connection at the MS. However, grants are allocated not to the connection but to the supporting MS. The MS is required to manage the slots allocated to it, assigning them to the multiple connections it supports. By distributing the management and permitting local resource allocation, over-the-air negotiation is minimized and rescheduling decisions are made more quickly and effectively.</w:t>
      </w:r>
    </w:p>
    <w:p w:rsidR="009B7F39" w:rsidRPr="00B2442D" w:rsidRDefault="009B7F39" w:rsidP="00A366C1">
      <w:pPr>
        <w:pStyle w:val="Heading7"/>
        <w:rPr>
          <w:lang w:val="en-GB"/>
        </w:rPr>
      </w:pPr>
      <w:r w:rsidRPr="00B2442D">
        <w:rPr>
          <w:lang w:val="en-GB"/>
        </w:rPr>
        <w:t>5.6.1.2.4.2.2</w:t>
      </w:r>
      <w:r w:rsidRPr="00B2442D">
        <w:rPr>
          <w:lang w:val="en-GB"/>
        </w:rPr>
        <w:tab/>
        <w:t>Radio link control</w:t>
      </w:r>
    </w:p>
    <w:p w:rsidR="009B7F39" w:rsidRPr="00B2442D" w:rsidRDefault="009B7F39" w:rsidP="00A366C1">
      <w:pPr>
        <w:keepNext/>
        <w:keepLines/>
        <w:rPr>
          <w:lang w:val="en-GB"/>
        </w:rPr>
      </w:pPr>
      <w:r w:rsidRPr="00B2442D">
        <w:rPr>
          <w:lang w:val="en-GB"/>
        </w:rPr>
        <w:t>As noted in § 5.6.1.3.2, OFDMA TDD WMAN supports adaptive modulation and coding. The</w:t>
      </w:r>
      <w:r w:rsidR="00894A74" w:rsidRPr="00B2442D">
        <w:rPr>
          <w:lang w:val="en-GB"/>
        </w:rPr>
        <w:t xml:space="preserve"> </w:t>
      </w:r>
      <w:r w:rsidRPr="00B2442D">
        <w:rPr>
          <w:lang w:val="en-GB"/>
        </w:rPr>
        <w:t>MAC CPS is responsible for radio link control. This involves managing the modulation and coding selection at the MS through interactive message exchange based on monitoring the ratio of carrier signal to noise and interference.</w:t>
      </w:r>
    </w:p>
    <w:p w:rsidR="009B7F39" w:rsidRPr="00B2442D" w:rsidRDefault="009B7F39" w:rsidP="00CE2F89">
      <w:pPr>
        <w:pStyle w:val="TableNo"/>
        <w:rPr>
          <w:lang w:val="en-GB"/>
        </w:rPr>
      </w:pPr>
      <w:r w:rsidRPr="00B2442D">
        <w:rPr>
          <w:lang w:val="en-GB"/>
        </w:rPr>
        <w:t>TABLE 11</w:t>
      </w:r>
    </w:p>
    <w:p w:rsidR="009B7F39" w:rsidRPr="00B2442D" w:rsidRDefault="009B7F39" w:rsidP="00CE2F89">
      <w:pPr>
        <w:pStyle w:val="Tabletitle"/>
        <w:rPr>
          <w:lang w:val="en-GB"/>
        </w:rPr>
      </w:pPr>
      <w:r w:rsidRPr="00B2442D">
        <w:rPr>
          <w:lang w:val="en-GB"/>
        </w:rPr>
        <w:t>OFDMA TDD WMAN Uplink scheduling services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2"/>
        <w:gridCol w:w="3175"/>
        <w:gridCol w:w="3232"/>
      </w:tblGrid>
      <w:tr w:rsidR="009B7F39" w:rsidRPr="00B2442D">
        <w:trPr>
          <w:trHeight w:val="440"/>
          <w:tblHeader/>
          <w:jc w:val="center"/>
        </w:trPr>
        <w:tc>
          <w:tcPr>
            <w:tcW w:w="3232" w:type="dxa"/>
            <w:vAlign w:val="center"/>
          </w:tcPr>
          <w:p w:rsidR="009B7F39" w:rsidRPr="00B2442D" w:rsidRDefault="009B7F39" w:rsidP="00CE2F89">
            <w:pPr>
              <w:pStyle w:val="Tablehead"/>
              <w:rPr>
                <w:lang w:val="en-GB"/>
              </w:rPr>
            </w:pPr>
            <w:r w:rsidRPr="00B2442D">
              <w:rPr>
                <w:lang w:val="en-GB"/>
              </w:rPr>
              <w:t>QoS category</w:t>
            </w:r>
          </w:p>
        </w:tc>
        <w:tc>
          <w:tcPr>
            <w:tcW w:w="3175" w:type="dxa"/>
            <w:vAlign w:val="center"/>
          </w:tcPr>
          <w:p w:rsidR="009B7F39" w:rsidRPr="00B2442D" w:rsidRDefault="009B7F39" w:rsidP="00CE2F89">
            <w:pPr>
              <w:pStyle w:val="Tablehead"/>
              <w:rPr>
                <w:lang w:val="en-GB"/>
              </w:rPr>
            </w:pPr>
            <w:r w:rsidRPr="00B2442D">
              <w:rPr>
                <w:lang w:val="en-GB"/>
              </w:rPr>
              <w:t>Typical applications</w:t>
            </w:r>
          </w:p>
        </w:tc>
        <w:tc>
          <w:tcPr>
            <w:tcW w:w="3232" w:type="dxa"/>
            <w:vAlign w:val="center"/>
          </w:tcPr>
          <w:p w:rsidR="009B7F39" w:rsidRPr="00B2442D" w:rsidRDefault="009B7F39" w:rsidP="00CE2F89">
            <w:pPr>
              <w:pStyle w:val="Tablehead"/>
              <w:rPr>
                <w:lang w:val="en-GB"/>
              </w:rPr>
            </w:pPr>
            <w:r w:rsidRPr="00B2442D">
              <w:rPr>
                <w:lang w:val="en-GB"/>
              </w:rPr>
              <w:t>QoS specifications</w:t>
            </w:r>
          </w:p>
        </w:tc>
      </w:tr>
      <w:tr w:rsidR="009B7F39" w:rsidRPr="00F84E34">
        <w:trPr>
          <w:jc w:val="center"/>
        </w:trPr>
        <w:tc>
          <w:tcPr>
            <w:tcW w:w="3232" w:type="dxa"/>
          </w:tcPr>
          <w:p w:rsidR="009B7F39" w:rsidRPr="00B2442D" w:rsidRDefault="009B7F39" w:rsidP="00F84E34">
            <w:pPr>
              <w:pStyle w:val="Tabletext"/>
              <w:jc w:val="left"/>
              <w:rPr>
                <w:lang w:val="en-GB"/>
              </w:rPr>
            </w:pPr>
            <w:r w:rsidRPr="00B2442D">
              <w:rPr>
                <w:b/>
                <w:bCs/>
                <w:lang w:val="en-GB"/>
              </w:rPr>
              <w:t>UGS</w:t>
            </w:r>
            <w:r w:rsidR="00F84E34">
              <w:rPr>
                <w:b/>
                <w:bCs/>
                <w:lang w:val="en-GB"/>
              </w:rPr>
              <w:br/>
            </w:r>
            <w:r w:rsidRPr="00B2442D">
              <w:rPr>
                <w:lang w:val="en-GB"/>
              </w:rPr>
              <w:t>Unsolicited grant service</w:t>
            </w:r>
          </w:p>
        </w:tc>
        <w:tc>
          <w:tcPr>
            <w:tcW w:w="3175" w:type="dxa"/>
          </w:tcPr>
          <w:p w:rsidR="009B7F39" w:rsidRPr="00B2442D" w:rsidRDefault="009B7F39" w:rsidP="00894A74">
            <w:pPr>
              <w:pStyle w:val="Tabletext"/>
              <w:jc w:val="left"/>
              <w:rPr>
                <w:lang w:val="en-GB"/>
              </w:rPr>
            </w:pPr>
            <w:r w:rsidRPr="00B2442D">
              <w:rPr>
                <w:lang w:val="en-GB"/>
              </w:rPr>
              <w:t>VoIP</w:t>
            </w:r>
          </w:p>
        </w:tc>
        <w:tc>
          <w:tcPr>
            <w:tcW w:w="3232" w:type="dxa"/>
          </w:tcPr>
          <w:p w:rsidR="009B7F39" w:rsidRPr="00B2442D" w:rsidRDefault="009B7F39" w:rsidP="00F84E34">
            <w:pPr>
              <w:pStyle w:val="Tabletext"/>
              <w:jc w:val="left"/>
              <w:rPr>
                <w:lang w:val="en-GB"/>
              </w:rPr>
            </w:pPr>
            <w:r w:rsidRPr="00B2442D">
              <w:rPr>
                <w:lang w:val="en-GB"/>
              </w:rPr>
              <w:t>Maximum sustained rate</w:t>
            </w:r>
            <w:r w:rsidR="00F84E34">
              <w:rPr>
                <w:lang w:val="en-GB"/>
              </w:rPr>
              <w:br/>
            </w:r>
            <w:r w:rsidRPr="00B2442D">
              <w:rPr>
                <w:lang w:val="en-GB"/>
              </w:rPr>
              <w:t>Maximum latency tolerance</w:t>
            </w:r>
            <w:r w:rsidR="00F84E34">
              <w:rPr>
                <w:lang w:val="en-GB"/>
              </w:rPr>
              <w:br/>
            </w:r>
            <w:r w:rsidRPr="00B2442D">
              <w:rPr>
                <w:lang w:val="en-GB"/>
              </w:rPr>
              <w:t>Jitter tolerance</w:t>
            </w:r>
          </w:p>
        </w:tc>
      </w:tr>
      <w:tr w:rsidR="009B7F39" w:rsidRPr="002E49C4">
        <w:trPr>
          <w:jc w:val="center"/>
        </w:trPr>
        <w:tc>
          <w:tcPr>
            <w:tcW w:w="3232" w:type="dxa"/>
          </w:tcPr>
          <w:p w:rsidR="009B7F39" w:rsidRPr="00B2442D" w:rsidRDefault="009B7F39" w:rsidP="00F84E34">
            <w:pPr>
              <w:pStyle w:val="Tabletext"/>
              <w:jc w:val="left"/>
              <w:rPr>
                <w:lang w:val="en-GB"/>
              </w:rPr>
            </w:pPr>
            <w:r w:rsidRPr="00B2442D">
              <w:rPr>
                <w:b/>
                <w:bCs/>
                <w:lang w:val="en-GB"/>
              </w:rPr>
              <w:t>rtPS</w:t>
            </w:r>
            <w:r w:rsidR="00F84E34">
              <w:rPr>
                <w:b/>
                <w:bCs/>
                <w:lang w:val="en-GB"/>
              </w:rPr>
              <w:br/>
            </w:r>
            <w:r w:rsidRPr="00B2442D">
              <w:rPr>
                <w:lang w:val="en-GB"/>
              </w:rPr>
              <w:t>Real-time packet service</w:t>
            </w:r>
          </w:p>
        </w:tc>
        <w:tc>
          <w:tcPr>
            <w:tcW w:w="3175" w:type="dxa"/>
          </w:tcPr>
          <w:p w:rsidR="009B7F39" w:rsidRPr="00B2442D" w:rsidRDefault="009B7F39" w:rsidP="00894A74">
            <w:pPr>
              <w:pStyle w:val="Tabletext"/>
              <w:jc w:val="left"/>
              <w:rPr>
                <w:lang w:val="en-GB"/>
              </w:rPr>
            </w:pPr>
            <w:r w:rsidRPr="00B2442D">
              <w:rPr>
                <w:lang w:val="en-GB"/>
              </w:rPr>
              <w:t>Streaming audio or video</w:t>
            </w:r>
          </w:p>
        </w:tc>
        <w:tc>
          <w:tcPr>
            <w:tcW w:w="3232" w:type="dxa"/>
          </w:tcPr>
          <w:p w:rsidR="009B7F39" w:rsidRPr="00B2442D" w:rsidRDefault="009B7F39" w:rsidP="00F84E34">
            <w:pPr>
              <w:pStyle w:val="Tabletext"/>
              <w:jc w:val="left"/>
              <w:rPr>
                <w:lang w:val="en-GB"/>
              </w:rPr>
            </w:pPr>
            <w:r w:rsidRPr="00B2442D">
              <w:rPr>
                <w:lang w:val="en-GB"/>
              </w:rPr>
              <w:t>Minimum reserved rate</w:t>
            </w:r>
            <w:r w:rsidR="00F84E34">
              <w:rPr>
                <w:lang w:val="en-GB"/>
              </w:rPr>
              <w:br/>
            </w:r>
            <w:r w:rsidRPr="00B2442D">
              <w:rPr>
                <w:lang w:val="en-GB"/>
              </w:rPr>
              <w:t>Maximum sustained rate</w:t>
            </w:r>
            <w:r w:rsidR="00F84E34">
              <w:rPr>
                <w:lang w:val="en-GB"/>
              </w:rPr>
              <w:br/>
            </w:r>
            <w:r w:rsidRPr="00B2442D">
              <w:rPr>
                <w:lang w:val="en-GB"/>
              </w:rPr>
              <w:t>Maximum latency tolerance</w:t>
            </w:r>
            <w:r w:rsidR="00F84E34">
              <w:rPr>
                <w:lang w:val="en-GB"/>
              </w:rPr>
              <w:br/>
            </w:r>
            <w:r w:rsidRPr="00B2442D">
              <w:rPr>
                <w:lang w:val="en-GB"/>
              </w:rPr>
              <w:t>Traffic priority</w:t>
            </w:r>
          </w:p>
        </w:tc>
      </w:tr>
      <w:tr w:rsidR="009B7F39" w:rsidRPr="002E49C4">
        <w:trPr>
          <w:jc w:val="center"/>
        </w:trPr>
        <w:tc>
          <w:tcPr>
            <w:tcW w:w="3232" w:type="dxa"/>
          </w:tcPr>
          <w:p w:rsidR="009B7F39" w:rsidRPr="00B2442D" w:rsidRDefault="009B7F39" w:rsidP="00F84E34">
            <w:pPr>
              <w:pStyle w:val="Tabletext"/>
              <w:jc w:val="left"/>
              <w:rPr>
                <w:lang w:val="en-GB"/>
              </w:rPr>
            </w:pPr>
            <w:proofErr w:type="spellStart"/>
            <w:r w:rsidRPr="00B2442D">
              <w:rPr>
                <w:b/>
                <w:bCs/>
                <w:lang w:val="en-GB"/>
              </w:rPr>
              <w:t>ErtPS</w:t>
            </w:r>
            <w:proofErr w:type="spellEnd"/>
            <w:r w:rsidR="00F84E34">
              <w:rPr>
                <w:b/>
                <w:bCs/>
                <w:lang w:val="en-GB"/>
              </w:rPr>
              <w:br/>
            </w:r>
            <w:r w:rsidRPr="00B2442D">
              <w:rPr>
                <w:lang w:val="en-GB"/>
              </w:rPr>
              <w:t>Extended real-time packet service</w:t>
            </w:r>
          </w:p>
        </w:tc>
        <w:tc>
          <w:tcPr>
            <w:tcW w:w="3175" w:type="dxa"/>
          </w:tcPr>
          <w:p w:rsidR="009B7F39" w:rsidRPr="00B2442D" w:rsidRDefault="009B7F39" w:rsidP="00894A74">
            <w:pPr>
              <w:pStyle w:val="Tabletext"/>
              <w:jc w:val="left"/>
              <w:rPr>
                <w:lang w:val="en-GB"/>
              </w:rPr>
            </w:pPr>
            <w:r w:rsidRPr="00B2442D">
              <w:rPr>
                <w:lang w:val="en-GB"/>
              </w:rPr>
              <w:t>Voice with activity detection (VoIP)</w:t>
            </w:r>
          </w:p>
        </w:tc>
        <w:tc>
          <w:tcPr>
            <w:tcW w:w="3232" w:type="dxa"/>
          </w:tcPr>
          <w:p w:rsidR="009B7F39" w:rsidRPr="00B2442D" w:rsidRDefault="009B7F39" w:rsidP="00F84E34">
            <w:pPr>
              <w:pStyle w:val="Tabletext"/>
              <w:jc w:val="left"/>
              <w:rPr>
                <w:lang w:val="en-GB"/>
              </w:rPr>
            </w:pPr>
            <w:r w:rsidRPr="00B2442D">
              <w:rPr>
                <w:lang w:val="en-GB"/>
              </w:rPr>
              <w:t>Minimum reserved rate</w:t>
            </w:r>
            <w:r w:rsidR="00F84E34">
              <w:rPr>
                <w:lang w:val="en-GB"/>
              </w:rPr>
              <w:br/>
            </w:r>
            <w:r w:rsidRPr="00B2442D">
              <w:rPr>
                <w:lang w:val="en-GB"/>
              </w:rPr>
              <w:t>Maximum sustained rate</w:t>
            </w:r>
            <w:r w:rsidR="00F84E34">
              <w:rPr>
                <w:lang w:val="en-GB"/>
              </w:rPr>
              <w:br/>
            </w:r>
            <w:r w:rsidRPr="00B2442D">
              <w:rPr>
                <w:lang w:val="en-GB"/>
              </w:rPr>
              <w:t>Maximum latency tolerance</w:t>
            </w:r>
            <w:r w:rsidR="00F84E34">
              <w:rPr>
                <w:lang w:val="en-GB"/>
              </w:rPr>
              <w:br/>
            </w:r>
            <w:r w:rsidRPr="00B2442D">
              <w:rPr>
                <w:lang w:val="en-GB"/>
              </w:rPr>
              <w:t>Jitter tolerance</w:t>
            </w:r>
            <w:r w:rsidR="00F84E34">
              <w:rPr>
                <w:lang w:val="en-GB"/>
              </w:rPr>
              <w:br/>
            </w:r>
            <w:r w:rsidRPr="00B2442D">
              <w:rPr>
                <w:lang w:val="en-GB"/>
              </w:rPr>
              <w:t>Traffic priority</w:t>
            </w:r>
          </w:p>
        </w:tc>
      </w:tr>
      <w:tr w:rsidR="009B7F39" w:rsidRPr="00F84E34">
        <w:trPr>
          <w:jc w:val="center"/>
        </w:trPr>
        <w:tc>
          <w:tcPr>
            <w:tcW w:w="3232" w:type="dxa"/>
          </w:tcPr>
          <w:p w:rsidR="009B7F39" w:rsidRPr="00B2442D" w:rsidRDefault="009B7F39" w:rsidP="00F84E34">
            <w:pPr>
              <w:pStyle w:val="Tabletext"/>
              <w:jc w:val="left"/>
              <w:rPr>
                <w:lang w:val="en-GB"/>
              </w:rPr>
            </w:pPr>
            <w:proofErr w:type="spellStart"/>
            <w:r w:rsidRPr="00B2442D">
              <w:rPr>
                <w:b/>
                <w:bCs/>
                <w:lang w:val="en-GB"/>
              </w:rPr>
              <w:t>nrtPS</w:t>
            </w:r>
            <w:proofErr w:type="spellEnd"/>
            <w:r w:rsidR="00F84E34">
              <w:rPr>
                <w:b/>
                <w:bCs/>
                <w:lang w:val="en-GB"/>
              </w:rPr>
              <w:br/>
            </w:r>
            <w:r w:rsidRPr="00B2442D">
              <w:rPr>
                <w:lang w:val="en-GB"/>
              </w:rPr>
              <w:t>Non-real-time packet service</w:t>
            </w:r>
          </w:p>
        </w:tc>
        <w:tc>
          <w:tcPr>
            <w:tcW w:w="3175" w:type="dxa"/>
          </w:tcPr>
          <w:p w:rsidR="009B7F39" w:rsidRPr="00B2442D" w:rsidRDefault="009B7F39" w:rsidP="00894A74">
            <w:pPr>
              <w:pStyle w:val="Tabletext"/>
              <w:jc w:val="left"/>
              <w:rPr>
                <w:lang w:val="en-GB"/>
              </w:rPr>
            </w:pPr>
            <w:r w:rsidRPr="00B2442D">
              <w:rPr>
                <w:lang w:val="en-GB"/>
              </w:rPr>
              <w:t>File transfer protocol (FTP)</w:t>
            </w:r>
          </w:p>
        </w:tc>
        <w:tc>
          <w:tcPr>
            <w:tcW w:w="3232" w:type="dxa"/>
          </w:tcPr>
          <w:p w:rsidR="009B7F39" w:rsidRPr="00B2442D" w:rsidRDefault="009B7F39" w:rsidP="00F84E34">
            <w:pPr>
              <w:pStyle w:val="Tabletext"/>
              <w:jc w:val="left"/>
              <w:rPr>
                <w:lang w:val="en-GB"/>
              </w:rPr>
            </w:pPr>
            <w:r w:rsidRPr="00B2442D">
              <w:rPr>
                <w:lang w:val="en-GB"/>
              </w:rPr>
              <w:t>Minimum reserved rate</w:t>
            </w:r>
            <w:r w:rsidR="00F84E34">
              <w:rPr>
                <w:lang w:val="en-GB"/>
              </w:rPr>
              <w:br/>
            </w:r>
            <w:r w:rsidRPr="00B2442D">
              <w:rPr>
                <w:lang w:val="en-GB"/>
              </w:rPr>
              <w:t>Maximum sustained rate</w:t>
            </w:r>
            <w:r w:rsidR="00F84E34">
              <w:rPr>
                <w:lang w:val="en-GB"/>
              </w:rPr>
              <w:br/>
            </w:r>
            <w:r w:rsidRPr="00B2442D">
              <w:rPr>
                <w:lang w:val="en-GB"/>
              </w:rPr>
              <w:t>Traffic priority</w:t>
            </w:r>
          </w:p>
        </w:tc>
      </w:tr>
      <w:tr w:rsidR="009B7F39" w:rsidRPr="002E49C4">
        <w:trPr>
          <w:jc w:val="center"/>
        </w:trPr>
        <w:tc>
          <w:tcPr>
            <w:tcW w:w="3232" w:type="dxa"/>
          </w:tcPr>
          <w:p w:rsidR="009B7F39" w:rsidRPr="00B2442D" w:rsidRDefault="009B7F39" w:rsidP="00F84E34">
            <w:pPr>
              <w:pStyle w:val="Tabletext"/>
              <w:jc w:val="left"/>
              <w:rPr>
                <w:lang w:val="en-GB"/>
              </w:rPr>
            </w:pPr>
            <w:r w:rsidRPr="00B2442D">
              <w:rPr>
                <w:b/>
                <w:bCs/>
                <w:lang w:val="en-GB"/>
              </w:rPr>
              <w:t>BE</w:t>
            </w:r>
            <w:r w:rsidR="00F84E34">
              <w:rPr>
                <w:b/>
                <w:bCs/>
                <w:lang w:val="en-GB"/>
              </w:rPr>
              <w:br/>
            </w:r>
            <w:r w:rsidRPr="00B2442D">
              <w:rPr>
                <w:lang w:val="en-GB"/>
              </w:rPr>
              <w:t>Best-effort service</w:t>
            </w:r>
          </w:p>
        </w:tc>
        <w:tc>
          <w:tcPr>
            <w:tcW w:w="3175" w:type="dxa"/>
          </w:tcPr>
          <w:p w:rsidR="009B7F39" w:rsidRPr="00B2442D" w:rsidRDefault="009B7F39" w:rsidP="00894A74">
            <w:pPr>
              <w:pStyle w:val="Tabletext"/>
              <w:jc w:val="left"/>
              <w:rPr>
                <w:lang w:val="en-GB"/>
              </w:rPr>
            </w:pPr>
            <w:r w:rsidRPr="00B2442D">
              <w:rPr>
                <w:lang w:val="en-GB"/>
              </w:rPr>
              <w:t>Data transfer, web browsing, etc.</w:t>
            </w:r>
          </w:p>
        </w:tc>
        <w:tc>
          <w:tcPr>
            <w:tcW w:w="3232" w:type="dxa"/>
          </w:tcPr>
          <w:p w:rsidR="009B7F39" w:rsidRPr="00B2442D" w:rsidRDefault="009B7F39" w:rsidP="00F84E34">
            <w:pPr>
              <w:pStyle w:val="Tabletext"/>
              <w:jc w:val="left"/>
              <w:rPr>
                <w:lang w:val="en-GB"/>
              </w:rPr>
            </w:pPr>
            <w:r w:rsidRPr="00B2442D">
              <w:rPr>
                <w:lang w:val="en-GB"/>
              </w:rPr>
              <w:t>Maximum sustained rate</w:t>
            </w:r>
            <w:r w:rsidR="00F84E34">
              <w:rPr>
                <w:lang w:val="en-GB"/>
              </w:rPr>
              <w:br/>
            </w:r>
            <w:r w:rsidRPr="00B2442D">
              <w:rPr>
                <w:lang w:val="en-GB"/>
              </w:rPr>
              <w:t>Traffic priority</w:t>
            </w:r>
          </w:p>
        </w:tc>
      </w:tr>
    </w:tbl>
    <w:p w:rsidR="00894A74" w:rsidRPr="00B2442D" w:rsidRDefault="00894A74" w:rsidP="00894A74">
      <w:pPr>
        <w:pStyle w:val="Tablefin"/>
      </w:pPr>
    </w:p>
    <w:p w:rsidR="009B7F39" w:rsidRPr="00B2442D" w:rsidRDefault="009B7F39" w:rsidP="00CE2F89">
      <w:pPr>
        <w:pStyle w:val="Heading7"/>
        <w:rPr>
          <w:lang w:val="en-GB"/>
        </w:rPr>
      </w:pPr>
      <w:r w:rsidRPr="00B2442D">
        <w:rPr>
          <w:lang w:val="en-GB"/>
        </w:rPr>
        <w:t>5.6.1.2.4.2.3</w:t>
      </w:r>
      <w:r w:rsidRPr="00B2442D">
        <w:rPr>
          <w:lang w:val="en-GB"/>
        </w:rPr>
        <w:tab/>
        <w:t>Energy conservation in the MS</w:t>
      </w:r>
    </w:p>
    <w:p w:rsidR="009B7F39" w:rsidRPr="00B2442D" w:rsidRDefault="009B7F39" w:rsidP="00173135">
      <w:pPr>
        <w:rPr>
          <w:lang w:val="en-GB"/>
        </w:rPr>
      </w:pPr>
      <w:r w:rsidRPr="00B2442D">
        <w:rPr>
          <w:lang w:val="en-GB"/>
        </w:rPr>
        <w:t>The MAC CPS controls two energy-saving modes – Sleep Mode and Idle Mode – to conserve energy in the MS. During Sleep Mode, the MS observes pre-negotiated periods without transmission. Idle Mode is intended as a mechanism to allow the MS to become periodically available for DL broadcast messaging without registration at a specific BS as the MS traverses an</w:t>
      </w:r>
      <w:r w:rsidR="00173135" w:rsidRPr="00B2442D">
        <w:rPr>
          <w:lang w:val="en-GB"/>
        </w:rPr>
        <w:t xml:space="preserve"> </w:t>
      </w:r>
      <w:r w:rsidRPr="00B2442D">
        <w:rPr>
          <w:lang w:val="en-GB"/>
        </w:rPr>
        <w:t>air link environment populated by multiple BSs, typically over a large geographic area.</w:t>
      </w:r>
    </w:p>
    <w:p w:rsidR="009B7F39" w:rsidRPr="00B2442D" w:rsidRDefault="009B7F39" w:rsidP="00CE2F89">
      <w:pPr>
        <w:pStyle w:val="Heading7"/>
        <w:rPr>
          <w:lang w:val="en-GB"/>
        </w:rPr>
      </w:pPr>
      <w:r w:rsidRPr="00B2442D">
        <w:rPr>
          <w:lang w:val="en-GB"/>
        </w:rPr>
        <w:t>5.6.1.2.4.2.4</w:t>
      </w:r>
      <w:r w:rsidRPr="00B2442D">
        <w:rPr>
          <w:lang w:val="en-GB"/>
        </w:rPr>
        <w:tab/>
        <w:t>Handover</w:t>
      </w:r>
    </w:p>
    <w:p w:rsidR="009B7F39" w:rsidRPr="00B2442D" w:rsidRDefault="009B7F39" w:rsidP="00CE2F89">
      <w:pPr>
        <w:rPr>
          <w:lang w:val="en-GB"/>
        </w:rPr>
      </w:pPr>
      <w:r w:rsidRPr="00B2442D">
        <w:rPr>
          <w:lang w:val="en-GB"/>
        </w:rPr>
        <w:t>The MAC CPS supports optimized hard handover.</w:t>
      </w:r>
    </w:p>
    <w:p w:rsidR="009B7F39" w:rsidRPr="00B2442D" w:rsidRDefault="009B7F39" w:rsidP="00CE2F89">
      <w:pPr>
        <w:pStyle w:val="Heading6"/>
        <w:rPr>
          <w:lang w:val="en-GB"/>
        </w:rPr>
      </w:pPr>
      <w:r w:rsidRPr="00B2442D">
        <w:rPr>
          <w:lang w:val="en-GB"/>
        </w:rPr>
        <w:t>5.6.1.2.4.3</w:t>
      </w:r>
      <w:r w:rsidRPr="00B2442D">
        <w:rPr>
          <w:lang w:val="en-GB"/>
        </w:rPr>
        <w:tab/>
        <w:t>Security sub-layer</w:t>
      </w:r>
    </w:p>
    <w:p w:rsidR="009B7F39" w:rsidRPr="00B2442D" w:rsidRDefault="009B7F39" w:rsidP="00173135">
      <w:pPr>
        <w:rPr>
          <w:lang w:val="en-GB"/>
        </w:rPr>
      </w:pPr>
      <w:r w:rsidRPr="00B2442D">
        <w:rPr>
          <w:lang w:val="en-GB"/>
        </w:rPr>
        <w:t>The security sub-layer, which operates between the PHY and the MAC CPS, is responsible for providing strong encryption, decryption, mutual authentication, and secure key exchange. Security is maintained as a separate sub-layer so that it may be upgraded as necessary. Also, the key functionality internal to the sub</w:t>
      </w:r>
      <w:r w:rsidR="00173135" w:rsidRPr="00B2442D">
        <w:rPr>
          <w:lang w:val="en-GB"/>
        </w:rPr>
        <w:noBreakHyphen/>
      </w:r>
      <w:r w:rsidRPr="00B2442D">
        <w:rPr>
          <w:lang w:val="en-GB"/>
        </w:rPr>
        <w:t>layer is also modular, to provide easy maintenance upgrade. For</w:t>
      </w:r>
      <w:r w:rsidR="00173135" w:rsidRPr="00B2442D">
        <w:rPr>
          <w:lang w:val="en-GB"/>
        </w:rPr>
        <w:t xml:space="preserve"> </w:t>
      </w:r>
      <w:r w:rsidRPr="00B2442D">
        <w:rPr>
          <w:lang w:val="en-GB"/>
        </w:rPr>
        <w:t xml:space="preserve">example, the protocol provides a means of identifying one from a set of supported cryptographic suites, each of which specifies data encryption and authentication algorithms, and the rules for applying those algorithms to a MAC PDU payload. </w:t>
      </w:r>
    </w:p>
    <w:p w:rsidR="009B7F39" w:rsidRPr="00B2442D" w:rsidRDefault="009B7F39" w:rsidP="00CE2F89">
      <w:pPr>
        <w:rPr>
          <w:lang w:val="en-GB"/>
        </w:rPr>
      </w:pPr>
      <w:r w:rsidRPr="00B2442D">
        <w:rPr>
          <w:lang w:val="en-GB"/>
        </w:rPr>
        <w:t xml:space="preserve">The security sub-layer utilizes a security association (SA), which is a set of information shared between the transmitter and receiver. Each SA contains information on the cryptographic suite used for that SA and may also contain keys, such as the traffic encryption keys (TEKs), along with the key lifetimes and other associated state information. Prior to transmission, the MAC PDUs are mapped to an SA. The receiver uses the CID to determine the correct SA and applies the corresponding processing to the received PDU. </w:t>
      </w:r>
    </w:p>
    <w:p w:rsidR="009B7F39" w:rsidRPr="00B2442D" w:rsidRDefault="009B7F39" w:rsidP="00CE2F89">
      <w:pPr>
        <w:rPr>
          <w:lang w:val="en-GB"/>
        </w:rPr>
      </w:pPr>
      <w:r w:rsidRPr="00B2442D">
        <w:rPr>
          <w:lang w:val="en-GB"/>
        </w:rPr>
        <w:t>Device and user authentication use the IETF EAP protocol. OFDMA TDD WMAN encrypts user data using the AES-CCM cryptographic suite, with the Advanced Encryption Standard (AES) algorithm in the counter with CBC-MAC (CCM) mode, with 128-bit keys. The keys are generated using EAP authentication and managed by a Traffic Encryption Key (TEK) state machine. MAC management messages are AES encrypted and authenticated. A three-way handshake scheme is supported to optimize re-authentication during handover.</w:t>
      </w:r>
    </w:p>
    <w:p w:rsidR="009B7F39" w:rsidRPr="00B2442D" w:rsidRDefault="009B7F39" w:rsidP="00CE2F89">
      <w:pPr>
        <w:pStyle w:val="Heading5"/>
        <w:rPr>
          <w:lang w:val="en-GB"/>
        </w:rPr>
      </w:pPr>
      <w:r w:rsidRPr="00B2442D">
        <w:rPr>
          <w:lang w:val="en-GB"/>
        </w:rPr>
        <w:t>5.6.1.2.5</w:t>
      </w:r>
      <w:r w:rsidRPr="00B2442D">
        <w:rPr>
          <w:lang w:val="en-GB"/>
        </w:rPr>
        <w:tab/>
        <w:t>Smart antennas</w:t>
      </w:r>
    </w:p>
    <w:p w:rsidR="009B7F39" w:rsidRPr="00B2442D" w:rsidRDefault="009B7F39" w:rsidP="00CE2F89">
      <w:pPr>
        <w:rPr>
          <w:lang w:val="en-GB"/>
        </w:rPr>
      </w:pPr>
      <w:r w:rsidRPr="00B2442D">
        <w:rPr>
          <w:lang w:val="en-GB"/>
        </w:rPr>
        <w:t>OFDMA TDD WMAN specifies the use of smart antenna technologies, including antenna beamforming, space-time coding, and spatial multiplexing, which increase the cell size, data throughput, and spectral efficiency. These techniques reduce the sensitivity of the system to fading and multipath transmission effects.</w:t>
      </w:r>
    </w:p>
    <w:p w:rsidR="009B7F39" w:rsidRPr="00B2442D" w:rsidRDefault="009B7F39" w:rsidP="00CE2F89">
      <w:pPr>
        <w:pStyle w:val="Heading5"/>
        <w:rPr>
          <w:lang w:val="en-GB"/>
        </w:rPr>
      </w:pPr>
      <w:r w:rsidRPr="00B2442D">
        <w:rPr>
          <w:lang w:val="en-GB"/>
        </w:rPr>
        <w:t>5.6.1.2.6</w:t>
      </w:r>
      <w:r w:rsidRPr="00B2442D">
        <w:rPr>
          <w:lang w:val="en-GB"/>
        </w:rPr>
        <w:tab/>
        <w:t>Summary of major technical parameters</w:t>
      </w:r>
    </w:p>
    <w:p w:rsidR="009B7F39" w:rsidRPr="00B2442D" w:rsidRDefault="009B7F39" w:rsidP="00A87C3B">
      <w:pPr>
        <w:pStyle w:val="TableNo"/>
        <w:keepLines/>
        <w:rPr>
          <w:rFonts w:eastAsia="Malgun Gothic"/>
          <w:lang w:val="en-GB"/>
        </w:rPr>
      </w:pPr>
      <w:r w:rsidRPr="00B2442D">
        <w:rPr>
          <w:lang w:val="en-GB"/>
        </w:rPr>
        <w:t>TABLE 1</w:t>
      </w:r>
      <w:r w:rsidRPr="00B2442D">
        <w:rPr>
          <w:rFonts w:eastAsia="Malgun Gothic"/>
          <w:lang w:val="en-GB"/>
        </w:rPr>
        <w:t>2B</w:t>
      </w:r>
    </w:p>
    <w:p w:rsidR="009B7F39" w:rsidRPr="00B2442D" w:rsidRDefault="009B7F39" w:rsidP="00A87C3B">
      <w:pPr>
        <w:pStyle w:val="Tabletitle"/>
        <w:keepLines/>
        <w:rPr>
          <w:lang w:val="en-GB"/>
        </w:rPr>
      </w:pPr>
      <w:r w:rsidRPr="00B2442D">
        <w:rPr>
          <w:lang w:val="en-GB"/>
        </w:rPr>
        <w:t>OFDMA TDD WMAN parameters and capabilities, FDD mode</w:t>
      </w:r>
    </w:p>
    <w:tbl>
      <w:tblPr>
        <w:tblStyle w:val="TableGrid"/>
        <w:tblW w:w="9639" w:type="dxa"/>
        <w:jc w:val="center"/>
        <w:tblLayout w:type="fixed"/>
        <w:tblLook w:val="04A0"/>
      </w:tblPr>
      <w:tblGrid>
        <w:gridCol w:w="3504"/>
        <w:gridCol w:w="1461"/>
        <w:gridCol w:w="1461"/>
        <w:gridCol w:w="1461"/>
        <w:gridCol w:w="1752"/>
      </w:tblGrid>
      <w:tr w:rsidR="00894A74" w:rsidRPr="00B2442D">
        <w:trPr>
          <w:jc w:val="center"/>
        </w:trPr>
        <w:tc>
          <w:tcPr>
            <w:tcW w:w="3504" w:type="dxa"/>
            <w:vAlign w:val="center"/>
          </w:tcPr>
          <w:p w:rsidR="00894A74" w:rsidRPr="00B2442D" w:rsidRDefault="00894A74" w:rsidP="00A87C3B">
            <w:pPr>
              <w:pStyle w:val="Tablehead"/>
              <w:keepLines/>
              <w:rPr>
                <w:lang w:val="en-GB"/>
              </w:rPr>
            </w:pPr>
            <w:r w:rsidRPr="00B2442D">
              <w:rPr>
                <w:lang w:val="en-GB"/>
              </w:rPr>
              <w:t>Parameter/Capability</w:t>
            </w:r>
          </w:p>
        </w:tc>
        <w:tc>
          <w:tcPr>
            <w:tcW w:w="4383" w:type="dxa"/>
            <w:gridSpan w:val="3"/>
            <w:vAlign w:val="center"/>
          </w:tcPr>
          <w:p w:rsidR="00894A74" w:rsidRPr="00B2442D" w:rsidRDefault="00894A74" w:rsidP="00A87C3B">
            <w:pPr>
              <w:pStyle w:val="Tablehead"/>
              <w:keepLines/>
              <w:rPr>
                <w:lang w:val="en-GB"/>
              </w:rPr>
            </w:pPr>
            <w:r w:rsidRPr="00B2442D">
              <w:rPr>
                <w:lang w:val="en-GB"/>
              </w:rPr>
              <w:t>Value</w:t>
            </w:r>
          </w:p>
        </w:tc>
        <w:tc>
          <w:tcPr>
            <w:tcW w:w="1752" w:type="dxa"/>
          </w:tcPr>
          <w:p w:rsidR="00894A74" w:rsidRPr="00B2442D" w:rsidRDefault="00894A74" w:rsidP="00A87C3B">
            <w:pPr>
              <w:pStyle w:val="Tablehead"/>
              <w:keepLines/>
              <w:rPr>
                <w:lang w:val="en-GB"/>
              </w:rPr>
            </w:pPr>
            <w:r w:rsidRPr="00B2442D">
              <w:rPr>
                <w:lang w:val="en-GB"/>
              </w:rPr>
              <w:t xml:space="preserve">IEEE 802.16 </w:t>
            </w:r>
            <w:r w:rsidRPr="00B2442D">
              <w:rPr>
                <w:lang w:val="en-GB"/>
              </w:rPr>
              <w:br/>
            </w:r>
            <w:proofErr w:type="spellStart"/>
            <w:r w:rsidRPr="00B2442D">
              <w:rPr>
                <w:lang w:val="en-GB"/>
              </w:rPr>
              <w:t>Subclause</w:t>
            </w:r>
            <w:proofErr w:type="spellEnd"/>
          </w:p>
        </w:tc>
      </w:tr>
      <w:tr w:rsidR="00F055C9" w:rsidRPr="00B2442D">
        <w:trPr>
          <w:jc w:val="center"/>
        </w:trPr>
        <w:tc>
          <w:tcPr>
            <w:tcW w:w="3504" w:type="dxa"/>
            <w:vAlign w:val="center"/>
          </w:tcPr>
          <w:p w:rsidR="00F055C9" w:rsidRPr="00B2442D" w:rsidRDefault="00F055C9" w:rsidP="00A87C3B">
            <w:pPr>
              <w:pStyle w:val="Tabletext"/>
              <w:keepNext/>
              <w:keepLines/>
              <w:jc w:val="left"/>
              <w:rPr>
                <w:lang w:val="en-GB"/>
              </w:rPr>
            </w:pPr>
            <w:r w:rsidRPr="00B2442D">
              <w:rPr>
                <w:lang w:val="en-GB"/>
              </w:rPr>
              <w:t>Duplex method</w:t>
            </w:r>
          </w:p>
        </w:tc>
        <w:tc>
          <w:tcPr>
            <w:tcW w:w="4383" w:type="dxa"/>
            <w:gridSpan w:val="3"/>
            <w:vAlign w:val="center"/>
          </w:tcPr>
          <w:p w:rsidR="00F055C9" w:rsidRPr="00B2442D" w:rsidRDefault="00F055C9" w:rsidP="00A87C3B">
            <w:pPr>
              <w:pStyle w:val="Tabletext"/>
              <w:keepNext/>
              <w:keepLines/>
              <w:jc w:val="center"/>
              <w:rPr>
                <w:lang w:val="en-GB"/>
              </w:rPr>
            </w:pPr>
            <w:r w:rsidRPr="00B2442D">
              <w:rPr>
                <w:lang w:val="en-GB"/>
              </w:rPr>
              <w:t>FDD</w:t>
            </w:r>
          </w:p>
        </w:tc>
        <w:tc>
          <w:tcPr>
            <w:tcW w:w="1752" w:type="dxa"/>
          </w:tcPr>
          <w:p w:rsidR="00F055C9" w:rsidRPr="00B2442D" w:rsidRDefault="00F055C9" w:rsidP="00A87C3B">
            <w:pPr>
              <w:pStyle w:val="Tabletext"/>
              <w:keepNext/>
              <w:keepLines/>
              <w:jc w:val="center"/>
              <w:rPr>
                <w:lang w:val="en-GB"/>
              </w:rPr>
            </w:pPr>
            <w:r w:rsidRPr="00B2442D">
              <w:rPr>
                <w:lang w:val="en-GB"/>
              </w:rPr>
              <w:t>§ 8.4.4</w:t>
            </w:r>
          </w:p>
        </w:tc>
      </w:tr>
      <w:tr w:rsidR="00F055C9" w:rsidRPr="00B2442D">
        <w:trPr>
          <w:jc w:val="center"/>
        </w:trPr>
        <w:tc>
          <w:tcPr>
            <w:tcW w:w="3504" w:type="dxa"/>
            <w:vAlign w:val="center"/>
          </w:tcPr>
          <w:p w:rsidR="00F055C9" w:rsidRPr="00B2442D" w:rsidRDefault="00F055C9" w:rsidP="00A87C3B">
            <w:pPr>
              <w:pStyle w:val="Tabletext"/>
              <w:keepNext/>
              <w:keepLines/>
              <w:jc w:val="left"/>
              <w:rPr>
                <w:lang w:val="en-GB"/>
              </w:rPr>
            </w:pPr>
            <w:r w:rsidRPr="00B2442D">
              <w:rPr>
                <w:lang w:val="en-GB"/>
              </w:rPr>
              <w:t>Physical layer mode</w:t>
            </w:r>
          </w:p>
        </w:tc>
        <w:tc>
          <w:tcPr>
            <w:tcW w:w="4383" w:type="dxa"/>
            <w:gridSpan w:val="3"/>
            <w:vAlign w:val="center"/>
          </w:tcPr>
          <w:p w:rsidR="00F055C9" w:rsidRPr="00B2442D" w:rsidRDefault="00F055C9" w:rsidP="00A87C3B">
            <w:pPr>
              <w:pStyle w:val="Tabletext"/>
              <w:keepNext/>
              <w:keepLines/>
              <w:jc w:val="center"/>
              <w:rPr>
                <w:lang w:val="en-GB"/>
              </w:rPr>
            </w:pPr>
            <w:r w:rsidRPr="00B2442D">
              <w:rPr>
                <w:lang w:val="en-GB"/>
              </w:rPr>
              <w:t>OFDMA</w:t>
            </w:r>
          </w:p>
        </w:tc>
        <w:tc>
          <w:tcPr>
            <w:tcW w:w="1752" w:type="dxa"/>
          </w:tcPr>
          <w:p w:rsidR="00F055C9" w:rsidRPr="00B2442D" w:rsidRDefault="00F055C9" w:rsidP="00A87C3B">
            <w:pPr>
              <w:pStyle w:val="Tabletext"/>
              <w:keepNext/>
              <w:keepLines/>
              <w:jc w:val="center"/>
              <w:rPr>
                <w:lang w:val="en-GB"/>
              </w:rPr>
            </w:pPr>
            <w:r w:rsidRPr="00B2442D">
              <w:rPr>
                <w:lang w:val="en-GB"/>
              </w:rPr>
              <w:t>§ 8.4</w:t>
            </w:r>
          </w:p>
        </w:tc>
      </w:tr>
      <w:tr w:rsidR="00894A74" w:rsidRPr="00B2442D">
        <w:trPr>
          <w:jc w:val="center"/>
        </w:trPr>
        <w:tc>
          <w:tcPr>
            <w:tcW w:w="3504" w:type="dxa"/>
            <w:vAlign w:val="center"/>
          </w:tcPr>
          <w:p w:rsidR="00894A74" w:rsidRPr="00B2442D" w:rsidRDefault="00894A74" w:rsidP="00A87C3B">
            <w:pPr>
              <w:pStyle w:val="Tabletext"/>
              <w:keepNext/>
              <w:keepLines/>
              <w:jc w:val="left"/>
              <w:rPr>
                <w:lang w:val="en-GB"/>
              </w:rPr>
            </w:pPr>
            <w:r w:rsidRPr="00B2442D">
              <w:rPr>
                <w:lang w:val="en-GB"/>
              </w:rPr>
              <w:t>System channel bandwidth (Uplink/Downlink)</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5 MHz</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10 MHz</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7 MHz</w:t>
            </w:r>
          </w:p>
        </w:tc>
        <w:tc>
          <w:tcPr>
            <w:tcW w:w="1752" w:type="dxa"/>
          </w:tcPr>
          <w:p w:rsidR="00894A74" w:rsidRPr="00B2442D" w:rsidRDefault="00894A74" w:rsidP="00A87C3B">
            <w:pPr>
              <w:pStyle w:val="Tabletext"/>
              <w:keepNext/>
              <w:keepLines/>
              <w:jc w:val="center"/>
              <w:rPr>
                <w:lang w:val="en-GB"/>
              </w:rPr>
            </w:pPr>
            <w:r w:rsidRPr="00B2442D">
              <w:rPr>
                <w:lang w:val="en-GB"/>
              </w:rPr>
              <w:t>§ 8.4.1</w:t>
            </w:r>
          </w:p>
        </w:tc>
      </w:tr>
      <w:tr w:rsidR="00894A74" w:rsidRPr="00B2442D">
        <w:trPr>
          <w:jc w:val="center"/>
        </w:trPr>
        <w:tc>
          <w:tcPr>
            <w:tcW w:w="3504" w:type="dxa"/>
            <w:vAlign w:val="center"/>
          </w:tcPr>
          <w:p w:rsidR="00894A74" w:rsidRPr="00B2442D" w:rsidRDefault="00894A74" w:rsidP="00A87C3B">
            <w:pPr>
              <w:pStyle w:val="Tabletext"/>
              <w:keepNext/>
              <w:keepLines/>
              <w:jc w:val="left"/>
              <w:rPr>
                <w:lang w:val="en-GB"/>
              </w:rPr>
            </w:pPr>
            <w:r w:rsidRPr="00B2442D">
              <w:rPr>
                <w:lang w:val="en-GB"/>
              </w:rPr>
              <w:t>FFT size</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512</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1 024</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1 024</w:t>
            </w:r>
          </w:p>
        </w:tc>
        <w:tc>
          <w:tcPr>
            <w:tcW w:w="1752" w:type="dxa"/>
            <w:vAlign w:val="center"/>
          </w:tcPr>
          <w:p w:rsidR="00894A74" w:rsidRPr="00B2442D" w:rsidRDefault="00894A74" w:rsidP="00A87C3B">
            <w:pPr>
              <w:pStyle w:val="Tabletext"/>
              <w:keepNext/>
              <w:keepLines/>
              <w:jc w:val="center"/>
              <w:rPr>
                <w:lang w:val="en-GB"/>
              </w:rPr>
            </w:pPr>
          </w:p>
        </w:tc>
      </w:tr>
      <w:tr w:rsidR="00F055C9" w:rsidRPr="00B2442D">
        <w:trPr>
          <w:jc w:val="center"/>
        </w:trPr>
        <w:tc>
          <w:tcPr>
            <w:tcW w:w="3504" w:type="dxa"/>
            <w:vAlign w:val="center"/>
          </w:tcPr>
          <w:p w:rsidR="00F055C9" w:rsidRPr="00B2442D" w:rsidRDefault="00F055C9" w:rsidP="00894A74">
            <w:pPr>
              <w:pStyle w:val="Tabletext"/>
              <w:jc w:val="left"/>
              <w:rPr>
                <w:lang w:val="en-GB"/>
              </w:rPr>
            </w:pPr>
            <w:r w:rsidRPr="00B2442D">
              <w:rPr>
                <w:lang w:val="en-GB"/>
              </w:rPr>
              <w:t>Frame duration</w:t>
            </w:r>
          </w:p>
        </w:tc>
        <w:tc>
          <w:tcPr>
            <w:tcW w:w="4383" w:type="dxa"/>
            <w:gridSpan w:val="3"/>
            <w:vAlign w:val="center"/>
          </w:tcPr>
          <w:p w:rsidR="00F055C9" w:rsidRPr="00B2442D" w:rsidRDefault="00F055C9" w:rsidP="00894A74">
            <w:pPr>
              <w:pStyle w:val="Tabletext"/>
              <w:jc w:val="center"/>
              <w:rPr>
                <w:lang w:val="en-GB"/>
              </w:rPr>
            </w:pPr>
            <w:r w:rsidRPr="00B2442D">
              <w:rPr>
                <w:lang w:val="en-GB"/>
              </w:rPr>
              <w:t>5 ms</w:t>
            </w:r>
          </w:p>
        </w:tc>
        <w:tc>
          <w:tcPr>
            <w:tcW w:w="1752" w:type="dxa"/>
            <w:vAlign w:val="center"/>
          </w:tcPr>
          <w:p w:rsidR="00F055C9" w:rsidRPr="00B2442D" w:rsidRDefault="00F055C9" w:rsidP="00894A74">
            <w:pPr>
              <w:pStyle w:val="Tabletext"/>
              <w:jc w:val="center"/>
              <w:rPr>
                <w:lang w:val="en-GB"/>
              </w:rPr>
            </w:pP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Modulation, downlink</w:t>
            </w:r>
          </w:p>
        </w:tc>
        <w:tc>
          <w:tcPr>
            <w:tcW w:w="4383" w:type="dxa"/>
            <w:gridSpan w:val="3"/>
            <w:vAlign w:val="center"/>
          </w:tcPr>
          <w:p w:rsidR="00894A74" w:rsidRPr="00B2442D" w:rsidRDefault="00894A74" w:rsidP="00894A74">
            <w:pPr>
              <w:pStyle w:val="Tabletext"/>
              <w:jc w:val="center"/>
              <w:rPr>
                <w:lang w:val="en-GB"/>
              </w:rPr>
            </w:pPr>
            <w:r w:rsidRPr="00B2442D">
              <w:rPr>
                <w:lang w:val="en-GB"/>
              </w:rPr>
              <w:t>QPSK, 16-QAM, 64-QAM</w:t>
            </w:r>
          </w:p>
        </w:tc>
        <w:tc>
          <w:tcPr>
            <w:tcW w:w="1752" w:type="dxa"/>
            <w:vAlign w:val="center"/>
          </w:tcPr>
          <w:p w:rsidR="00894A74" w:rsidRPr="00B2442D" w:rsidRDefault="00894A74" w:rsidP="00894A74">
            <w:pPr>
              <w:pStyle w:val="Tabletext"/>
              <w:jc w:val="center"/>
              <w:rPr>
                <w:lang w:val="en-GB"/>
              </w:rPr>
            </w:pPr>
            <w:r w:rsidRPr="00B2442D">
              <w:rPr>
                <w:lang w:val="en-GB"/>
              </w:rPr>
              <w:t>§ 8.4.5.2</w:t>
            </w: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Modulation, uplink</w:t>
            </w:r>
          </w:p>
        </w:tc>
        <w:tc>
          <w:tcPr>
            <w:tcW w:w="4383" w:type="dxa"/>
            <w:gridSpan w:val="3"/>
            <w:vAlign w:val="center"/>
          </w:tcPr>
          <w:p w:rsidR="00894A74" w:rsidRPr="00B2442D" w:rsidRDefault="00894A74" w:rsidP="00894A74">
            <w:pPr>
              <w:pStyle w:val="Tabletext"/>
              <w:jc w:val="center"/>
              <w:rPr>
                <w:lang w:val="en-GB"/>
              </w:rPr>
            </w:pPr>
            <w:r w:rsidRPr="00B2442D">
              <w:rPr>
                <w:lang w:val="en-GB"/>
              </w:rPr>
              <w:t>QPSK, 16-QAM</w:t>
            </w:r>
          </w:p>
        </w:tc>
        <w:tc>
          <w:tcPr>
            <w:tcW w:w="1752" w:type="dxa"/>
            <w:vAlign w:val="center"/>
          </w:tcPr>
          <w:p w:rsidR="00894A74" w:rsidRPr="00B2442D" w:rsidRDefault="00894A74" w:rsidP="00894A74">
            <w:pPr>
              <w:pStyle w:val="Tabletext"/>
              <w:jc w:val="center"/>
              <w:rPr>
                <w:lang w:val="en-GB"/>
              </w:rPr>
            </w:pPr>
            <w:r w:rsidRPr="00B2442D">
              <w:rPr>
                <w:lang w:val="en-GB"/>
              </w:rPr>
              <w:t>§ 8.4.9.4.2</w:t>
            </w:r>
          </w:p>
        </w:tc>
      </w:tr>
    </w:tbl>
    <w:p w:rsidR="004C3ABC" w:rsidRDefault="004C3ABC" w:rsidP="004C3ABC">
      <w:pPr>
        <w:pStyle w:val="Tablefin"/>
      </w:pPr>
    </w:p>
    <w:p w:rsidR="004C3ABC" w:rsidRPr="00B2442D" w:rsidRDefault="004C3ABC" w:rsidP="004C3ABC">
      <w:pPr>
        <w:pStyle w:val="TableNo"/>
        <w:keepLines/>
        <w:rPr>
          <w:rFonts w:eastAsia="Malgun Gothic"/>
          <w:lang w:val="en-GB"/>
        </w:rPr>
      </w:pPr>
      <w:r w:rsidRPr="00B2442D">
        <w:rPr>
          <w:lang w:val="en-GB"/>
        </w:rPr>
        <w:t>TABLE 1</w:t>
      </w:r>
      <w:r w:rsidRPr="00B2442D">
        <w:rPr>
          <w:rFonts w:eastAsia="Malgun Gothic"/>
          <w:lang w:val="en-GB"/>
        </w:rPr>
        <w:t>2B</w:t>
      </w:r>
      <w:r>
        <w:rPr>
          <w:rFonts w:eastAsia="Malgun Gothic"/>
          <w:lang w:val="en-GB"/>
        </w:rPr>
        <w:t xml:space="preserve"> (</w:t>
      </w:r>
      <w:r w:rsidRPr="004C3ABC">
        <w:rPr>
          <w:rFonts w:eastAsia="Malgun Gothic"/>
          <w:i/>
          <w:iCs/>
          <w:lang w:val="en-GB"/>
        </w:rPr>
        <w:t>end</w:t>
      </w:r>
      <w:r>
        <w:rPr>
          <w:rFonts w:eastAsia="Malgun Gothic"/>
          <w:lang w:val="en-GB"/>
        </w:rPr>
        <w:t>)</w:t>
      </w:r>
    </w:p>
    <w:tbl>
      <w:tblPr>
        <w:tblStyle w:val="TableGrid"/>
        <w:tblW w:w="9639" w:type="dxa"/>
        <w:jc w:val="center"/>
        <w:tblLayout w:type="fixed"/>
        <w:tblLook w:val="04A0"/>
      </w:tblPr>
      <w:tblGrid>
        <w:gridCol w:w="3504"/>
        <w:gridCol w:w="4383"/>
        <w:gridCol w:w="1752"/>
      </w:tblGrid>
      <w:tr w:rsidR="004C3ABC" w:rsidRPr="00B2442D">
        <w:trPr>
          <w:jc w:val="center"/>
        </w:trPr>
        <w:tc>
          <w:tcPr>
            <w:tcW w:w="3504" w:type="dxa"/>
            <w:vAlign w:val="center"/>
          </w:tcPr>
          <w:p w:rsidR="004C3ABC" w:rsidRPr="00B2442D" w:rsidRDefault="004C3ABC" w:rsidP="00733D64">
            <w:pPr>
              <w:pStyle w:val="Tablehead"/>
              <w:keepLines/>
              <w:rPr>
                <w:lang w:val="en-GB"/>
              </w:rPr>
            </w:pPr>
            <w:r w:rsidRPr="00B2442D">
              <w:rPr>
                <w:lang w:val="en-GB"/>
              </w:rPr>
              <w:t>Parameter/Capability</w:t>
            </w:r>
          </w:p>
        </w:tc>
        <w:tc>
          <w:tcPr>
            <w:tcW w:w="4383" w:type="dxa"/>
            <w:vAlign w:val="center"/>
          </w:tcPr>
          <w:p w:rsidR="004C3ABC" w:rsidRPr="00B2442D" w:rsidRDefault="004C3ABC" w:rsidP="00733D64">
            <w:pPr>
              <w:pStyle w:val="Tablehead"/>
              <w:keepLines/>
              <w:rPr>
                <w:lang w:val="en-GB"/>
              </w:rPr>
            </w:pPr>
            <w:r w:rsidRPr="00B2442D">
              <w:rPr>
                <w:lang w:val="en-GB"/>
              </w:rPr>
              <w:t>Value</w:t>
            </w:r>
          </w:p>
        </w:tc>
        <w:tc>
          <w:tcPr>
            <w:tcW w:w="1752" w:type="dxa"/>
          </w:tcPr>
          <w:p w:rsidR="004C3ABC" w:rsidRPr="00B2442D" w:rsidRDefault="004C3ABC" w:rsidP="00733D64">
            <w:pPr>
              <w:pStyle w:val="Tablehead"/>
              <w:keepLines/>
              <w:rPr>
                <w:lang w:val="en-GB"/>
              </w:rPr>
            </w:pPr>
            <w:r w:rsidRPr="00B2442D">
              <w:rPr>
                <w:lang w:val="en-GB"/>
              </w:rPr>
              <w:t xml:space="preserve">IEEE 802.16 </w:t>
            </w:r>
            <w:r w:rsidRPr="00B2442D">
              <w:rPr>
                <w:lang w:val="en-GB"/>
              </w:rPr>
              <w:br/>
            </w:r>
            <w:proofErr w:type="spellStart"/>
            <w:r w:rsidRPr="00B2442D">
              <w:rPr>
                <w:lang w:val="en-GB"/>
              </w:rPr>
              <w:t>Subclause</w:t>
            </w:r>
            <w:proofErr w:type="spellEnd"/>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Forward error correction coding</w:t>
            </w:r>
          </w:p>
        </w:tc>
        <w:tc>
          <w:tcPr>
            <w:tcW w:w="4383" w:type="dxa"/>
            <w:vAlign w:val="center"/>
          </w:tcPr>
          <w:p w:rsidR="00894A74" w:rsidRPr="00B2442D" w:rsidRDefault="00894A74" w:rsidP="00894A74">
            <w:pPr>
              <w:pStyle w:val="Tabletext"/>
              <w:jc w:val="center"/>
              <w:rPr>
                <w:lang w:val="en-GB"/>
              </w:rPr>
            </w:pPr>
            <w:r w:rsidRPr="00B2442D">
              <w:rPr>
                <w:lang w:val="en-GB"/>
              </w:rPr>
              <w:t>Convolutional coding and convolutional turbo coding</w:t>
            </w:r>
          </w:p>
        </w:tc>
        <w:tc>
          <w:tcPr>
            <w:tcW w:w="1752" w:type="dxa"/>
            <w:vAlign w:val="center"/>
          </w:tcPr>
          <w:p w:rsidR="00894A74" w:rsidRPr="00B2442D" w:rsidRDefault="00894A74" w:rsidP="00894A74">
            <w:pPr>
              <w:pStyle w:val="Tabletext"/>
              <w:jc w:val="center"/>
              <w:rPr>
                <w:lang w:val="en-GB"/>
              </w:rPr>
            </w:pPr>
            <w:r w:rsidRPr="00B2442D">
              <w:rPr>
                <w:lang w:val="en-GB"/>
              </w:rPr>
              <w:t>§ 8.4.9.4.2</w:t>
            </w: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Encryption</w:t>
            </w:r>
          </w:p>
        </w:tc>
        <w:tc>
          <w:tcPr>
            <w:tcW w:w="4383" w:type="dxa"/>
            <w:vAlign w:val="center"/>
          </w:tcPr>
          <w:p w:rsidR="00894A74" w:rsidRPr="00B2442D" w:rsidRDefault="00894A74" w:rsidP="00894A74">
            <w:pPr>
              <w:pStyle w:val="Tabletext"/>
              <w:jc w:val="center"/>
              <w:rPr>
                <w:lang w:val="en-GB"/>
              </w:rPr>
            </w:pPr>
            <w:r w:rsidRPr="00B2442D">
              <w:rPr>
                <w:lang w:val="en-GB"/>
              </w:rPr>
              <w:t>AES-CCM, AES Key Wrap, 128</w:t>
            </w:r>
            <w:r w:rsidRPr="00B2442D">
              <w:rPr>
                <w:lang w:val="en-GB"/>
              </w:rPr>
              <w:noBreakHyphen/>
              <w:t>bit keys</w:t>
            </w:r>
          </w:p>
        </w:tc>
        <w:tc>
          <w:tcPr>
            <w:tcW w:w="1752" w:type="dxa"/>
            <w:vAlign w:val="center"/>
          </w:tcPr>
          <w:p w:rsidR="00894A74" w:rsidRPr="00B2442D" w:rsidRDefault="00894A74" w:rsidP="00894A74">
            <w:pPr>
              <w:pStyle w:val="Tabletext"/>
              <w:jc w:val="center"/>
              <w:rPr>
                <w:lang w:val="en-GB"/>
              </w:rPr>
            </w:pPr>
            <w:r w:rsidRPr="00B2442D">
              <w:rPr>
                <w:lang w:val="en-GB"/>
              </w:rPr>
              <w:t>§§ 8.4.9.2.1;</w:t>
            </w:r>
            <w:r w:rsidRPr="00B2442D">
              <w:rPr>
                <w:lang w:val="en-GB"/>
              </w:rPr>
              <w:br/>
              <w:t>8.4.9.2.3 excluding § 8.4.9.2.3.5</w:t>
            </w: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Authentication</w:t>
            </w:r>
          </w:p>
        </w:tc>
        <w:tc>
          <w:tcPr>
            <w:tcW w:w="4383" w:type="dxa"/>
            <w:vAlign w:val="center"/>
          </w:tcPr>
          <w:p w:rsidR="00894A74" w:rsidRPr="00B2442D" w:rsidRDefault="00894A74" w:rsidP="00894A74">
            <w:pPr>
              <w:pStyle w:val="Tabletext"/>
              <w:jc w:val="center"/>
              <w:rPr>
                <w:lang w:val="en-GB"/>
              </w:rPr>
            </w:pPr>
            <w:r w:rsidRPr="00B2442D">
              <w:rPr>
                <w:lang w:val="en-GB"/>
              </w:rPr>
              <w:t>EAP</w:t>
            </w:r>
          </w:p>
        </w:tc>
        <w:tc>
          <w:tcPr>
            <w:tcW w:w="1752" w:type="dxa"/>
            <w:vAlign w:val="center"/>
          </w:tcPr>
          <w:p w:rsidR="00894A74" w:rsidRPr="00B2442D" w:rsidRDefault="00894A74" w:rsidP="00894A74">
            <w:pPr>
              <w:pStyle w:val="Tabletext"/>
              <w:jc w:val="center"/>
              <w:rPr>
                <w:lang w:val="en-GB"/>
              </w:rPr>
            </w:pPr>
            <w:r w:rsidRPr="00B2442D">
              <w:rPr>
                <w:lang w:val="en-GB"/>
              </w:rPr>
              <w:t>§ 11.9.14</w:t>
            </w: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Privacy key management</w:t>
            </w:r>
          </w:p>
        </w:tc>
        <w:tc>
          <w:tcPr>
            <w:tcW w:w="4383" w:type="dxa"/>
            <w:vAlign w:val="center"/>
          </w:tcPr>
          <w:p w:rsidR="00894A74" w:rsidRPr="00B2442D" w:rsidRDefault="00894A74" w:rsidP="00894A74">
            <w:pPr>
              <w:pStyle w:val="Tabletext"/>
              <w:jc w:val="center"/>
              <w:rPr>
                <w:lang w:val="en-GB"/>
              </w:rPr>
            </w:pPr>
            <w:r w:rsidRPr="00B2442D">
              <w:rPr>
                <w:lang w:val="en-GB"/>
              </w:rPr>
              <w:t>PKMv2</w:t>
            </w:r>
          </w:p>
        </w:tc>
        <w:tc>
          <w:tcPr>
            <w:tcW w:w="1752" w:type="dxa"/>
            <w:vAlign w:val="center"/>
          </w:tcPr>
          <w:p w:rsidR="00894A74" w:rsidRPr="00B2442D" w:rsidRDefault="00894A74" w:rsidP="00894A74">
            <w:pPr>
              <w:pStyle w:val="Tabletext"/>
              <w:jc w:val="center"/>
              <w:rPr>
                <w:lang w:val="en-GB"/>
              </w:rPr>
            </w:pPr>
            <w:r w:rsidRPr="00B2442D">
              <w:rPr>
                <w:lang w:val="en-GB"/>
              </w:rPr>
              <w:t>§ 11.8.4.2</w:t>
            </w: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Management message integrity protection</w:t>
            </w:r>
          </w:p>
        </w:tc>
        <w:tc>
          <w:tcPr>
            <w:tcW w:w="4383" w:type="dxa"/>
            <w:vAlign w:val="center"/>
          </w:tcPr>
          <w:p w:rsidR="00894A74" w:rsidRPr="00B2442D" w:rsidRDefault="00894A74" w:rsidP="00894A74">
            <w:pPr>
              <w:pStyle w:val="Tabletext"/>
              <w:jc w:val="center"/>
              <w:rPr>
                <w:lang w:val="en-GB"/>
              </w:rPr>
            </w:pPr>
            <w:r w:rsidRPr="00B2442D">
              <w:rPr>
                <w:lang w:val="en-GB"/>
              </w:rPr>
              <w:t>CMAC</w:t>
            </w:r>
          </w:p>
        </w:tc>
        <w:tc>
          <w:tcPr>
            <w:tcW w:w="1752" w:type="dxa"/>
            <w:vAlign w:val="center"/>
          </w:tcPr>
          <w:p w:rsidR="00894A74" w:rsidRPr="00B2442D" w:rsidRDefault="00894A74" w:rsidP="00894A74">
            <w:pPr>
              <w:pStyle w:val="Tabletext"/>
              <w:jc w:val="center"/>
              <w:rPr>
                <w:lang w:val="en-GB"/>
              </w:rPr>
            </w:pPr>
            <w:r w:rsidRPr="00B2442D">
              <w:rPr>
                <w:lang w:val="en-GB"/>
              </w:rPr>
              <w:t>§ 7.2.2</w:t>
            </w:r>
          </w:p>
        </w:tc>
      </w:tr>
    </w:tbl>
    <w:p w:rsidR="009B7F39" w:rsidRPr="00B2442D" w:rsidRDefault="009B7F39" w:rsidP="00894A74">
      <w:pPr>
        <w:pStyle w:val="Tablefin"/>
      </w:pPr>
    </w:p>
    <w:p w:rsidR="00353909" w:rsidRDefault="00353909" w:rsidP="00353909">
      <w:pPr>
        <w:pStyle w:val="Heading5"/>
        <w:numPr>
          <w:ins w:id="69" w:author="Roger Marks" w:date="2012-03-13T22:42:00Z"/>
        </w:numPr>
        <w:rPr>
          <w:ins w:id="70" w:author="Roger Marks" w:date="2012-03-15T11:31:00Z"/>
          <w:lang w:val="en-GB" w:eastAsia="ja-JP"/>
        </w:rPr>
      </w:pPr>
      <w:ins w:id="71" w:author="Roger Marks" w:date="2012-03-13T22:42:00Z">
        <w:r>
          <w:rPr>
            <w:lang w:val="en-GB"/>
          </w:rPr>
          <w:t>5.6.1.</w:t>
        </w:r>
        <w:r>
          <w:rPr>
            <w:rFonts w:hint="eastAsia"/>
            <w:lang w:val="en-GB" w:eastAsia="ja-JP"/>
          </w:rPr>
          <w:t>2.7</w:t>
        </w:r>
        <w:r>
          <w:rPr>
            <w:rFonts w:hint="eastAsia"/>
            <w:lang w:val="en-GB" w:eastAsia="ja-JP"/>
          </w:rPr>
          <w:tab/>
        </w:r>
        <w:proofErr w:type="spellStart"/>
        <w:r>
          <w:rPr>
            <w:rFonts w:hint="eastAsia"/>
            <w:lang w:val="en-GB" w:eastAsia="ja-JP"/>
          </w:rPr>
          <w:t>WirelessMAN</w:t>
        </w:r>
        <w:proofErr w:type="spellEnd"/>
        <w:r>
          <w:rPr>
            <w:rFonts w:hint="eastAsia"/>
            <w:lang w:val="en-GB" w:eastAsia="ja-JP"/>
          </w:rPr>
          <w:t>-Advanced</w:t>
        </w:r>
      </w:ins>
    </w:p>
    <w:p w:rsidR="00A45A2C" w:rsidRPr="00A45A2C" w:rsidRDefault="00A45A2C" w:rsidP="00A45A2C">
      <w:pPr>
        <w:numPr>
          <w:ins w:id="72" w:author="Roger Marks" w:date="2012-03-15T11:31:00Z"/>
        </w:numPr>
        <w:rPr>
          <w:ins w:id="73" w:author="Roger Marks" w:date="2012-03-13T22:42:00Z"/>
          <w:rPrChange w:id="74" w:author="Roger Marks" w:date="2012-03-15T11:31:00Z">
            <w:rPr>
              <w:ins w:id="75" w:author="Roger Marks" w:date="2012-03-13T22:42:00Z"/>
              <w:lang w:val="en-GB" w:eastAsia="ja-JP"/>
            </w:rPr>
          </w:rPrChange>
        </w:rPr>
        <w:pPrChange w:id="76" w:author="Roger Marks" w:date="2012-03-15T11:31:00Z">
          <w:pPr>
            <w:pStyle w:val="Heading5"/>
          </w:pPr>
        </w:pPrChange>
      </w:pPr>
      <w:ins w:id="77" w:author="Roger Marks" w:date="2012-03-15T11:31:00Z">
        <w:r w:rsidRPr="00A45A2C">
          <w:rPr>
            <w:b/>
            <w:highlight w:val="yellow"/>
            <w:lang w:val="en-GB"/>
            <w:rPrChange w:id="78" w:author="Roger Marks" w:date="2012-03-15T11:31:00Z">
              <w:rPr>
                <w:b w:val="0"/>
                <w:lang w:val="en-GB"/>
              </w:rPr>
            </w:rPrChange>
          </w:rPr>
          <w:t>[Note: IEEE Editor to consider insertion of brief description.]</w:t>
        </w:r>
      </w:ins>
    </w:p>
    <w:p w:rsidR="00353909" w:rsidRPr="00544157" w:rsidRDefault="00353909" w:rsidP="00353909">
      <w:pPr>
        <w:numPr>
          <w:ins w:id="79" w:author="Roger Marks" w:date="2012-03-13T22:42:00Z"/>
        </w:numPr>
        <w:rPr>
          <w:ins w:id="80" w:author="Roger Marks" w:date="2012-03-13T22:42:00Z"/>
          <w:lang w:val="en-GB" w:eastAsia="ja-JP"/>
        </w:rPr>
      </w:pPr>
      <w:ins w:id="81" w:author="Roger Marks" w:date="2012-03-13T22:42:00Z">
        <w:r>
          <w:rPr>
            <w:rFonts w:hint="eastAsia"/>
            <w:lang w:val="en-GB" w:eastAsia="ja-JP"/>
          </w:rPr>
          <w:t>A</w:t>
        </w:r>
        <w:r w:rsidRPr="00447A5E">
          <w:rPr>
            <w:lang w:val="en-GB" w:eastAsia="ja-JP"/>
          </w:rPr>
          <w:t xml:space="preserve">n overview of the </w:t>
        </w:r>
        <w:proofErr w:type="spellStart"/>
        <w:r w:rsidRPr="00447A5E">
          <w:rPr>
            <w:lang w:val="en-GB" w:eastAsia="ja-JP"/>
          </w:rPr>
          <w:t>WirelessMAN</w:t>
        </w:r>
        <w:proofErr w:type="spellEnd"/>
        <w:r w:rsidRPr="00447A5E">
          <w:rPr>
            <w:lang w:val="en-GB" w:eastAsia="ja-JP"/>
          </w:rPr>
          <w:t>-Advanced</w:t>
        </w:r>
        <w:r>
          <w:rPr>
            <w:lang w:val="en-GB" w:eastAsia="ja-JP"/>
          </w:rPr>
          <w:t xml:space="preserve"> radio interface technology</w:t>
        </w:r>
        <w:r>
          <w:rPr>
            <w:rFonts w:hint="eastAsia"/>
            <w:lang w:val="en-GB" w:eastAsia="ja-JP"/>
          </w:rPr>
          <w:t xml:space="preserve"> is provided in Recommendation ITU-R M.</w:t>
        </w:r>
        <w:r>
          <w:rPr>
            <w:lang w:val="en-GB" w:eastAsia="ja-JP"/>
          </w:rPr>
          <w:t>2012</w:t>
        </w:r>
        <w:r>
          <w:rPr>
            <w:rFonts w:hint="eastAsia"/>
            <w:lang w:val="en-GB" w:eastAsia="ja-JP"/>
          </w:rPr>
          <w:t>.</w:t>
        </w:r>
      </w:ins>
    </w:p>
    <w:p w:rsidR="00A87C3B" w:rsidDel="00353909" w:rsidRDefault="00A87C3B" w:rsidP="002D250D">
      <w:pPr>
        <w:rPr>
          <w:ins w:id="82" w:author="tshono" w:date="2011-11-08T17:22:00Z"/>
          <w:del w:id="83" w:author="Roger Marks" w:date="2012-03-13T22:42:00Z"/>
          <w:lang w:val="en-GB" w:eastAsia="ja-JP"/>
        </w:rPr>
      </w:pPr>
    </w:p>
    <w:p w:rsidR="00470AAE" w:rsidRPr="00973DEE" w:rsidRDefault="00470AAE" w:rsidP="002D250D">
      <w:pPr>
        <w:rPr>
          <w:lang w:val="en-GB" w:eastAsia="ja-JP"/>
        </w:rPr>
      </w:pPr>
      <w:bookmarkStart w:id="84" w:name="_GoBack"/>
      <w:bookmarkEnd w:id="84"/>
    </w:p>
    <w:p w:rsidR="00CF09D8" w:rsidRPr="00B2442D" w:rsidRDefault="00CF09D8" w:rsidP="002D250D">
      <w:pPr>
        <w:rPr>
          <w:lang w:val="en-GB" w:eastAsia="ja-JP"/>
        </w:rPr>
      </w:pPr>
    </w:p>
    <w:p w:rsidR="009B7F39" w:rsidRPr="00B2442D" w:rsidRDefault="009B7F39" w:rsidP="00CE2F89">
      <w:pPr>
        <w:pStyle w:val="Line"/>
        <w:rPr>
          <w:lang w:eastAsia="ja-JP"/>
        </w:rPr>
      </w:pPr>
    </w:p>
    <w:sectPr w:rsidR="009B7F39" w:rsidRPr="00B2442D" w:rsidSect="002D250D">
      <w:headerReference w:type="even" r:id="rId21"/>
      <w:headerReference w:type="default" r:id="rId22"/>
      <w:headerReference w:type="first" r:id="rId23"/>
      <w:footerReference w:type="first" r:id="rId24"/>
      <w:pgSz w:w="11907" w:h="16834" w:code="9"/>
      <w:pgMar w:top="1418" w:right="1134" w:bottom="1134" w:left="1134" w:footer="482"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01F" w:rsidRDefault="00FE101F">
      <w:r>
        <w:separator/>
      </w:r>
    </w:p>
  </w:endnote>
  <w:endnote w:type="continuationSeparator" w:id="0">
    <w:p w:rsidR="00FE101F" w:rsidRDefault="00FE10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SimSun">
    <w:altName w:val="宋体"/>
    <w:charset w:val="86"/>
    <w:family w:val="auto"/>
    <w:pitch w:val="variable"/>
    <w:sig w:usb0="00000003" w:usb1="080E0000" w:usb2="00000010" w:usb3="00000000" w:csb0="0004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algun Gothic">
    <w:altName w:val="Cambria"/>
    <w:charset w:val="81"/>
    <w:family w:val="swiss"/>
    <w:pitch w:val="variable"/>
    <w:sig w:usb0="900002AF" w:usb1="09D77CFB" w:usb2="00000012" w:usb3="00000000" w:csb0="0008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9B7F39" w:rsidRDefault="00170AE1" w:rsidP="009B7F39">
    <w:pPr>
      <w:rPr>
        <w:lang w:val="en-US"/>
      </w:rPr>
    </w:pPr>
    <w:fldSimple w:instr=" FILENAME \p \* MERGEFORMAT ">
      <w:r w:rsidR="005727C1">
        <w:rPr>
          <w:noProof/>
          <w:lang w:val="en-US"/>
        </w:rPr>
        <w:t>P:\QPUB\BR\REC\M\1457-10\M1457-10E.docx</w:t>
      </w:r>
    </w:fldSimple>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955682" w:rsidRDefault="005727C1" w:rsidP="00955682">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F13B8A" w:rsidRDefault="00170AE1" w:rsidP="001279F5">
    <w:pPr>
      <w:pStyle w:val="Figuretitle"/>
    </w:pPr>
    <w:fldSimple w:instr=" FILENAME \p \* MERGEFORMAT ">
      <w:r w:rsidR="005727C1">
        <w:rPr>
          <w:noProof/>
        </w:rPr>
        <w:t>P:\QPUB\BR\REC\M\1457-10\M1457-10E.docx</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01F" w:rsidRDefault="00FE101F">
      <w:r>
        <w:separator/>
      </w:r>
    </w:p>
  </w:footnote>
  <w:footnote w:type="continuationSeparator" w:id="0">
    <w:p w:rsidR="00FE101F" w:rsidRDefault="00FE101F">
      <w:r>
        <w:continuationSeparator/>
      </w:r>
    </w:p>
  </w:footnote>
  <w:footnote w:id="1">
    <w:p w:rsidR="005727C1" w:rsidRPr="0069280B" w:rsidRDefault="005727C1" w:rsidP="00B33FEB">
      <w:pPr>
        <w:pStyle w:val="FootnoteText"/>
        <w:rPr>
          <w:lang w:val="en-US"/>
        </w:rPr>
      </w:pPr>
      <w:r w:rsidRPr="007A073E">
        <w:rPr>
          <w:rStyle w:val="FootnoteReference"/>
        </w:rPr>
        <w:footnoteRef/>
      </w:r>
      <w:r w:rsidRPr="009B7F39">
        <w:rPr>
          <w:lang w:val="en-US"/>
        </w:rPr>
        <w:tab/>
      </w:r>
      <w:hyperlink r:id="rId1" w:history="1">
        <w:r>
          <w:rPr>
            <w:rStyle w:val="Hyperlink"/>
            <w:lang w:val="en-US"/>
          </w:rPr>
          <w:t>http://www.wimaxforum.org/technology/documents/</w:t>
        </w:r>
      </w:hyperlink>
      <w:r w:rsidRPr="009B7F39">
        <w:rPr>
          <w:lang w:val="en-US"/>
        </w:rPr>
        <w:t>.</w:t>
      </w:r>
    </w:p>
  </w:footnote>
  <w:footnote w:id="2">
    <w:p w:rsidR="005727C1" w:rsidRPr="00074ECC" w:rsidRDefault="005727C1" w:rsidP="00074ECC">
      <w:pPr>
        <w:pStyle w:val="FootnoteText"/>
        <w:rPr>
          <w:lang w:val="en-US"/>
        </w:rPr>
      </w:pPr>
      <w:r w:rsidRPr="007A073E">
        <w:rPr>
          <w:rStyle w:val="FootnoteReference"/>
        </w:rPr>
        <w:footnoteRef/>
      </w:r>
      <w:r w:rsidRPr="009B7F39">
        <w:rPr>
          <w:lang w:val="en-US"/>
        </w:rPr>
        <w:tab/>
      </w:r>
      <w:hyperlink r:id="rId2" w:history="1">
        <w:hyperlink r:id="rId3" w:history="1">
          <w:r w:rsidRPr="00074ECC">
            <w:rPr>
              <w:rStyle w:val="Hyperlink"/>
              <w:lang w:val="en-US"/>
            </w:rPr>
            <w:t>http://www.wimaxforum.org/technology/documents/</w:t>
          </w:r>
        </w:hyperlink>
      </w:hyperlink>
      <w:r>
        <w: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FC42AF" w:rsidRDefault="00170AE1" w:rsidP="00955682">
    <w:pPr>
      <w:pStyle w:val="Header"/>
      <w:tabs>
        <w:tab w:val="center" w:pos="9696"/>
      </w:tabs>
      <w:jc w:val="left"/>
    </w:pPr>
    <w:r>
      <w:rPr>
        <w:rStyle w:val="PageNumber"/>
        <w:b/>
        <w:bCs/>
      </w:rPr>
      <w:fldChar w:fldCharType="begin"/>
    </w:r>
    <w:r w:rsidR="005727C1" w:rsidRPr="00FC42AF">
      <w:rPr>
        <w:rStyle w:val="PageNumber"/>
        <w:b/>
        <w:bCs/>
      </w:rPr>
      <w:instrText xml:space="preserve"> PAGE </w:instrText>
    </w:r>
    <w:r>
      <w:rPr>
        <w:rStyle w:val="PageNumber"/>
        <w:b/>
        <w:bCs/>
      </w:rPr>
      <w:fldChar w:fldCharType="separate"/>
    </w:r>
    <w:r w:rsidR="00A45A2C">
      <w:rPr>
        <w:rStyle w:val="PageNumber"/>
        <w:b/>
        <w:bCs/>
        <w:noProof/>
      </w:rPr>
      <w:t>2</w:t>
    </w:r>
    <w:r>
      <w:rPr>
        <w:rStyle w:val="PageNumber"/>
        <w:b/>
        <w:bCs/>
      </w:rPr>
      <w:fldChar w:fldCharType="end"/>
    </w:r>
    <w:r w:rsidR="005727C1" w:rsidRPr="00FC42AF">
      <w:tab/>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Default="005727C1" w:rsidP="004141FD">
    <w:pPr>
      <w:pStyle w:val="Header"/>
    </w:pPr>
    <w:r>
      <w:tab/>
    </w:r>
    <w:r w:rsidRPr="00297B79">
      <w:rPr>
        <w:rFonts w:hint="eastAsia"/>
        <w:b/>
        <w:color w:val="FF0000"/>
        <w:sz w:val="36"/>
        <w:lang w:eastAsia="ja-JP"/>
      </w:rPr>
      <w:t>DRAFT</w:t>
    </w:r>
    <w:r>
      <w:rPr>
        <w:b/>
        <w:bCs/>
      </w:rPr>
      <w:tab/>
    </w:r>
    <w:fldSimple w:instr=" PAGE   \* MERGEFORMAT ">
      <w:r w:rsidR="00A45A2C" w:rsidRPr="00A45A2C">
        <w:rPr>
          <w:b/>
          <w:bCs/>
          <w:noProof/>
        </w:rPr>
        <w:t>1</w:t>
      </w:r>
    </w:fldSimple>
  </w:p>
  <w:p w:rsidR="005727C1" w:rsidRPr="004141FD" w:rsidRDefault="005727C1" w:rsidP="004141FD">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FC42AF" w:rsidRDefault="00170AE1" w:rsidP="003B2BFA">
    <w:pPr>
      <w:pStyle w:val="Header"/>
      <w:tabs>
        <w:tab w:val="clear" w:pos="4848"/>
        <w:tab w:val="clear" w:pos="9696"/>
        <w:tab w:val="center" w:pos="7258"/>
        <w:tab w:val="center" w:pos="14515"/>
      </w:tabs>
      <w:jc w:val="left"/>
    </w:pPr>
    <w:fldSimple w:instr=" PAGE   \* MERGEFORMAT ">
      <w:r w:rsidR="00A45A2C" w:rsidRPr="00A45A2C">
        <w:rPr>
          <w:b/>
          <w:bCs/>
          <w:noProof/>
        </w:rPr>
        <w:t>4</w:t>
      </w:r>
    </w:fldSimple>
    <w:r w:rsidR="005727C1" w:rsidRPr="00FC42AF">
      <w:tab/>
    </w:r>
    <w:r w:rsidR="005727C1">
      <w:rPr>
        <w:b/>
        <w:bCs/>
      </w:rPr>
      <w:tab/>
    </w: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955682" w:rsidRDefault="005727C1" w:rsidP="00955682">
    <w:pPr>
      <w:pStyle w:val="Header"/>
    </w:pP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FC42AF" w:rsidRDefault="00170AE1" w:rsidP="00BB232E">
    <w:pPr>
      <w:pStyle w:val="Header"/>
      <w:jc w:val="left"/>
    </w:pPr>
    <w:fldSimple w:instr=" PAGE   \* MERGEFORMAT ">
      <w:r w:rsidR="00A45A2C" w:rsidRPr="00A45A2C">
        <w:rPr>
          <w:b/>
          <w:bCs/>
          <w:noProof/>
        </w:rPr>
        <w:t>14</w:t>
      </w:r>
    </w:fldSimple>
    <w:r w:rsidR="005727C1">
      <w:rPr>
        <w:noProof/>
      </w:rPr>
      <w:tab/>
    </w:r>
    <w:r w:rsidR="005727C1">
      <w:rPr>
        <w:b/>
        <w:bCs/>
      </w:rPr>
      <w:tab/>
    </w:r>
  </w:p>
</w:hdr>
</file>

<file path=word/header6.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Default="005727C1" w:rsidP="00DA0D98">
    <w:pPr>
      <w:pStyle w:val="Header"/>
    </w:pPr>
    <w:r>
      <w:tab/>
    </w:r>
    <w:r>
      <w:rPr>
        <w:b/>
        <w:bCs/>
      </w:rPr>
      <w:tab/>
    </w:r>
    <w:fldSimple w:instr=" PAGE   \* MERGEFORMAT ">
      <w:r w:rsidR="00A45A2C" w:rsidRPr="00A45A2C">
        <w:rPr>
          <w:b/>
          <w:bCs/>
          <w:noProof/>
        </w:rPr>
        <w:t>13</w:t>
      </w:r>
    </w:fldSimple>
  </w:p>
</w:hdr>
</file>

<file path=word/header7.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Default="005727C1" w:rsidP="001279F5">
    <w:pPr>
      <w:rPr>
        <w:rStyle w:val="HeadingiChar"/>
      </w:rPr>
    </w:pPr>
    <w:r w:rsidRPr="00D10DCD">
      <w:rPr>
        <w:rStyle w:val="HeadingiChar"/>
        <w:szCs w:val="18"/>
      </w:rPr>
      <w:t xml:space="preserve">- </w:t>
    </w:r>
    <w:r w:rsidR="00170AE1" w:rsidRPr="00D10DCD">
      <w:rPr>
        <w:rStyle w:val="HeadingiChar"/>
        <w:szCs w:val="18"/>
      </w:rPr>
      <w:fldChar w:fldCharType="begin"/>
    </w:r>
    <w:r w:rsidRPr="00D10DCD">
      <w:rPr>
        <w:rStyle w:val="HeadingiChar"/>
        <w:szCs w:val="18"/>
      </w:rPr>
      <w:instrText xml:space="preserve"> PAGE </w:instrText>
    </w:r>
    <w:r w:rsidR="00170AE1" w:rsidRPr="00D10DCD">
      <w:rPr>
        <w:rStyle w:val="HeadingiChar"/>
        <w:szCs w:val="18"/>
      </w:rPr>
      <w:fldChar w:fldCharType="separate"/>
    </w:r>
    <w:r>
      <w:rPr>
        <w:rStyle w:val="HeadingiChar"/>
        <w:noProof/>
        <w:szCs w:val="18"/>
      </w:rPr>
      <w:t>648</w:t>
    </w:r>
    <w:r w:rsidR="00170AE1" w:rsidRPr="00D10DCD">
      <w:rPr>
        <w:rStyle w:val="HeadingiChar"/>
        <w:szCs w:val="18"/>
      </w:rPr>
      <w:fldChar w:fldCharType="end"/>
    </w:r>
    <w:r>
      <w:rPr>
        <w:rStyle w:val="HeadingiChar"/>
        <w:szCs w:val="18"/>
      </w:rPr>
      <w:t xml:space="preserve"> -</w:t>
    </w:r>
    <w:r>
      <w:rPr>
        <w:rStyle w:val="HeadingiChar"/>
        <w:szCs w:val="18"/>
      </w:rPr>
      <w:br/>
      <w:t>5/BL/5 (</w:t>
    </w:r>
    <w:proofErr w:type="spellStart"/>
    <w:r>
      <w:rPr>
        <w:rStyle w:val="HeadingiChar"/>
        <w:szCs w:val="18"/>
      </w:rPr>
      <w:t>Annex</w:t>
    </w:r>
    <w:proofErr w:type="spellEnd"/>
    <w:r>
      <w:rPr>
        <w:rStyle w:val="HeadingiChar"/>
        <w:szCs w:val="18"/>
      </w:rPr>
      <w:t xml:space="preserve"> 7)</w:t>
    </w:r>
    <w:r w:rsidRPr="00D10DCD">
      <w:rPr>
        <w:rStyle w:val="HeadingiChar"/>
        <w:szCs w:val="18"/>
      </w:rPr>
      <w:t>-E</w:t>
    </w:r>
  </w:p>
  <w:p w:rsidR="005727C1" w:rsidRPr="00D10DCD" w:rsidRDefault="005727C1" w:rsidP="001279F5"/>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E087B"/>
    <w:multiLevelType w:val="hybridMultilevel"/>
    <w:tmpl w:val="5F1E7996"/>
    <w:lvl w:ilvl="0" w:tplc="1A9C2BF2">
      <w:start w:val="8"/>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4B219E"/>
    <w:multiLevelType w:val="multilevel"/>
    <w:tmpl w:val="C54A3E28"/>
    <w:lvl w:ilvl="0">
      <w:start w:val="5"/>
      <w:numFmt w:val="decimal"/>
      <w:lvlText w:val="%1"/>
      <w:lvlJc w:val="left"/>
      <w:pPr>
        <w:tabs>
          <w:tab w:val="num" w:pos="990"/>
        </w:tabs>
        <w:ind w:left="990" w:hanging="990"/>
      </w:pPr>
      <w:rPr>
        <w:rFonts w:hint="default"/>
      </w:rPr>
    </w:lvl>
    <w:lvl w:ilvl="1">
      <w:start w:val="4"/>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bordersDoNotSurroundHeader/>
  <w:bordersDoNotSurroundFooter/>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proofState w:spelling="clean"/>
  <w:attachedTemplate r:id="rId1"/>
  <w:stylePaneFormatFilter w:val="3701"/>
  <w:trackRevisions/>
  <w:doNotTrackMoves/>
  <w:defaultTabStop w:val="720"/>
  <w:evenAndOddHeaders/>
  <w:noPunctuationKerning/>
  <w:characterSpacingControl w:val="doNotCompress"/>
  <w:hdrShapeDefaults>
    <o:shapedefaults v:ext="edit" spidmax="2050">
      <v:textbox inset="5.85pt,.7pt,5.85pt,.7pt"/>
      <o:colormru v:ext="edit" colors="#d62a47"/>
    </o:shapedefaults>
  </w:hdrShapeDefaults>
  <w:footnotePr>
    <w:footnote w:id="-1"/>
    <w:footnote w:id="0"/>
  </w:footnotePr>
  <w:endnotePr>
    <w:endnote w:id="-1"/>
    <w:endnote w:id="0"/>
  </w:endnotePr>
  <w:compat>
    <w:useFELayout/>
  </w:compat>
  <w:rsids>
    <w:rsidRoot w:val="00934ED7"/>
    <w:rsid w:val="000037C0"/>
    <w:rsid w:val="00005320"/>
    <w:rsid w:val="00013002"/>
    <w:rsid w:val="000210AF"/>
    <w:rsid w:val="00026DB1"/>
    <w:rsid w:val="00031A97"/>
    <w:rsid w:val="000350DE"/>
    <w:rsid w:val="00036EE3"/>
    <w:rsid w:val="000509EF"/>
    <w:rsid w:val="00050C95"/>
    <w:rsid w:val="00061C6C"/>
    <w:rsid w:val="00066226"/>
    <w:rsid w:val="00070CAB"/>
    <w:rsid w:val="00072484"/>
    <w:rsid w:val="00073CDA"/>
    <w:rsid w:val="00074BC0"/>
    <w:rsid w:val="00074ECC"/>
    <w:rsid w:val="00080D39"/>
    <w:rsid w:val="00081B39"/>
    <w:rsid w:val="00083117"/>
    <w:rsid w:val="0008450A"/>
    <w:rsid w:val="00090FFF"/>
    <w:rsid w:val="00092F95"/>
    <w:rsid w:val="00096612"/>
    <w:rsid w:val="000A2CE7"/>
    <w:rsid w:val="000A4386"/>
    <w:rsid w:val="000B08B8"/>
    <w:rsid w:val="000B10FC"/>
    <w:rsid w:val="000B765E"/>
    <w:rsid w:val="000B7683"/>
    <w:rsid w:val="000C06FC"/>
    <w:rsid w:val="000C6C9F"/>
    <w:rsid w:val="000D0677"/>
    <w:rsid w:val="000E1220"/>
    <w:rsid w:val="000E36B3"/>
    <w:rsid w:val="000E3F67"/>
    <w:rsid w:val="000E6A6E"/>
    <w:rsid w:val="000F4FFC"/>
    <w:rsid w:val="000F5FB2"/>
    <w:rsid w:val="000F6449"/>
    <w:rsid w:val="00100151"/>
    <w:rsid w:val="00100447"/>
    <w:rsid w:val="00102934"/>
    <w:rsid w:val="001072E6"/>
    <w:rsid w:val="001101E3"/>
    <w:rsid w:val="001279F5"/>
    <w:rsid w:val="00131487"/>
    <w:rsid w:val="0013304E"/>
    <w:rsid w:val="0014121B"/>
    <w:rsid w:val="00141B66"/>
    <w:rsid w:val="0014499C"/>
    <w:rsid w:val="00145C4D"/>
    <w:rsid w:val="00147110"/>
    <w:rsid w:val="00147745"/>
    <w:rsid w:val="00150072"/>
    <w:rsid w:val="001511A6"/>
    <w:rsid w:val="0015122C"/>
    <w:rsid w:val="00153B67"/>
    <w:rsid w:val="001653D0"/>
    <w:rsid w:val="00165A40"/>
    <w:rsid w:val="00170AE1"/>
    <w:rsid w:val="00170F9A"/>
    <w:rsid w:val="00173135"/>
    <w:rsid w:val="0017382F"/>
    <w:rsid w:val="00180751"/>
    <w:rsid w:val="001928AA"/>
    <w:rsid w:val="001B007F"/>
    <w:rsid w:val="001B1919"/>
    <w:rsid w:val="001B2E90"/>
    <w:rsid w:val="001C0081"/>
    <w:rsid w:val="001D2BA9"/>
    <w:rsid w:val="001D3625"/>
    <w:rsid w:val="001D6692"/>
    <w:rsid w:val="001E1CC4"/>
    <w:rsid w:val="001E48A7"/>
    <w:rsid w:val="001F6FF5"/>
    <w:rsid w:val="001F70F5"/>
    <w:rsid w:val="002007A5"/>
    <w:rsid w:val="0020095C"/>
    <w:rsid w:val="002058CE"/>
    <w:rsid w:val="0020777E"/>
    <w:rsid w:val="002101C6"/>
    <w:rsid w:val="00212C3B"/>
    <w:rsid w:val="00213375"/>
    <w:rsid w:val="002165F1"/>
    <w:rsid w:val="00221FED"/>
    <w:rsid w:val="00222B17"/>
    <w:rsid w:val="0023069B"/>
    <w:rsid w:val="00241378"/>
    <w:rsid w:val="002414B1"/>
    <w:rsid w:val="002445B7"/>
    <w:rsid w:val="002532B9"/>
    <w:rsid w:val="0025507A"/>
    <w:rsid w:val="002572B3"/>
    <w:rsid w:val="00272F0C"/>
    <w:rsid w:val="0027342C"/>
    <w:rsid w:val="002744FF"/>
    <w:rsid w:val="00276CF0"/>
    <w:rsid w:val="00276D21"/>
    <w:rsid w:val="00287CAD"/>
    <w:rsid w:val="00296D7F"/>
    <w:rsid w:val="002A3B20"/>
    <w:rsid w:val="002B02A8"/>
    <w:rsid w:val="002B0420"/>
    <w:rsid w:val="002B1267"/>
    <w:rsid w:val="002B3CF6"/>
    <w:rsid w:val="002C09C7"/>
    <w:rsid w:val="002C1E55"/>
    <w:rsid w:val="002C768A"/>
    <w:rsid w:val="002D013C"/>
    <w:rsid w:val="002D0DC4"/>
    <w:rsid w:val="002D250D"/>
    <w:rsid w:val="002D5A5E"/>
    <w:rsid w:val="002D76C4"/>
    <w:rsid w:val="002D77DA"/>
    <w:rsid w:val="002E49C4"/>
    <w:rsid w:val="002E5280"/>
    <w:rsid w:val="002E5302"/>
    <w:rsid w:val="002F06BF"/>
    <w:rsid w:val="002F5199"/>
    <w:rsid w:val="00300067"/>
    <w:rsid w:val="00307C25"/>
    <w:rsid w:val="003115AE"/>
    <w:rsid w:val="00332CC0"/>
    <w:rsid w:val="00333892"/>
    <w:rsid w:val="00341363"/>
    <w:rsid w:val="00343B19"/>
    <w:rsid w:val="00353909"/>
    <w:rsid w:val="00356821"/>
    <w:rsid w:val="00356B5D"/>
    <w:rsid w:val="003607B1"/>
    <w:rsid w:val="00361358"/>
    <w:rsid w:val="00362571"/>
    <w:rsid w:val="003669D9"/>
    <w:rsid w:val="00366F97"/>
    <w:rsid w:val="00373D11"/>
    <w:rsid w:val="00375B2F"/>
    <w:rsid w:val="00375C62"/>
    <w:rsid w:val="0038009E"/>
    <w:rsid w:val="00385BF7"/>
    <w:rsid w:val="003911A1"/>
    <w:rsid w:val="00393E91"/>
    <w:rsid w:val="003A633E"/>
    <w:rsid w:val="003B2BFA"/>
    <w:rsid w:val="003C2383"/>
    <w:rsid w:val="003C4D4F"/>
    <w:rsid w:val="003C55DB"/>
    <w:rsid w:val="003C588E"/>
    <w:rsid w:val="003D539F"/>
    <w:rsid w:val="003E4ACB"/>
    <w:rsid w:val="003E629B"/>
    <w:rsid w:val="003E6D7A"/>
    <w:rsid w:val="003F121E"/>
    <w:rsid w:val="003F17F2"/>
    <w:rsid w:val="003F4F03"/>
    <w:rsid w:val="003F69A9"/>
    <w:rsid w:val="004141FD"/>
    <w:rsid w:val="0041667C"/>
    <w:rsid w:val="004173FA"/>
    <w:rsid w:val="00420DFD"/>
    <w:rsid w:val="00424E98"/>
    <w:rsid w:val="00427D68"/>
    <w:rsid w:val="00437A76"/>
    <w:rsid w:val="004407C1"/>
    <w:rsid w:val="00440E5D"/>
    <w:rsid w:val="00442005"/>
    <w:rsid w:val="00447A5E"/>
    <w:rsid w:val="0045028C"/>
    <w:rsid w:val="00450D83"/>
    <w:rsid w:val="004510AC"/>
    <w:rsid w:val="004617D4"/>
    <w:rsid w:val="004623E5"/>
    <w:rsid w:val="00466078"/>
    <w:rsid w:val="00466469"/>
    <w:rsid w:val="00470AAE"/>
    <w:rsid w:val="00470E28"/>
    <w:rsid w:val="00470FEC"/>
    <w:rsid w:val="00472EEF"/>
    <w:rsid w:val="00474586"/>
    <w:rsid w:val="00486484"/>
    <w:rsid w:val="00492494"/>
    <w:rsid w:val="004934C5"/>
    <w:rsid w:val="004B02F2"/>
    <w:rsid w:val="004B1E63"/>
    <w:rsid w:val="004B2D65"/>
    <w:rsid w:val="004C3ABC"/>
    <w:rsid w:val="004D4E79"/>
    <w:rsid w:val="004E7119"/>
    <w:rsid w:val="004E7A83"/>
    <w:rsid w:val="004F61B4"/>
    <w:rsid w:val="004F65E4"/>
    <w:rsid w:val="0050763A"/>
    <w:rsid w:val="00513EC0"/>
    <w:rsid w:val="00521C56"/>
    <w:rsid w:val="0052435F"/>
    <w:rsid w:val="00537F99"/>
    <w:rsid w:val="00544157"/>
    <w:rsid w:val="005509AE"/>
    <w:rsid w:val="00553411"/>
    <w:rsid w:val="00554C61"/>
    <w:rsid w:val="00556548"/>
    <w:rsid w:val="005611FD"/>
    <w:rsid w:val="00562A9C"/>
    <w:rsid w:val="005727C1"/>
    <w:rsid w:val="005748D2"/>
    <w:rsid w:val="00586EF8"/>
    <w:rsid w:val="00593DF1"/>
    <w:rsid w:val="005965B1"/>
    <w:rsid w:val="00597FD5"/>
    <w:rsid w:val="005A41BA"/>
    <w:rsid w:val="005B1E5A"/>
    <w:rsid w:val="005B3DAE"/>
    <w:rsid w:val="005B49AB"/>
    <w:rsid w:val="005B50E7"/>
    <w:rsid w:val="005D0454"/>
    <w:rsid w:val="005D35E6"/>
    <w:rsid w:val="005D4CC8"/>
    <w:rsid w:val="005E020F"/>
    <w:rsid w:val="005E2BA3"/>
    <w:rsid w:val="005E379A"/>
    <w:rsid w:val="005E5CD9"/>
    <w:rsid w:val="005E6005"/>
    <w:rsid w:val="005E61CA"/>
    <w:rsid w:val="005E7B4F"/>
    <w:rsid w:val="005F2A64"/>
    <w:rsid w:val="005F3E3B"/>
    <w:rsid w:val="005F7B62"/>
    <w:rsid w:val="006003F5"/>
    <w:rsid w:val="00601882"/>
    <w:rsid w:val="006021CB"/>
    <w:rsid w:val="0060621C"/>
    <w:rsid w:val="00607D68"/>
    <w:rsid w:val="00613212"/>
    <w:rsid w:val="00613AA7"/>
    <w:rsid w:val="006149B1"/>
    <w:rsid w:val="00615260"/>
    <w:rsid w:val="00615A84"/>
    <w:rsid w:val="0061761B"/>
    <w:rsid w:val="00621B3D"/>
    <w:rsid w:val="00623538"/>
    <w:rsid w:val="006253F5"/>
    <w:rsid w:val="00630907"/>
    <w:rsid w:val="0063273D"/>
    <w:rsid w:val="00632D07"/>
    <w:rsid w:val="00634572"/>
    <w:rsid w:val="00635839"/>
    <w:rsid w:val="00636D35"/>
    <w:rsid w:val="006429D4"/>
    <w:rsid w:val="00644F3B"/>
    <w:rsid w:val="00646C6B"/>
    <w:rsid w:val="00652F5E"/>
    <w:rsid w:val="0065717F"/>
    <w:rsid w:val="006622C4"/>
    <w:rsid w:val="00675718"/>
    <w:rsid w:val="00680D2B"/>
    <w:rsid w:val="00681B32"/>
    <w:rsid w:val="00685213"/>
    <w:rsid w:val="0068734F"/>
    <w:rsid w:val="00697130"/>
    <w:rsid w:val="006A3C3B"/>
    <w:rsid w:val="006A580C"/>
    <w:rsid w:val="006A5BAA"/>
    <w:rsid w:val="006B1D2B"/>
    <w:rsid w:val="006B5E5F"/>
    <w:rsid w:val="006C3F2B"/>
    <w:rsid w:val="006C511A"/>
    <w:rsid w:val="006C7C9F"/>
    <w:rsid w:val="006D0DDA"/>
    <w:rsid w:val="006E02EE"/>
    <w:rsid w:val="006E1131"/>
    <w:rsid w:val="006E12F1"/>
    <w:rsid w:val="006E2037"/>
    <w:rsid w:val="006E6199"/>
    <w:rsid w:val="006F1B2A"/>
    <w:rsid w:val="006F5696"/>
    <w:rsid w:val="007010D0"/>
    <w:rsid w:val="007019B9"/>
    <w:rsid w:val="007042AF"/>
    <w:rsid w:val="00712870"/>
    <w:rsid w:val="00732663"/>
    <w:rsid w:val="00733D64"/>
    <w:rsid w:val="0073464A"/>
    <w:rsid w:val="00743D85"/>
    <w:rsid w:val="00753CF4"/>
    <w:rsid w:val="007543D1"/>
    <w:rsid w:val="007565CC"/>
    <w:rsid w:val="00763B9A"/>
    <w:rsid w:val="00770810"/>
    <w:rsid w:val="00770866"/>
    <w:rsid w:val="00774D31"/>
    <w:rsid w:val="00790518"/>
    <w:rsid w:val="00791F7C"/>
    <w:rsid w:val="00792630"/>
    <w:rsid w:val="00794726"/>
    <w:rsid w:val="007A073E"/>
    <w:rsid w:val="007A6AA8"/>
    <w:rsid w:val="007D224F"/>
    <w:rsid w:val="007D2671"/>
    <w:rsid w:val="007D764E"/>
    <w:rsid w:val="007D7A44"/>
    <w:rsid w:val="007E3D5C"/>
    <w:rsid w:val="007F20DE"/>
    <w:rsid w:val="00806A95"/>
    <w:rsid w:val="0081114C"/>
    <w:rsid w:val="008171AF"/>
    <w:rsid w:val="00822448"/>
    <w:rsid w:val="00822517"/>
    <w:rsid w:val="0083032A"/>
    <w:rsid w:val="008310C9"/>
    <w:rsid w:val="00843837"/>
    <w:rsid w:val="008445A5"/>
    <w:rsid w:val="0085020A"/>
    <w:rsid w:val="00850EEE"/>
    <w:rsid w:val="00853CC5"/>
    <w:rsid w:val="00857774"/>
    <w:rsid w:val="00894A74"/>
    <w:rsid w:val="0089512B"/>
    <w:rsid w:val="00895D67"/>
    <w:rsid w:val="0089604D"/>
    <w:rsid w:val="008B3B76"/>
    <w:rsid w:val="008B3E29"/>
    <w:rsid w:val="008B5B8D"/>
    <w:rsid w:val="008B72A6"/>
    <w:rsid w:val="008C26A5"/>
    <w:rsid w:val="008C5414"/>
    <w:rsid w:val="008C56DD"/>
    <w:rsid w:val="008C7848"/>
    <w:rsid w:val="008D21EA"/>
    <w:rsid w:val="008F2DDC"/>
    <w:rsid w:val="008F5961"/>
    <w:rsid w:val="008F634E"/>
    <w:rsid w:val="009031A4"/>
    <w:rsid w:val="00904E25"/>
    <w:rsid w:val="00906589"/>
    <w:rsid w:val="00906AD6"/>
    <w:rsid w:val="00914ACD"/>
    <w:rsid w:val="009159E2"/>
    <w:rsid w:val="00917AF2"/>
    <w:rsid w:val="0092418A"/>
    <w:rsid w:val="00926BB4"/>
    <w:rsid w:val="00927E46"/>
    <w:rsid w:val="009335E6"/>
    <w:rsid w:val="00934ED7"/>
    <w:rsid w:val="00935FBC"/>
    <w:rsid w:val="00947A78"/>
    <w:rsid w:val="009543C3"/>
    <w:rsid w:val="00955682"/>
    <w:rsid w:val="00966E1B"/>
    <w:rsid w:val="00973DEE"/>
    <w:rsid w:val="00986F89"/>
    <w:rsid w:val="009947C0"/>
    <w:rsid w:val="009A1A0B"/>
    <w:rsid w:val="009A523B"/>
    <w:rsid w:val="009A5D1D"/>
    <w:rsid w:val="009B4B32"/>
    <w:rsid w:val="009B7F39"/>
    <w:rsid w:val="009C2566"/>
    <w:rsid w:val="009C3021"/>
    <w:rsid w:val="009C3EC0"/>
    <w:rsid w:val="009F2645"/>
    <w:rsid w:val="009F2D2C"/>
    <w:rsid w:val="009F406C"/>
    <w:rsid w:val="009F4B74"/>
    <w:rsid w:val="009F7368"/>
    <w:rsid w:val="00A00A11"/>
    <w:rsid w:val="00A23190"/>
    <w:rsid w:val="00A23F96"/>
    <w:rsid w:val="00A31928"/>
    <w:rsid w:val="00A366C1"/>
    <w:rsid w:val="00A45A2C"/>
    <w:rsid w:val="00A46A78"/>
    <w:rsid w:val="00A47408"/>
    <w:rsid w:val="00A521C4"/>
    <w:rsid w:val="00A62A14"/>
    <w:rsid w:val="00A6396C"/>
    <w:rsid w:val="00A6434A"/>
    <w:rsid w:val="00A6617B"/>
    <w:rsid w:val="00A71FE5"/>
    <w:rsid w:val="00A7335D"/>
    <w:rsid w:val="00A77104"/>
    <w:rsid w:val="00A8022C"/>
    <w:rsid w:val="00A813F9"/>
    <w:rsid w:val="00A815AD"/>
    <w:rsid w:val="00A86F5A"/>
    <w:rsid w:val="00A87C3B"/>
    <w:rsid w:val="00A971A1"/>
    <w:rsid w:val="00AA3AD8"/>
    <w:rsid w:val="00AA425B"/>
    <w:rsid w:val="00AB0DC8"/>
    <w:rsid w:val="00AD1C9A"/>
    <w:rsid w:val="00AE0D5F"/>
    <w:rsid w:val="00AE247E"/>
    <w:rsid w:val="00AF3E58"/>
    <w:rsid w:val="00AF4245"/>
    <w:rsid w:val="00B033C8"/>
    <w:rsid w:val="00B07707"/>
    <w:rsid w:val="00B20303"/>
    <w:rsid w:val="00B2442D"/>
    <w:rsid w:val="00B26F08"/>
    <w:rsid w:val="00B313FB"/>
    <w:rsid w:val="00B33425"/>
    <w:rsid w:val="00B33FEB"/>
    <w:rsid w:val="00B37499"/>
    <w:rsid w:val="00B41FB5"/>
    <w:rsid w:val="00B44D00"/>
    <w:rsid w:val="00B44E24"/>
    <w:rsid w:val="00B45447"/>
    <w:rsid w:val="00B517D8"/>
    <w:rsid w:val="00B54ECC"/>
    <w:rsid w:val="00B714F3"/>
    <w:rsid w:val="00B75FEA"/>
    <w:rsid w:val="00B80108"/>
    <w:rsid w:val="00B87B6B"/>
    <w:rsid w:val="00B91ED0"/>
    <w:rsid w:val="00BA167A"/>
    <w:rsid w:val="00BA301A"/>
    <w:rsid w:val="00BA6DCF"/>
    <w:rsid w:val="00BB232E"/>
    <w:rsid w:val="00BB54FC"/>
    <w:rsid w:val="00BB6520"/>
    <w:rsid w:val="00BC54FA"/>
    <w:rsid w:val="00BC5D77"/>
    <w:rsid w:val="00BD13B2"/>
    <w:rsid w:val="00BD3E72"/>
    <w:rsid w:val="00BE262F"/>
    <w:rsid w:val="00BE30DE"/>
    <w:rsid w:val="00BF3C14"/>
    <w:rsid w:val="00BF487A"/>
    <w:rsid w:val="00BF5FC5"/>
    <w:rsid w:val="00C10F95"/>
    <w:rsid w:val="00C14CDF"/>
    <w:rsid w:val="00C16A03"/>
    <w:rsid w:val="00C173FA"/>
    <w:rsid w:val="00C178BE"/>
    <w:rsid w:val="00C2698C"/>
    <w:rsid w:val="00C27215"/>
    <w:rsid w:val="00C44EEB"/>
    <w:rsid w:val="00C46BD9"/>
    <w:rsid w:val="00C51FE1"/>
    <w:rsid w:val="00C53332"/>
    <w:rsid w:val="00C55258"/>
    <w:rsid w:val="00C64D66"/>
    <w:rsid w:val="00C6582C"/>
    <w:rsid w:val="00C66337"/>
    <w:rsid w:val="00C73560"/>
    <w:rsid w:val="00C77A94"/>
    <w:rsid w:val="00C838FE"/>
    <w:rsid w:val="00C855C1"/>
    <w:rsid w:val="00C91728"/>
    <w:rsid w:val="00C93C2D"/>
    <w:rsid w:val="00C97ECC"/>
    <w:rsid w:val="00CA2E95"/>
    <w:rsid w:val="00CB0F14"/>
    <w:rsid w:val="00CB11C4"/>
    <w:rsid w:val="00CB1A70"/>
    <w:rsid w:val="00CB6041"/>
    <w:rsid w:val="00CC23DB"/>
    <w:rsid w:val="00CC2EFA"/>
    <w:rsid w:val="00CD1095"/>
    <w:rsid w:val="00CD647F"/>
    <w:rsid w:val="00CD659B"/>
    <w:rsid w:val="00CD71E6"/>
    <w:rsid w:val="00CE0A43"/>
    <w:rsid w:val="00CE1F9F"/>
    <w:rsid w:val="00CE2F89"/>
    <w:rsid w:val="00CE3740"/>
    <w:rsid w:val="00CE7523"/>
    <w:rsid w:val="00CF09D8"/>
    <w:rsid w:val="00CF313B"/>
    <w:rsid w:val="00CF7A39"/>
    <w:rsid w:val="00CF7C32"/>
    <w:rsid w:val="00D03DF0"/>
    <w:rsid w:val="00D06660"/>
    <w:rsid w:val="00D20727"/>
    <w:rsid w:val="00D26F10"/>
    <w:rsid w:val="00D32150"/>
    <w:rsid w:val="00D352BF"/>
    <w:rsid w:val="00D46C01"/>
    <w:rsid w:val="00D5103D"/>
    <w:rsid w:val="00D53AB0"/>
    <w:rsid w:val="00D75196"/>
    <w:rsid w:val="00D83556"/>
    <w:rsid w:val="00D84706"/>
    <w:rsid w:val="00D90A0C"/>
    <w:rsid w:val="00D92DBC"/>
    <w:rsid w:val="00DA0D98"/>
    <w:rsid w:val="00DA16EC"/>
    <w:rsid w:val="00DA5FF5"/>
    <w:rsid w:val="00DB365C"/>
    <w:rsid w:val="00DC2352"/>
    <w:rsid w:val="00DC523C"/>
    <w:rsid w:val="00DD134C"/>
    <w:rsid w:val="00DD1597"/>
    <w:rsid w:val="00DD37CF"/>
    <w:rsid w:val="00DD3ABD"/>
    <w:rsid w:val="00DD7904"/>
    <w:rsid w:val="00DE1343"/>
    <w:rsid w:val="00DE397B"/>
    <w:rsid w:val="00DE5E3F"/>
    <w:rsid w:val="00DE694E"/>
    <w:rsid w:val="00DF4176"/>
    <w:rsid w:val="00DF4893"/>
    <w:rsid w:val="00DF6D28"/>
    <w:rsid w:val="00DF7F20"/>
    <w:rsid w:val="00E0394F"/>
    <w:rsid w:val="00E0649F"/>
    <w:rsid w:val="00E120F3"/>
    <w:rsid w:val="00E13B35"/>
    <w:rsid w:val="00E17240"/>
    <w:rsid w:val="00E20D30"/>
    <w:rsid w:val="00E24885"/>
    <w:rsid w:val="00E301DF"/>
    <w:rsid w:val="00E34565"/>
    <w:rsid w:val="00E36A10"/>
    <w:rsid w:val="00E40166"/>
    <w:rsid w:val="00E406BD"/>
    <w:rsid w:val="00E406E7"/>
    <w:rsid w:val="00E5099C"/>
    <w:rsid w:val="00E517A8"/>
    <w:rsid w:val="00E52CDF"/>
    <w:rsid w:val="00E531D3"/>
    <w:rsid w:val="00E54334"/>
    <w:rsid w:val="00E56E26"/>
    <w:rsid w:val="00E60C31"/>
    <w:rsid w:val="00E60F3B"/>
    <w:rsid w:val="00E648B3"/>
    <w:rsid w:val="00E66C50"/>
    <w:rsid w:val="00E74595"/>
    <w:rsid w:val="00E83228"/>
    <w:rsid w:val="00EA0743"/>
    <w:rsid w:val="00EA20C4"/>
    <w:rsid w:val="00EB7C57"/>
    <w:rsid w:val="00EC0389"/>
    <w:rsid w:val="00EC3D54"/>
    <w:rsid w:val="00ED1BFF"/>
    <w:rsid w:val="00ED2695"/>
    <w:rsid w:val="00ED295A"/>
    <w:rsid w:val="00ED586B"/>
    <w:rsid w:val="00ED5A3B"/>
    <w:rsid w:val="00ED7535"/>
    <w:rsid w:val="00EF10C7"/>
    <w:rsid w:val="00F055C9"/>
    <w:rsid w:val="00F22806"/>
    <w:rsid w:val="00F240FA"/>
    <w:rsid w:val="00F268F5"/>
    <w:rsid w:val="00F30C9B"/>
    <w:rsid w:val="00F353E5"/>
    <w:rsid w:val="00F354B1"/>
    <w:rsid w:val="00F36CE7"/>
    <w:rsid w:val="00F42C52"/>
    <w:rsid w:val="00F4313D"/>
    <w:rsid w:val="00F434F3"/>
    <w:rsid w:val="00F43B7F"/>
    <w:rsid w:val="00F4750C"/>
    <w:rsid w:val="00F53A24"/>
    <w:rsid w:val="00F641BC"/>
    <w:rsid w:val="00F66DA8"/>
    <w:rsid w:val="00F747F2"/>
    <w:rsid w:val="00F805A6"/>
    <w:rsid w:val="00F8439C"/>
    <w:rsid w:val="00F84E34"/>
    <w:rsid w:val="00F875A9"/>
    <w:rsid w:val="00F906C9"/>
    <w:rsid w:val="00F913CA"/>
    <w:rsid w:val="00F93419"/>
    <w:rsid w:val="00FB0E4E"/>
    <w:rsid w:val="00FB764E"/>
    <w:rsid w:val="00FC42AF"/>
    <w:rsid w:val="00FC64BB"/>
    <w:rsid w:val="00FD15CF"/>
    <w:rsid w:val="00FD2C3D"/>
    <w:rsid w:val="00FD4A92"/>
    <w:rsid w:val="00FD4F9F"/>
    <w:rsid w:val="00FE0D24"/>
    <w:rsid w:val="00FE101F"/>
    <w:rsid w:val="00FE79FE"/>
    <w:rsid w:val="00FF6834"/>
    <w:rsid w:val="00FF691F"/>
  </w:rsids>
  <m:mathPr>
    <m:mathFont m:val="Lucida Grande"/>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d62a4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61511817">
      <w:bodyDiv w:val="1"/>
      <w:marLeft w:val="0"/>
      <w:marRight w:val="0"/>
      <w:marTop w:val="0"/>
      <w:marBottom w:val="0"/>
      <w:divBdr>
        <w:top w:val="none" w:sz="0" w:space="0" w:color="auto"/>
        <w:left w:val="none" w:sz="0" w:space="0" w:color="auto"/>
        <w:bottom w:val="none" w:sz="0" w:space="0" w:color="auto"/>
        <w:right w:val="none" w:sz="0" w:space="0" w:color="auto"/>
      </w:divBdr>
    </w:div>
    <w:div w:id="234436804">
      <w:bodyDiv w:val="1"/>
      <w:marLeft w:val="0"/>
      <w:marRight w:val="0"/>
      <w:marTop w:val="0"/>
      <w:marBottom w:val="0"/>
      <w:divBdr>
        <w:top w:val="none" w:sz="0" w:space="0" w:color="auto"/>
        <w:left w:val="none" w:sz="0" w:space="0" w:color="auto"/>
        <w:bottom w:val="none" w:sz="0" w:space="0" w:color="auto"/>
        <w:right w:val="none" w:sz="0" w:space="0" w:color="auto"/>
      </w:divBdr>
    </w:div>
    <w:div w:id="398476666">
      <w:bodyDiv w:val="1"/>
      <w:marLeft w:val="0"/>
      <w:marRight w:val="0"/>
      <w:marTop w:val="0"/>
      <w:marBottom w:val="0"/>
      <w:divBdr>
        <w:top w:val="none" w:sz="0" w:space="0" w:color="auto"/>
        <w:left w:val="none" w:sz="0" w:space="0" w:color="auto"/>
        <w:bottom w:val="none" w:sz="0" w:space="0" w:color="auto"/>
        <w:right w:val="none" w:sz="0" w:space="0" w:color="auto"/>
      </w:divBdr>
    </w:div>
    <w:div w:id="487022497">
      <w:bodyDiv w:val="1"/>
      <w:marLeft w:val="0"/>
      <w:marRight w:val="0"/>
      <w:marTop w:val="0"/>
      <w:marBottom w:val="0"/>
      <w:divBdr>
        <w:top w:val="none" w:sz="0" w:space="0" w:color="auto"/>
        <w:left w:val="none" w:sz="0" w:space="0" w:color="auto"/>
        <w:bottom w:val="none" w:sz="0" w:space="0" w:color="auto"/>
        <w:right w:val="none" w:sz="0" w:space="0" w:color="auto"/>
      </w:divBdr>
    </w:div>
    <w:div w:id="537550587">
      <w:bodyDiv w:val="1"/>
      <w:marLeft w:val="0"/>
      <w:marRight w:val="0"/>
      <w:marTop w:val="0"/>
      <w:marBottom w:val="0"/>
      <w:divBdr>
        <w:top w:val="none" w:sz="0" w:space="0" w:color="auto"/>
        <w:left w:val="none" w:sz="0" w:space="0" w:color="auto"/>
        <w:bottom w:val="none" w:sz="0" w:space="0" w:color="auto"/>
        <w:right w:val="none" w:sz="0" w:space="0" w:color="auto"/>
      </w:divBdr>
    </w:div>
    <w:div w:id="592471993">
      <w:bodyDiv w:val="1"/>
      <w:marLeft w:val="0"/>
      <w:marRight w:val="0"/>
      <w:marTop w:val="0"/>
      <w:marBottom w:val="0"/>
      <w:divBdr>
        <w:top w:val="none" w:sz="0" w:space="0" w:color="auto"/>
        <w:left w:val="none" w:sz="0" w:space="0" w:color="auto"/>
        <w:bottom w:val="none" w:sz="0" w:space="0" w:color="auto"/>
        <w:right w:val="none" w:sz="0" w:space="0" w:color="auto"/>
      </w:divBdr>
    </w:div>
    <w:div w:id="707029106">
      <w:bodyDiv w:val="1"/>
      <w:marLeft w:val="0"/>
      <w:marRight w:val="0"/>
      <w:marTop w:val="0"/>
      <w:marBottom w:val="0"/>
      <w:divBdr>
        <w:top w:val="none" w:sz="0" w:space="0" w:color="auto"/>
        <w:left w:val="none" w:sz="0" w:space="0" w:color="auto"/>
        <w:bottom w:val="none" w:sz="0" w:space="0" w:color="auto"/>
        <w:right w:val="none" w:sz="0" w:space="0" w:color="auto"/>
      </w:divBdr>
    </w:div>
    <w:div w:id="888608385">
      <w:bodyDiv w:val="1"/>
      <w:marLeft w:val="0"/>
      <w:marRight w:val="0"/>
      <w:marTop w:val="0"/>
      <w:marBottom w:val="0"/>
      <w:divBdr>
        <w:top w:val="none" w:sz="0" w:space="0" w:color="auto"/>
        <w:left w:val="none" w:sz="0" w:space="0" w:color="auto"/>
        <w:bottom w:val="none" w:sz="0" w:space="0" w:color="auto"/>
        <w:right w:val="none" w:sz="0" w:space="0" w:color="auto"/>
      </w:divBdr>
    </w:div>
    <w:div w:id="1150445945">
      <w:bodyDiv w:val="1"/>
      <w:marLeft w:val="0"/>
      <w:marRight w:val="0"/>
      <w:marTop w:val="0"/>
      <w:marBottom w:val="0"/>
      <w:divBdr>
        <w:top w:val="none" w:sz="0" w:space="0" w:color="auto"/>
        <w:left w:val="none" w:sz="0" w:space="0" w:color="auto"/>
        <w:bottom w:val="none" w:sz="0" w:space="0" w:color="auto"/>
        <w:right w:val="none" w:sz="0" w:space="0" w:color="auto"/>
      </w:divBdr>
    </w:div>
    <w:div w:id="1215921343">
      <w:bodyDiv w:val="1"/>
      <w:marLeft w:val="0"/>
      <w:marRight w:val="0"/>
      <w:marTop w:val="0"/>
      <w:marBottom w:val="0"/>
      <w:divBdr>
        <w:top w:val="none" w:sz="0" w:space="0" w:color="auto"/>
        <w:left w:val="none" w:sz="0" w:space="0" w:color="auto"/>
        <w:bottom w:val="none" w:sz="0" w:space="0" w:color="auto"/>
        <w:right w:val="none" w:sz="0" w:space="0" w:color="auto"/>
      </w:divBdr>
    </w:div>
    <w:div w:id="1238706091">
      <w:bodyDiv w:val="1"/>
      <w:marLeft w:val="0"/>
      <w:marRight w:val="0"/>
      <w:marTop w:val="0"/>
      <w:marBottom w:val="0"/>
      <w:divBdr>
        <w:top w:val="none" w:sz="0" w:space="0" w:color="auto"/>
        <w:left w:val="none" w:sz="0" w:space="0" w:color="auto"/>
        <w:bottom w:val="none" w:sz="0" w:space="0" w:color="auto"/>
        <w:right w:val="none" w:sz="0" w:space="0" w:color="auto"/>
      </w:divBdr>
    </w:div>
    <w:div w:id="1352532142">
      <w:bodyDiv w:val="1"/>
      <w:marLeft w:val="0"/>
      <w:marRight w:val="0"/>
      <w:marTop w:val="0"/>
      <w:marBottom w:val="0"/>
      <w:divBdr>
        <w:top w:val="none" w:sz="0" w:space="0" w:color="auto"/>
        <w:left w:val="none" w:sz="0" w:space="0" w:color="auto"/>
        <w:bottom w:val="none" w:sz="0" w:space="0" w:color="auto"/>
        <w:right w:val="none" w:sz="0" w:space="0" w:color="auto"/>
      </w:divBdr>
    </w:div>
    <w:div w:id="1390349669">
      <w:bodyDiv w:val="1"/>
      <w:marLeft w:val="0"/>
      <w:marRight w:val="0"/>
      <w:marTop w:val="0"/>
      <w:marBottom w:val="0"/>
      <w:divBdr>
        <w:top w:val="none" w:sz="0" w:space="0" w:color="auto"/>
        <w:left w:val="none" w:sz="0" w:space="0" w:color="auto"/>
        <w:bottom w:val="none" w:sz="0" w:space="0" w:color="auto"/>
        <w:right w:val="none" w:sz="0" w:space="0" w:color="auto"/>
      </w:divBdr>
    </w:div>
    <w:div w:id="1392073763">
      <w:bodyDiv w:val="1"/>
      <w:marLeft w:val="0"/>
      <w:marRight w:val="0"/>
      <w:marTop w:val="0"/>
      <w:marBottom w:val="0"/>
      <w:divBdr>
        <w:top w:val="none" w:sz="0" w:space="0" w:color="auto"/>
        <w:left w:val="none" w:sz="0" w:space="0" w:color="auto"/>
        <w:bottom w:val="none" w:sz="0" w:space="0" w:color="auto"/>
        <w:right w:val="none" w:sz="0" w:space="0" w:color="auto"/>
      </w:divBdr>
    </w:div>
    <w:div w:id="1542398597">
      <w:bodyDiv w:val="1"/>
      <w:marLeft w:val="0"/>
      <w:marRight w:val="0"/>
      <w:marTop w:val="0"/>
      <w:marBottom w:val="0"/>
      <w:divBdr>
        <w:top w:val="none" w:sz="0" w:space="0" w:color="auto"/>
        <w:left w:val="none" w:sz="0" w:space="0" w:color="auto"/>
        <w:bottom w:val="none" w:sz="0" w:space="0" w:color="auto"/>
        <w:right w:val="none" w:sz="0" w:space="0" w:color="auto"/>
      </w:divBdr>
    </w:div>
    <w:div w:id="1555241472">
      <w:bodyDiv w:val="1"/>
      <w:marLeft w:val="0"/>
      <w:marRight w:val="0"/>
      <w:marTop w:val="0"/>
      <w:marBottom w:val="0"/>
      <w:divBdr>
        <w:top w:val="none" w:sz="0" w:space="0" w:color="auto"/>
        <w:left w:val="none" w:sz="0" w:space="0" w:color="auto"/>
        <w:bottom w:val="none" w:sz="0" w:space="0" w:color="auto"/>
        <w:right w:val="none" w:sz="0" w:space="0" w:color="auto"/>
      </w:divBdr>
    </w:div>
    <w:div w:id="1570267423">
      <w:bodyDiv w:val="1"/>
      <w:marLeft w:val="0"/>
      <w:marRight w:val="0"/>
      <w:marTop w:val="0"/>
      <w:marBottom w:val="0"/>
      <w:divBdr>
        <w:top w:val="none" w:sz="0" w:space="0" w:color="auto"/>
        <w:left w:val="none" w:sz="0" w:space="0" w:color="auto"/>
        <w:bottom w:val="none" w:sz="0" w:space="0" w:color="auto"/>
        <w:right w:val="none" w:sz="0" w:space="0" w:color="auto"/>
      </w:divBdr>
    </w:div>
    <w:div w:id="196661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image" Target="media/image7.emf"/><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27" Type="http://schemas.microsoft.com/office/2007/relationships/stylesWithEffects" Target="stylesWithEffects.xml"/><Relationship Id="rId10" Type="http://schemas.openxmlformats.org/officeDocument/2006/relationships/footer" Target="footer1.xml"/><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2.xml"/><Relationship Id="rId16" Type="http://schemas.openxmlformats.org/officeDocument/2006/relationships/image" Target="media/image3.emf"/><Relationship Id="rId17" Type="http://schemas.openxmlformats.org/officeDocument/2006/relationships/image" Target="media/image4.emf"/><Relationship Id="rId18" Type="http://schemas.openxmlformats.org/officeDocument/2006/relationships/image" Target="media/image5.emf"/><Relationship Id="rId19" Type="http://schemas.openxmlformats.org/officeDocument/2006/relationships/image" Target="media/image6.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imaxforum.org/technology/documents/" TargetMode="External"/><Relationship Id="rId2" Type="http://schemas.openxmlformats.org/officeDocument/2006/relationships/hyperlink" Target="http://www.wimaxforum.org/technology/documents/" TargetMode="External"/><Relationship Id="rId3" Type="http://schemas.openxmlformats.org/officeDocument/2006/relationships/hyperlink" Target="http://www.wimaxforum.org/technology/docum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roqu\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4F5E5-45EB-8446-AC07-EE996AF82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Settings\delaroqu\Application Data\Microsoft\Templates\QuickPub\BR_Rec_2005.dotm</Template>
  <TotalTime>11</TotalTime>
  <Pages>22</Pages>
  <Words>6328</Words>
  <Characters>44297</Characters>
  <Application>Microsoft Macintosh Word</Application>
  <DocSecurity>0</DocSecurity>
  <Lines>2013</Lines>
  <Paragraphs>1230</Paragraphs>
  <ScaleCrop>false</ScaleCrop>
  <HeadingPairs>
    <vt:vector size="2" baseType="variant">
      <vt:variant>
        <vt:lpstr>Title</vt:lpstr>
      </vt:variant>
      <vt:variant>
        <vt:i4>1</vt:i4>
      </vt:variant>
    </vt:vector>
  </HeadingPairs>
  <TitlesOfParts>
    <vt:vector size="1" baseType="lpstr">
      <vt:lpstr>RECOMMENDATION  ITU-R  M.1457-9* - Detailed specifications of the terrestrial radio interfaces of International Mobile Telecommunications-2000 (IMT-2000)**</vt:lpstr>
    </vt:vector>
  </TitlesOfParts>
  <Company>ITU</Company>
  <LinksUpToDate>false</LinksUpToDate>
  <CharactersWithSpaces>52523</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M.1457-9* - Detailed specifications of the terrestrial radio interfaces of International Mobile Telecommunications-2000 (IMT-2000)**</dc:title>
  <dc:subject>M Series = Mobile, radiodetermination, amateur and related satellite services</dc:subject>
  <dc:creator>ITU Radiocommunication Bureau (BR)</dc:creator>
  <cp:keywords>M,1457-9*</cp:keywords>
  <cp:lastModifiedBy>Roger Marks</cp:lastModifiedBy>
  <cp:revision>7</cp:revision>
  <cp:lastPrinted>2009-06-26T14:19:00Z</cp:lastPrinted>
  <dcterms:created xsi:type="dcterms:W3CDTF">2011-11-09T01:21:00Z</dcterms:created>
  <dcterms:modified xsi:type="dcterms:W3CDTF">2012-03-15T21:31:00Z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Santosbo</vt:lpwstr>
  </property>
  <property fmtid="{D5CDD505-2E9C-101B-9397-08002B2CF9AE}" pid="11" name="Date completed">
    <vt:lpwstr>12 May 2010</vt:lpwstr>
  </property>
</Properties>
</file>