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88" w:rsidRDefault="00A17F02">
      <w:pPr>
        <w:jc w:val="center"/>
        <w:rPr>
          <w:b/>
          <w:sz w:val="28"/>
        </w:rPr>
      </w:pPr>
      <w:bookmarkStart w:id="0" w:name="_GoBack"/>
      <w:bookmarkEnd w:id="0"/>
      <w:r>
        <w:rPr>
          <w:b/>
          <w:sz w:val="28"/>
        </w:rPr>
        <w:t>IEEE P802.15</w:t>
      </w:r>
    </w:p>
    <w:p w:rsidR="00101488" w:rsidRDefault="00A17F02">
      <w:pPr>
        <w:jc w:val="center"/>
        <w:rPr>
          <w:b/>
          <w:sz w:val="28"/>
        </w:rPr>
      </w:pPr>
      <w:r>
        <w:rPr>
          <w:b/>
          <w:sz w:val="28"/>
        </w:rPr>
        <w:t>Wireless Personal Area Networks</w:t>
      </w:r>
    </w:p>
    <w:p w:rsidR="00101488" w:rsidRDefault="00101488">
      <w:pPr>
        <w:jc w:val="center"/>
        <w:rPr>
          <w:b/>
          <w:sz w:val="28"/>
        </w:rPr>
      </w:pPr>
    </w:p>
    <w:tbl>
      <w:tblPr>
        <w:tblW w:w="0" w:type="auto"/>
        <w:tblInd w:w="108" w:type="dxa"/>
        <w:tblLayout w:type="fixed"/>
        <w:tblLook w:val="0000" w:firstRow="0" w:lastRow="0" w:firstColumn="0" w:lastColumn="0" w:noHBand="0" w:noVBand="0"/>
      </w:tblPr>
      <w:tblGrid>
        <w:gridCol w:w="1260"/>
        <w:gridCol w:w="2709"/>
        <w:gridCol w:w="5481"/>
      </w:tblGrid>
      <w:tr w:rsidR="00101488">
        <w:tc>
          <w:tcPr>
            <w:tcW w:w="1260" w:type="dxa"/>
            <w:tcBorders>
              <w:top w:val="single" w:sz="6" w:space="0" w:color="auto"/>
            </w:tcBorders>
          </w:tcPr>
          <w:p w:rsidR="00101488" w:rsidRDefault="00A17F02">
            <w:pPr>
              <w:pStyle w:val="covertext"/>
            </w:pPr>
            <w:r>
              <w:t>Project</w:t>
            </w:r>
          </w:p>
        </w:tc>
        <w:tc>
          <w:tcPr>
            <w:tcW w:w="8190" w:type="dxa"/>
            <w:gridSpan w:val="2"/>
            <w:tcBorders>
              <w:top w:val="single" w:sz="6" w:space="0" w:color="auto"/>
            </w:tcBorders>
          </w:tcPr>
          <w:p w:rsidR="00101488" w:rsidRDefault="00A17F02">
            <w:pPr>
              <w:pStyle w:val="covertext"/>
            </w:pPr>
            <w:r>
              <w:t>IEEE P802.15 Working Group for Wireless Personal Area Networks (WPANs)</w:t>
            </w:r>
          </w:p>
        </w:tc>
      </w:tr>
      <w:tr w:rsidR="00101488">
        <w:tc>
          <w:tcPr>
            <w:tcW w:w="1260" w:type="dxa"/>
            <w:tcBorders>
              <w:top w:val="single" w:sz="6" w:space="0" w:color="auto"/>
            </w:tcBorders>
          </w:tcPr>
          <w:p w:rsidR="00101488" w:rsidRDefault="00A17F02">
            <w:pPr>
              <w:pStyle w:val="covertext"/>
            </w:pPr>
            <w:r>
              <w:t>Title</w:t>
            </w:r>
          </w:p>
        </w:tc>
        <w:tc>
          <w:tcPr>
            <w:tcW w:w="8190" w:type="dxa"/>
            <w:gridSpan w:val="2"/>
            <w:tcBorders>
              <w:top w:val="single" w:sz="6" w:space="0" w:color="auto"/>
            </w:tcBorders>
          </w:tcPr>
          <w:p w:rsidR="00101488" w:rsidRDefault="00BC2D58" w:rsidP="00BC2D58">
            <w:pPr>
              <w:pStyle w:val="covertext"/>
            </w:pPr>
            <w:r>
              <w:rPr>
                <w:b/>
                <w:sz w:val="28"/>
              </w:rPr>
              <w:t>Text Input by Panasonic</w:t>
            </w:r>
          </w:p>
        </w:tc>
      </w:tr>
      <w:tr w:rsidR="00101488">
        <w:tc>
          <w:tcPr>
            <w:tcW w:w="1260" w:type="dxa"/>
            <w:tcBorders>
              <w:top w:val="single" w:sz="6" w:space="0" w:color="auto"/>
            </w:tcBorders>
          </w:tcPr>
          <w:p w:rsidR="00101488" w:rsidRDefault="00A17F02">
            <w:pPr>
              <w:pStyle w:val="covertext"/>
            </w:pPr>
            <w:r>
              <w:t>Date Submitted</w:t>
            </w:r>
          </w:p>
        </w:tc>
        <w:tc>
          <w:tcPr>
            <w:tcW w:w="8190" w:type="dxa"/>
            <w:gridSpan w:val="2"/>
            <w:tcBorders>
              <w:top w:val="single" w:sz="6" w:space="0" w:color="auto"/>
            </w:tcBorders>
          </w:tcPr>
          <w:p w:rsidR="00101488" w:rsidRDefault="006D3565" w:rsidP="00C32A27">
            <w:pPr>
              <w:pStyle w:val="covertext"/>
            </w:pPr>
            <w:r>
              <w:t>Jan. 201</w:t>
            </w:r>
            <w:r>
              <w:rPr>
                <w:rFonts w:hint="eastAsia"/>
                <w:lang w:eastAsia="ja-JP"/>
              </w:rPr>
              <w:t>7</w:t>
            </w:r>
          </w:p>
        </w:tc>
      </w:tr>
      <w:tr w:rsidR="00101488" w:rsidTr="00C32A27">
        <w:tc>
          <w:tcPr>
            <w:tcW w:w="1260" w:type="dxa"/>
            <w:tcBorders>
              <w:top w:val="single" w:sz="4" w:space="0" w:color="auto"/>
              <w:bottom w:val="single" w:sz="4" w:space="0" w:color="auto"/>
            </w:tcBorders>
          </w:tcPr>
          <w:p w:rsidR="00101488" w:rsidRDefault="00A17F02">
            <w:pPr>
              <w:pStyle w:val="covertext"/>
            </w:pPr>
            <w:r>
              <w:t>Source</w:t>
            </w:r>
          </w:p>
        </w:tc>
        <w:tc>
          <w:tcPr>
            <w:tcW w:w="2709" w:type="dxa"/>
            <w:tcBorders>
              <w:top w:val="single" w:sz="4" w:space="0" w:color="auto"/>
              <w:bottom w:val="single" w:sz="4" w:space="0" w:color="auto"/>
            </w:tcBorders>
          </w:tcPr>
          <w:p w:rsidR="00101488" w:rsidRDefault="00A17F02" w:rsidP="00C32A27">
            <w:pPr>
              <w:pStyle w:val="covertext"/>
              <w:spacing w:before="0" w:after="0"/>
            </w:pPr>
            <w:r>
              <w:t>[</w:t>
            </w:r>
            <w:r w:rsidR="00C32A27">
              <w:t>Hideki Aoyama</w:t>
            </w:r>
            <w:r>
              <w:t>]</w:t>
            </w:r>
            <w:r>
              <w:br/>
              <w:t>[</w:t>
            </w:r>
            <w:r w:rsidR="00B53CC2">
              <w:fldChar w:fldCharType="begin"/>
            </w:r>
            <w:r w:rsidR="00B53CC2">
              <w:instrText xml:space="preserve"> DOCPROPERTY "Company"  \* MERGEFORMAT </w:instrText>
            </w:r>
            <w:r w:rsidR="00B53CC2">
              <w:fldChar w:fldCharType="separate"/>
            </w:r>
            <w:r w:rsidR="00C32A27">
              <w:t>Panasonic</w:t>
            </w:r>
            <w:r w:rsidR="00B53CC2">
              <w:fldChar w:fldCharType="end"/>
            </w:r>
            <w:r>
              <w:t>]</w:t>
            </w:r>
            <w:r>
              <w:br/>
              <w:t>[address]</w:t>
            </w:r>
          </w:p>
        </w:tc>
        <w:tc>
          <w:tcPr>
            <w:tcW w:w="5481" w:type="dxa"/>
            <w:tcBorders>
              <w:top w:val="single" w:sz="4" w:space="0" w:color="auto"/>
              <w:bottom w:val="single" w:sz="4" w:space="0" w:color="auto"/>
            </w:tcBorders>
          </w:tcPr>
          <w:p w:rsidR="00101488" w:rsidRDefault="00A17F02">
            <w:pPr>
              <w:pStyle w:val="covertext"/>
              <w:tabs>
                <w:tab w:val="left" w:pos="1152"/>
              </w:tabs>
              <w:spacing w:before="0" w:after="0"/>
              <w:rPr>
                <w:sz w:val="18"/>
              </w:rPr>
            </w:pPr>
            <w:r>
              <w:t>Voic</w:t>
            </w:r>
            <w:r w:rsidR="00C32A27">
              <w:t>e:</w:t>
            </w:r>
            <w:r w:rsidR="00C32A27">
              <w:tab/>
              <w:t>[   ]</w:t>
            </w:r>
            <w:r w:rsidR="00C32A27">
              <w:br/>
              <w:t>Fax:</w:t>
            </w:r>
            <w:r w:rsidR="00C32A27">
              <w:tab/>
              <w:t>[   ]</w:t>
            </w:r>
            <w:r w:rsidR="00C32A27">
              <w:br/>
              <w:t>E-mail:</w:t>
            </w:r>
            <w:r w:rsidR="00C32A27">
              <w:tab/>
              <w:t>[aoyama.hideki@jp.panasonic.com</w:t>
            </w:r>
            <w:r>
              <w:t>]</w:t>
            </w:r>
          </w:p>
        </w:tc>
      </w:tr>
      <w:tr w:rsidR="00101488">
        <w:tc>
          <w:tcPr>
            <w:tcW w:w="1260" w:type="dxa"/>
            <w:tcBorders>
              <w:top w:val="single" w:sz="6" w:space="0" w:color="auto"/>
            </w:tcBorders>
          </w:tcPr>
          <w:p w:rsidR="00101488" w:rsidRDefault="00A17F02">
            <w:pPr>
              <w:pStyle w:val="covertext"/>
            </w:pPr>
            <w:r>
              <w:t>Re:</w:t>
            </w:r>
          </w:p>
        </w:tc>
        <w:tc>
          <w:tcPr>
            <w:tcW w:w="8190" w:type="dxa"/>
            <w:gridSpan w:val="2"/>
            <w:tcBorders>
              <w:top w:val="single" w:sz="6" w:space="0" w:color="auto"/>
            </w:tcBorders>
          </w:tcPr>
          <w:p w:rsidR="00101488" w:rsidRDefault="00A17F02">
            <w:pPr>
              <w:pStyle w:val="covertext"/>
            </w:pPr>
            <w:r>
              <w:t>[If this is a proposed revision, cite the original document.]</w:t>
            </w:r>
          </w:p>
          <w:p w:rsidR="00101488" w:rsidRDefault="00A17F02">
            <w:pPr>
              <w:pStyle w:val="covertext"/>
            </w:pPr>
            <w:r>
              <w:t>[If this is a response to a Call for Contributions, cite the name and date of the Call for Contributions to which this document responds, as well as the relevant item number in the Call for Contributions.]</w:t>
            </w:r>
          </w:p>
          <w:p w:rsidR="00101488" w:rsidRDefault="00A17F02">
            <w:pPr>
              <w:pStyle w:val="covertext"/>
            </w:pPr>
            <w:r>
              <w:t>[Note: Contributions that are not responsive to this section of the template, and contributions which do not address the topic under which they are submitted, may be refused or consigned to the “General Contributions” area.]</w:t>
            </w:r>
          </w:p>
        </w:tc>
      </w:tr>
      <w:tr w:rsidR="00101488">
        <w:tc>
          <w:tcPr>
            <w:tcW w:w="1260" w:type="dxa"/>
            <w:tcBorders>
              <w:top w:val="single" w:sz="6" w:space="0" w:color="auto"/>
            </w:tcBorders>
          </w:tcPr>
          <w:p w:rsidR="00101488" w:rsidRDefault="00A17F02">
            <w:pPr>
              <w:pStyle w:val="covertext"/>
            </w:pPr>
            <w:r>
              <w:t>Abstract</w:t>
            </w:r>
          </w:p>
        </w:tc>
        <w:tc>
          <w:tcPr>
            <w:tcW w:w="8190" w:type="dxa"/>
            <w:gridSpan w:val="2"/>
            <w:tcBorders>
              <w:top w:val="single" w:sz="6" w:space="0" w:color="auto"/>
            </w:tcBorders>
          </w:tcPr>
          <w:p w:rsidR="00101488" w:rsidRDefault="00A17F02">
            <w:pPr>
              <w:pStyle w:val="covertext"/>
            </w:pPr>
            <w:r>
              <w:t>[Description of document contents.]</w:t>
            </w:r>
          </w:p>
          <w:p w:rsidR="00101488" w:rsidRDefault="00101488">
            <w:pPr>
              <w:pStyle w:val="covertext"/>
            </w:pPr>
          </w:p>
        </w:tc>
      </w:tr>
      <w:tr w:rsidR="00101488">
        <w:tc>
          <w:tcPr>
            <w:tcW w:w="1260" w:type="dxa"/>
            <w:tcBorders>
              <w:top w:val="single" w:sz="6" w:space="0" w:color="auto"/>
            </w:tcBorders>
          </w:tcPr>
          <w:p w:rsidR="00101488" w:rsidRDefault="00A17F02">
            <w:pPr>
              <w:pStyle w:val="covertext"/>
            </w:pPr>
            <w:r>
              <w:t>Purpose</w:t>
            </w:r>
          </w:p>
        </w:tc>
        <w:tc>
          <w:tcPr>
            <w:tcW w:w="8190" w:type="dxa"/>
            <w:gridSpan w:val="2"/>
            <w:tcBorders>
              <w:top w:val="single" w:sz="6" w:space="0" w:color="auto"/>
            </w:tcBorders>
          </w:tcPr>
          <w:p w:rsidR="00101488" w:rsidRDefault="00A17F02">
            <w:pPr>
              <w:pStyle w:val="covertext"/>
            </w:pPr>
            <w:r>
              <w:t>[Description of what the author wants P802.15 to do with the information in the document.]</w:t>
            </w:r>
          </w:p>
        </w:tc>
      </w:tr>
      <w:tr w:rsidR="00101488">
        <w:tc>
          <w:tcPr>
            <w:tcW w:w="1260" w:type="dxa"/>
            <w:tcBorders>
              <w:top w:val="single" w:sz="6" w:space="0" w:color="auto"/>
              <w:bottom w:val="single" w:sz="6" w:space="0" w:color="auto"/>
            </w:tcBorders>
          </w:tcPr>
          <w:p w:rsidR="00101488" w:rsidRDefault="00A17F02">
            <w:pPr>
              <w:pStyle w:val="covertext"/>
            </w:pPr>
            <w:r>
              <w:t>Notice</w:t>
            </w:r>
          </w:p>
        </w:tc>
        <w:tc>
          <w:tcPr>
            <w:tcW w:w="8190" w:type="dxa"/>
            <w:gridSpan w:val="2"/>
            <w:tcBorders>
              <w:top w:val="single" w:sz="6" w:space="0" w:color="auto"/>
              <w:bottom w:val="single" w:sz="6" w:space="0" w:color="auto"/>
            </w:tcBorders>
          </w:tcPr>
          <w:p w:rsidR="00101488" w:rsidRDefault="00A17F02">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101488">
        <w:tc>
          <w:tcPr>
            <w:tcW w:w="1260" w:type="dxa"/>
            <w:tcBorders>
              <w:top w:val="single" w:sz="6" w:space="0" w:color="auto"/>
              <w:bottom w:val="single" w:sz="6" w:space="0" w:color="auto"/>
            </w:tcBorders>
          </w:tcPr>
          <w:p w:rsidR="00101488" w:rsidRDefault="00A17F02">
            <w:pPr>
              <w:pStyle w:val="covertext"/>
            </w:pPr>
            <w:r>
              <w:t>Release</w:t>
            </w:r>
          </w:p>
        </w:tc>
        <w:tc>
          <w:tcPr>
            <w:tcW w:w="8190" w:type="dxa"/>
            <w:gridSpan w:val="2"/>
            <w:tcBorders>
              <w:top w:val="single" w:sz="6" w:space="0" w:color="auto"/>
              <w:bottom w:val="single" w:sz="6" w:space="0" w:color="auto"/>
            </w:tcBorders>
          </w:tcPr>
          <w:p w:rsidR="00101488" w:rsidRDefault="00A17F02">
            <w:pPr>
              <w:pStyle w:val="covertext"/>
            </w:pPr>
            <w:r>
              <w:t>The contributor acknowledges and accepts that this contribution becomes the property of IEEE and may be made publicly available by P802.15.</w:t>
            </w:r>
          </w:p>
        </w:tc>
      </w:tr>
    </w:tbl>
    <w:p w:rsidR="00C949EA" w:rsidRDefault="00A17F02" w:rsidP="006D3565">
      <w:pPr>
        <w:pStyle w:val="1"/>
      </w:pPr>
      <w:r>
        <w:br w:type="page"/>
      </w:r>
    </w:p>
    <w:p w:rsidR="001E590D" w:rsidRDefault="001E590D" w:rsidP="001E590D">
      <w:pPr>
        <w:pStyle w:val="2"/>
        <w:rPr>
          <w:rFonts w:eastAsiaTheme="minorEastAsia"/>
          <w:lang w:eastAsia="ja-JP"/>
        </w:rPr>
      </w:pPr>
      <w:r>
        <w:rPr>
          <w:rFonts w:eastAsiaTheme="minorEastAsia" w:hint="eastAsia"/>
          <w:lang w:eastAsia="ja-JP"/>
        </w:rPr>
        <w:lastRenderedPageBreak/>
        <w:t>5</w:t>
      </w:r>
      <w:r>
        <w:rPr>
          <w:rFonts w:eastAsiaTheme="minorEastAsia"/>
          <w:lang w:eastAsia="ja-JP"/>
        </w:rPr>
        <w:t xml:space="preserve">.2.5 </w:t>
      </w:r>
      <w:r w:rsidRPr="00BE4412">
        <w:rPr>
          <w:rFonts w:eastAsiaTheme="minorEastAsia"/>
          <w:strike/>
          <w:color w:val="0070C0"/>
          <w:lang w:eastAsia="ja-JP"/>
        </w:rPr>
        <w:t>Packet</w:t>
      </w:r>
      <w:r>
        <w:rPr>
          <w:rFonts w:eastAsiaTheme="minorEastAsia"/>
          <w:lang w:eastAsia="ja-JP"/>
        </w:rPr>
        <w:t xml:space="preserve"> </w:t>
      </w:r>
      <w:r w:rsidRPr="00BE4412">
        <w:rPr>
          <w:rFonts w:eastAsiaTheme="minorEastAsia"/>
          <w:color w:val="FF0000"/>
          <w:lang w:eastAsia="ja-JP"/>
        </w:rPr>
        <w:t xml:space="preserve">Mirror </w:t>
      </w:r>
      <w:r>
        <w:rPr>
          <w:rFonts w:eastAsiaTheme="minorEastAsia"/>
          <w:lang w:eastAsia="ja-JP"/>
        </w:rPr>
        <w:t>PWM/PPM MAC frame format</w:t>
      </w:r>
    </w:p>
    <w:p w:rsidR="001E590D" w:rsidRDefault="001E590D" w:rsidP="001E590D">
      <w:pPr>
        <w:rPr>
          <w:lang w:eastAsia="ja-JP"/>
        </w:rPr>
      </w:pPr>
      <w:r>
        <w:rPr>
          <w:rFonts w:hint="eastAsia"/>
          <w:lang w:eastAsia="ja-JP"/>
        </w:rPr>
        <w:t xml:space="preserve">Mirror PWM/PPM </w:t>
      </w:r>
      <w:r>
        <w:rPr>
          <w:lang w:eastAsia="ja-JP"/>
        </w:rPr>
        <w:t>MAC frame format is composed of a MHR and a MSDU. The field of the MHR contains a sequence number and a stop bit. They are transmitted as mixed order for maximizing error check performance in upper layer.</w:t>
      </w:r>
    </w:p>
    <w:p w:rsidR="00081AFB" w:rsidRDefault="00081AFB" w:rsidP="001E590D">
      <w:pPr>
        <w:rPr>
          <w:lang w:eastAsia="ja-JP"/>
        </w:rPr>
      </w:pPr>
    </w:p>
    <w:p w:rsidR="001E590D" w:rsidRDefault="00081AFB" w:rsidP="00081AFB">
      <w:pPr>
        <w:jc w:val="center"/>
        <w:rPr>
          <w:lang w:eastAsia="ja-JP"/>
        </w:rPr>
      </w:pPr>
      <w:r>
        <w:rPr>
          <w:noProof/>
          <w:lang w:eastAsia="ja-JP"/>
        </w:rPr>
        <w:drawing>
          <wp:inline distT="0" distB="0" distL="0" distR="0" wp14:anchorId="464D2F9E">
            <wp:extent cx="4651375" cy="120078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51375" cy="1200785"/>
                    </a:xfrm>
                    <a:prstGeom prst="rect">
                      <a:avLst/>
                    </a:prstGeom>
                    <a:noFill/>
                    <a:ln>
                      <a:noFill/>
                    </a:ln>
                  </pic:spPr>
                </pic:pic>
              </a:graphicData>
            </a:graphic>
          </wp:inline>
        </w:drawing>
      </w:r>
    </w:p>
    <w:p w:rsidR="00081AFB" w:rsidRDefault="00081AFB" w:rsidP="00081AFB">
      <w:pPr>
        <w:jc w:val="center"/>
        <w:rPr>
          <w:color w:val="FF0000"/>
          <w:lang w:eastAsia="ja-JP"/>
        </w:rPr>
      </w:pPr>
      <w:r w:rsidRPr="00081AFB">
        <w:rPr>
          <w:rFonts w:hint="eastAsia"/>
          <w:color w:val="FF0000"/>
          <w:lang w:eastAsia="ja-JP"/>
        </w:rPr>
        <w:t xml:space="preserve">Figure F1 </w:t>
      </w:r>
      <w:r w:rsidRPr="00081AFB">
        <w:rPr>
          <w:color w:val="FF0000"/>
          <w:lang w:eastAsia="ja-JP"/>
        </w:rPr>
        <w:t>–</w:t>
      </w:r>
      <w:r w:rsidRPr="00081AFB">
        <w:rPr>
          <w:rFonts w:hint="eastAsia"/>
          <w:color w:val="FF0000"/>
          <w:lang w:eastAsia="ja-JP"/>
        </w:rPr>
        <w:t xml:space="preserve"> Mirror </w:t>
      </w:r>
      <w:r w:rsidRPr="00081AFB">
        <w:rPr>
          <w:color w:val="FF0000"/>
          <w:lang w:eastAsia="ja-JP"/>
        </w:rPr>
        <w:t>PWM/PPM general MAC frame format</w:t>
      </w:r>
    </w:p>
    <w:p w:rsidR="00081AFB" w:rsidRPr="00081AFB" w:rsidRDefault="00081AFB" w:rsidP="00081AFB">
      <w:pPr>
        <w:jc w:val="center"/>
        <w:rPr>
          <w:color w:val="FF0000"/>
          <w:lang w:eastAsia="ja-JP"/>
        </w:rPr>
      </w:pPr>
    </w:p>
    <w:p w:rsidR="001E590D" w:rsidRPr="001E44B8" w:rsidRDefault="001E590D" w:rsidP="001E590D">
      <w:pPr>
        <w:pStyle w:val="3"/>
        <w:rPr>
          <w:lang w:eastAsia="ja-JP"/>
        </w:rPr>
      </w:pPr>
      <w:r>
        <w:rPr>
          <w:rFonts w:hint="eastAsia"/>
          <w:lang w:eastAsia="ja-JP"/>
        </w:rPr>
        <w:t xml:space="preserve">5.2.5.1 </w:t>
      </w:r>
      <w:r w:rsidRPr="001E44B8">
        <w:rPr>
          <w:rFonts w:hint="eastAsia"/>
          <w:strike/>
          <w:color w:val="0070C0"/>
          <w:lang w:eastAsia="ja-JP"/>
        </w:rPr>
        <w:t xml:space="preserve">MAC </w:t>
      </w:r>
      <w:r w:rsidRPr="001E44B8">
        <w:rPr>
          <w:strike/>
          <w:color w:val="0070C0"/>
          <w:lang w:eastAsia="ja-JP"/>
        </w:rPr>
        <w:t xml:space="preserve">frame </w:t>
      </w:r>
      <w:r w:rsidRPr="001E44B8">
        <w:rPr>
          <w:rFonts w:hint="eastAsia"/>
          <w:strike/>
          <w:color w:val="0070C0"/>
          <w:lang w:eastAsia="ja-JP"/>
        </w:rPr>
        <w:t>format of Packet PWM/PPM mode 1</w:t>
      </w:r>
      <w:r>
        <w:rPr>
          <w:rFonts w:hint="eastAsia"/>
          <w:lang w:eastAsia="ja-JP"/>
        </w:rPr>
        <w:t xml:space="preserve">Sequence Number </w:t>
      </w:r>
      <w:r>
        <w:rPr>
          <w:lang w:eastAsia="ja-JP"/>
        </w:rPr>
        <w:t>and Stop Bit subfield</w:t>
      </w:r>
    </w:p>
    <w:p w:rsidR="001E590D" w:rsidRDefault="001E590D" w:rsidP="001E590D">
      <w:pPr>
        <w:rPr>
          <w:color w:val="FF0000"/>
          <w:lang w:eastAsia="ja-JP"/>
        </w:rPr>
      </w:pPr>
      <w:r>
        <w:rPr>
          <w:rFonts w:hint="eastAsia"/>
          <w:color w:val="FF0000"/>
          <w:lang w:eastAsia="ja-JP"/>
        </w:rPr>
        <w:t>Sequ</w:t>
      </w:r>
      <w:r>
        <w:rPr>
          <w:color w:val="FF0000"/>
          <w:lang w:eastAsia="ja-JP"/>
        </w:rPr>
        <w:t>ence number bits and stop bit are transmitted as the following order by the bit size of PSDU.</w:t>
      </w:r>
    </w:p>
    <w:p w:rsidR="001E590D" w:rsidRPr="001E590D" w:rsidRDefault="001E590D" w:rsidP="001E590D">
      <w:pPr>
        <w:rPr>
          <w:color w:val="FF0000"/>
          <w:lang w:eastAsia="ja-JP"/>
        </w:rPr>
      </w:pPr>
    </w:p>
    <w:p w:rsidR="001E590D" w:rsidRDefault="001E590D" w:rsidP="001E590D">
      <w:pPr>
        <w:rPr>
          <w:lang w:eastAsia="ja-JP"/>
        </w:rPr>
      </w:pPr>
      <w:r w:rsidRPr="001E44B8">
        <w:rPr>
          <w:strike/>
          <w:color w:val="0070C0"/>
          <w:lang w:eastAsia="ja-JP"/>
        </w:rPr>
        <w:t xml:space="preserve">PHY </w:t>
      </w:r>
      <w:r w:rsidRPr="001E44B8">
        <w:rPr>
          <w:rFonts w:hint="eastAsia"/>
          <w:strike/>
          <w:color w:val="0070C0"/>
          <w:lang w:eastAsia="ja-JP"/>
        </w:rPr>
        <w:t xml:space="preserve">payload </w:t>
      </w:r>
      <w:r w:rsidRPr="001E44B8">
        <w:rPr>
          <w:strike/>
          <w:color w:val="0070C0"/>
          <w:lang w:eastAsia="ja-JP"/>
        </w:rPr>
        <w:t>contains</w:t>
      </w:r>
      <w:r>
        <w:rPr>
          <w:strike/>
          <w:color w:val="0070C0"/>
          <w:lang w:eastAsia="ja-JP"/>
        </w:rPr>
        <w:t xml:space="preserve"> of </w:t>
      </w:r>
      <w:r>
        <w:rPr>
          <w:lang w:eastAsia="ja-JP"/>
        </w:rPr>
        <w:t xml:space="preserve"> </w:t>
      </w:r>
      <w:r>
        <w:rPr>
          <w:color w:val="FF0000"/>
          <w:lang w:eastAsia="ja-JP"/>
        </w:rPr>
        <w:t xml:space="preserve">For </w:t>
      </w:r>
      <w:r>
        <w:rPr>
          <w:lang w:eastAsia="ja-JP"/>
        </w:rPr>
        <w:t xml:space="preserve">6 bits </w:t>
      </w:r>
      <w:r w:rsidRPr="00BF7B6B">
        <w:rPr>
          <w:strike/>
          <w:color w:val="0070C0"/>
          <w:lang w:eastAsia="ja-JP"/>
        </w:rPr>
        <w:t>of data</w:t>
      </w:r>
      <w:r>
        <w:rPr>
          <w:lang w:eastAsia="ja-JP"/>
        </w:rPr>
        <w:t xml:space="preserve"> </w:t>
      </w:r>
      <w:r>
        <w:rPr>
          <w:color w:val="FF0000"/>
          <w:lang w:eastAsia="ja-JP"/>
        </w:rPr>
        <w:t xml:space="preserve">PSDU </w:t>
      </w:r>
      <w:r>
        <w:rPr>
          <w:lang w:eastAsia="ja-JP"/>
        </w:rPr>
        <w:t>(</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sidRPr="00DC4F32">
        <w:rPr>
          <w:i/>
          <w:vertAlign w:val="subscript"/>
          <w:lang w:eastAsia="ja-JP"/>
        </w:rPr>
        <w:t>5</w:t>
      </w:r>
      <w:r>
        <w:rPr>
          <w:lang w:eastAsia="ja-JP"/>
        </w:rPr>
        <w:t xml:space="preserve">). </w:t>
      </w:r>
      <w:r w:rsidRPr="00BF7B6B">
        <w:rPr>
          <w:strike/>
          <w:color w:val="0070C0"/>
          <w:lang w:eastAsia="ja-JP"/>
        </w:rPr>
        <w:t>Packet address</w:t>
      </w:r>
      <w:r>
        <w:rPr>
          <w:lang w:eastAsia="ja-JP"/>
        </w:rPr>
        <w:t xml:space="preserve"> </w:t>
      </w:r>
      <w:r>
        <w:rPr>
          <w:color w:val="FF0000"/>
          <w:lang w:eastAsia="ja-JP"/>
        </w:rPr>
        <w:t xml:space="preserve">Sequence number </w:t>
      </w:r>
      <w:r>
        <w:rPr>
          <w:lang w:eastAsia="ja-JP"/>
        </w:rPr>
        <w:t>A (</w:t>
      </w:r>
      <w:r w:rsidRPr="0023266D">
        <w:rPr>
          <w:i/>
          <w:lang w:eastAsia="ja-JP"/>
        </w:rPr>
        <w:t>a</w:t>
      </w:r>
      <w:r w:rsidRPr="0023266D">
        <w:rPr>
          <w:i/>
          <w:vertAlign w:val="subscript"/>
          <w:lang w:eastAsia="ja-JP"/>
        </w:rPr>
        <w:t>0</w:t>
      </w:r>
      <w:r w:rsidRPr="0023266D">
        <w:rPr>
          <w:i/>
          <w:lang w:eastAsia="ja-JP"/>
        </w:rPr>
        <w:t>, a</w:t>
      </w:r>
      <w:r w:rsidRPr="0023266D">
        <w:rPr>
          <w:i/>
          <w:vertAlign w:val="subscript"/>
          <w:lang w:eastAsia="ja-JP"/>
        </w:rPr>
        <w:t>1</w:t>
      </w:r>
      <w:r>
        <w:rPr>
          <w:lang w:eastAsia="ja-JP"/>
        </w:rPr>
        <w:t xml:space="preserve">) is </w:t>
      </w:r>
      <w:r w:rsidRPr="00BF7B6B">
        <w:rPr>
          <w:strike/>
          <w:color w:val="0070C0"/>
          <w:lang w:eastAsia="ja-JP"/>
        </w:rPr>
        <w:t>represented</w:t>
      </w:r>
      <w:r w:rsidRPr="00BF7B6B">
        <w:rPr>
          <w:color w:val="0070C0"/>
          <w:lang w:eastAsia="ja-JP"/>
        </w:rPr>
        <w:t xml:space="preserve"> </w:t>
      </w:r>
      <w:r>
        <w:rPr>
          <w:color w:val="FF0000"/>
          <w:lang w:eastAsia="ja-JP"/>
        </w:rPr>
        <w:t xml:space="preserve">located </w:t>
      </w:r>
      <w:r>
        <w:rPr>
          <w:lang w:eastAsia="ja-JP"/>
        </w:rPr>
        <w:t>as (</w:t>
      </w:r>
      <w:r>
        <w:rPr>
          <w:i/>
          <w:lang w:eastAsia="ja-JP"/>
        </w:rPr>
        <w:t>x</w:t>
      </w:r>
      <w:r>
        <w:rPr>
          <w:i/>
          <w:vertAlign w:val="subscript"/>
          <w:lang w:eastAsia="ja-JP"/>
        </w:rPr>
        <w:t>1</w:t>
      </w:r>
      <w:r>
        <w:rPr>
          <w:i/>
          <w:lang w:eastAsia="ja-JP"/>
        </w:rPr>
        <w:t>, x</w:t>
      </w:r>
      <w:r>
        <w:rPr>
          <w:i/>
          <w:vertAlign w:val="subscript"/>
          <w:lang w:eastAsia="ja-JP"/>
        </w:rPr>
        <w:t>4</w:t>
      </w:r>
      <w:r w:rsidRPr="00705AB7">
        <w:rPr>
          <w:lang w:eastAsia="ja-JP"/>
        </w:rPr>
        <w:t>)</w:t>
      </w:r>
      <w:r>
        <w:rPr>
          <w:lang w:eastAsia="ja-JP"/>
        </w:rPr>
        <w:t xml:space="preserve"> and </w:t>
      </w:r>
      <w:r w:rsidRPr="00BF7B6B">
        <w:rPr>
          <w:strike/>
          <w:color w:val="0070C0"/>
          <w:lang w:eastAsia="ja-JP"/>
        </w:rPr>
        <w:t>packet data</w:t>
      </w:r>
      <w:r>
        <w:rPr>
          <w:lang w:eastAsia="ja-JP"/>
        </w:rPr>
        <w:t xml:space="preserve"> MPDU D (</w:t>
      </w:r>
      <w:r w:rsidRPr="0023266D">
        <w:rPr>
          <w:i/>
          <w:lang w:eastAsia="ja-JP"/>
        </w:rPr>
        <w:t>d</w:t>
      </w:r>
      <w:r w:rsidRPr="0023266D">
        <w:rPr>
          <w:i/>
          <w:vertAlign w:val="subscript"/>
          <w:lang w:eastAsia="ja-JP"/>
        </w:rPr>
        <w:t>0</w:t>
      </w:r>
      <w:r w:rsidRPr="0023266D">
        <w:rPr>
          <w:i/>
          <w:lang w:eastAsia="ja-JP"/>
        </w:rPr>
        <w:t>, d</w:t>
      </w:r>
      <w:r w:rsidRPr="0023266D">
        <w:rPr>
          <w:i/>
          <w:vertAlign w:val="subscript"/>
          <w:lang w:eastAsia="ja-JP"/>
        </w:rPr>
        <w:t>1</w:t>
      </w:r>
      <w:r w:rsidRPr="0023266D">
        <w:rPr>
          <w:i/>
          <w:lang w:eastAsia="ja-JP"/>
        </w:rPr>
        <w:t>, d</w:t>
      </w:r>
      <w:r w:rsidRPr="0023266D">
        <w:rPr>
          <w:i/>
          <w:vertAlign w:val="subscript"/>
          <w:lang w:eastAsia="ja-JP"/>
        </w:rPr>
        <w:t>2</w:t>
      </w:r>
      <w:r w:rsidRPr="0023266D">
        <w:rPr>
          <w:i/>
          <w:lang w:eastAsia="ja-JP"/>
        </w:rPr>
        <w:t>, d</w:t>
      </w:r>
      <w:r w:rsidRPr="0023266D">
        <w:rPr>
          <w:i/>
          <w:vertAlign w:val="subscript"/>
          <w:lang w:eastAsia="ja-JP"/>
        </w:rPr>
        <w:t>3</w:t>
      </w:r>
      <w:r>
        <w:rPr>
          <w:lang w:eastAsia="ja-JP"/>
        </w:rPr>
        <w:t xml:space="preserve">) is </w:t>
      </w:r>
      <w:r w:rsidRPr="00BF7B6B">
        <w:rPr>
          <w:strike/>
          <w:color w:val="0070C0"/>
          <w:lang w:eastAsia="ja-JP"/>
        </w:rPr>
        <w:t>represented</w:t>
      </w:r>
      <w:r w:rsidRPr="00BF7B6B">
        <w:rPr>
          <w:color w:val="0070C0"/>
          <w:lang w:eastAsia="ja-JP"/>
        </w:rPr>
        <w:t xml:space="preserve"> </w:t>
      </w:r>
      <w:r>
        <w:rPr>
          <w:color w:val="FF0000"/>
          <w:lang w:eastAsia="ja-JP"/>
        </w:rPr>
        <w:t xml:space="preserve">located </w:t>
      </w:r>
      <w:r>
        <w:rPr>
          <w:lang w:eastAsia="ja-JP"/>
        </w:rPr>
        <w:t>as (</w:t>
      </w:r>
      <w:r>
        <w:rPr>
          <w:i/>
          <w:lang w:eastAsia="ja-JP"/>
        </w:rPr>
        <w:t>x</w:t>
      </w:r>
      <w:r>
        <w:rPr>
          <w:i/>
          <w:vertAlign w:val="subscript"/>
          <w:lang w:eastAsia="ja-JP"/>
        </w:rPr>
        <w:t>0</w:t>
      </w:r>
      <w:r>
        <w:rPr>
          <w:i/>
          <w:lang w:eastAsia="ja-JP"/>
        </w:rPr>
        <w:t>,</w:t>
      </w:r>
      <w:r w:rsidRPr="00705AB7">
        <w:rPr>
          <w:i/>
          <w:lang w:eastAsia="ja-JP"/>
        </w:rPr>
        <w:t xml:space="preserve"> </w:t>
      </w:r>
      <w:r>
        <w:rPr>
          <w:i/>
          <w:lang w:eastAsia="ja-JP"/>
        </w:rPr>
        <w:t>x</w:t>
      </w:r>
      <w:r>
        <w:rPr>
          <w:i/>
          <w:vertAlign w:val="subscript"/>
          <w:lang w:eastAsia="ja-JP"/>
        </w:rPr>
        <w:t>2</w:t>
      </w:r>
      <w:r>
        <w:rPr>
          <w:i/>
          <w:lang w:eastAsia="ja-JP"/>
        </w:rPr>
        <w:t>,</w:t>
      </w:r>
      <w:r w:rsidRPr="00705AB7">
        <w:rPr>
          <w:i/>
          <w:lang w:eastAsia="ja-JP"/>
        </w:rPr>
        <w:t xml:space="preserve"> </w:t>
      </w:r>
      <w:r>
        <w:rPr>
          <w:i/>
          <w:lang w:eastAsia="ja-JP"/>
        </w:rPr>
        <w:t>x</w:t>
      </w:r>
      <w:r>
        <w:rPr>
          <w:i/>
          <w:vertAlign w:val="subscript"/>
          <w:lang w:eastAsia="ja-JP"/>
        </w:rPr>
        <w:t>3</w:t>
      </w:r>
      <w:r>
        <w:rPr>
          <w:i/>
          <w:lang w:eastAsia="ja-JP"/>
        </w:rPr>
        <w:t>,</w:t>
      </w:r>
      <w:r w:rsidRPr="00705AB7">
        <w:rPr>
          <w:i/>
          <w:lang w:eastAsia="ja-JP"/>
        </w:rPr>
        <w:t xml:space="preserve"> </w:t>
      </w:r>
      <w:r>
        <w:rPr>
          <w:i/>
          <w:lang w:eastAsia="ja-JP"/>
        </w:rPr>
        <w:t>x</w:t>
      </w:r>
      <w:r>
        <w:rPr>
          <w:i/>
          <w:vertAlign w:val="subscript"/>
          <w:lang w:eastAsia="ja-JP"/>
        </w:rPr>
        <w:t>5</w:t>
      </w:r>
      <w:r w:rsidRPr="00705AB7">
        <w:rPr>
          <w:lang w:eastAsia="ja-JP"/>
        </w:rPr>
        <w:t>)</w:t>
      </w:r>
      <w:r>
        <w:rPr>
          <w:lang w:eastAsia="ja-JP"/>
        </w:rPr>
        <w:t>.</w:t>
      </w:r>
    </w:p>
    <w:p w:rsidR="001E590D" w:rsidRDefault="001E590D" w:rsidP="001E590D">
      <w:pPr>
        <w:rPr>
          <w:lang w:eastAsia="ja-JP"/>
        </w:rPr>
      </w:pPr>
    </w:p>
    <w:p w:rsidR="001E590D" w:rsidRPr="00BF7B6B" w:rsidRDefault="001E590D" w:rsidP="001E590D">
      <w:pPr>
        <w:rPr>
          <w:color w:val="FF0000"/>
          <w:lang w:eastAsia="ja-JP"/>
        </w:rPr>
      </w:pPr>
      <w:r w:rsidRPr="00BF7B6B">
        <w:rPr>
          <w:color w:val="FF0000"/>
          <w:lang w:eastAsia="ja-JP"/>
        </w:rPr>
        <w:t>For 8 bits</w:t>
      </w:r>
      <w:r>
        <w:rPr>
          <w:color w:val="FF0000"/>
          <w:lang w:eastAsia="ja-JP"/>
        </w:rPr>
        <w:t xml:space="preserve"> PSDU</w:t>
      </w:r>
      <w:r w:rsidRPr="00BF7B6B">
        <w:rPr>
          <w:color w:val="FF0000"/>
          <w:lang w:eastAsia="ja-JP"/>
        </w:rPr>
        <w:t xml:space="preserve"> (</w:t>
      </w:r>
      <w:r w:rsidRPr="00BF7B6B">
        <w:rPr>
          <w:i/>
          <w:color w:val="FF0000"/>
          <w:lang w:eastAsia="ja-JP"/>
        </w:rPr>
        <w:t>x</w:t>
      </w:r>
      <w:r w:rsidRPr="00BF7B6B">
        <w:rPr>
          <w:i/>
          <w:color w:val="FF0000"/>
          <w:vertAlign w:val="subscript"/>
          <w:lang w:eastAsia="ja-JP"/>
        </w:rPr>
        <w:t>0</w:t>
      </w:r>
      <w:r w:rsidRPr="00BF7B6B">
        <w:rPr>
          <w:color w:val="FF0000"/>
          <w:lang w:eastAsia="ja-JP"/>
        </w:rPr>
        <w:t xml:space="preserve"> – </w:t>
      </w:r>
      <w:r w:rsidRPr="00BF7B6B">
        <w:rPr>
          <w:i/>
          <w:color w:val="FF0000"/>
          <w:lang w:eastAsia="ja-JP"/>
        </w:rPr>
        <w:t>x</w:t>
      </w:r>
      <w:r w:rsidRPr="00BF7B6B">
        <w:rPr>
          <w:i/>
          <w:color w:val="FF0000"/>
          <w:vertAlign w:val="subscript"/>
          <w:lang w:eastAsia="ja-JP"/>
        </w:rPr>
        <w:t>7</w:t>
      </w:r>
      <w:r w:rsidRPr="00BF7B6B">
        <w:rPr>
          <w:color w:val="FF0000"/>
          <w:lang w:eastAsia="ja-JP"/>
        </w:rPr>
        <w:t>). Sequence number A (</w:t>
      </w:r>
      <w:r w:rsidRPr="00BF7B6B">
        <w:rPr>
          <w:i/>
          <w:color w:val="FF0000"/>
          <w:lang w:eastAsia="ja-JP"/>
        </w:rPr>
        <w:t>a</w:t>
      </w:r>
      <w:r w:rsidRPr="00BF7B6B">
        <w:rPr>
          <w:i/>
          <w:color w:val="FF0000"/>
          <w:vertAlign w:val="subscript"/>
          <w:lang w:eastAsia="ja-JP"/>
        </w:rPr>
        <w:t>0</w:t>
      </w:r>
      <w:r w:rsidRPr="00BF7B6B">
        <w:rPr>
          <w:i/>
          <w:color w:val="FF0000"/>
          <w:lang w:eastAsia="ja-JP"/>
        </w:rPr>
        <w:t>, a</w:t>
      </w:r>
      <w:r w:rsidRPr="00BF7B6B">
        <w:rPr>
          <w:i/>
          <w:color w:val="FF0000"/>
          <w:vertAlign w:val="subscript"/>
          <w:lang w:eastAsia="ja-JP"/>
        </w:rPr>
        <w:t>1</w:t>
      </w:r>
      <w:r w:rsidRPr="00BF7B6B">
        <w:rPr>
          <w:color w:val="FF0000"/>
          <w:lang w:eastAsia="ja-JP"/>
        </w:rPr>
        <w:t>) is located as (</w:t>
      </w:r>
      <w:r w:rsidRPr="00BF7B6B">
        <w:rPr>
          <w:i/>
          <w:color w:val="FF0000"/>
          <w:lang w:eastAsia="ja-JP"/>
        </w:rPr>
        <w:t>x</w:t>
      </w:r>
      <w:r w:rsidRPr="00BF7B6B">
        <w:rPr>
          <w:i/>
          <w:color w:val="FF0000"/>
          <w:vertAlign w:val="subscript"/>
          <w:lang w:eastAsia="ja-JP"/>
        </w:rPr>
        <w:t>1</w:t>
      </w:r>
      <w:r w:rsidRPr="00BF7B6B">
        <w:rPr>
          <w:i/>
          <w:color w:val="FF0000"/>
          <w:lang w:eastAsia="ja-JP"/>
        </w:rPr>
        <w:t>, x</w:t>
      </w:r>
      <w:r w:rsidRPr="00BF7B6B">
        <w:rPr>
          <w:i/>
          <w:color w:val="FF0000"/>
          <w:vertAlign w:val="subscript"/>
          <w:lang w:eastAsia="ja-JP"/>
        </w:rPr>
        <w:t>3</w:t>
      </w:r>
      <w:r w:rsidRPr="00BF7B6B">
        <w:rPr>
          <w:color w:val="FF0000"/>
          <w:lang w:eastAsia="ja-JP"/>
        </w:rPr>
        <w:t>) and MPDU D (</w:t>
      </w:r>
      <w:r w:rsidRPr="00BF7B6B">
        <w:rPr>
          <w:i/>
          <w:color w:val="FF0000"/>
          <w:lang w:eastAsia="ja-JP"/>
        </w:rPr>
        <w:t>d</w:t>
      </w:r>
      <w:r w:rsidRPr="00BF7B6B">
        <w:rPr>
          <w:i/>
          <w:color w:val="FF0000"/>
          <w:vertAlign w:val="subscript"/>
          <w:lang w:eastAsia="ja-JP"/>
        </w:rPr>
        <w:t>0</w:t>
      </w:r>
      <w:r w:rsidRPr="00BF7B6B">
        <w:rPr>
          <w:i/>
          <w:color w:val="FF0000"/>
          <w:lang w:eastAsia="ja-JP"/>
        </w:rPr>
        <w:t>, d</w:t>
      </w:r>
      <w:r w:rsidRPr="00BF7B6B">
        <w:rPr>
          <w:i/>
          <w:color w:val="FF0000"/>
          <w:vertAlign w:val="subscript"/>
          <w:lang w:eastAsia="ja-JP"/>
        </w:rPr>
        <w:t>1</w:t>
      </w:r>
      <w:r w:rsidRPr="00BF7B6B">
        <w:rPr>
          <w:i/>
          <w:color w:val="FF0000"/>
          <w:lang w:eastAsia="ja-JP"/>
        </w:rPr>
        <w:t>, d</w:t>
      </w:r>
      <w:r w:rsidRPr="00BF7B6B">
        <w:rPr>
          <w:i/>
          <w:color w:val="FF0000"/>
          <w:vertAlign w:val="subscript"/>
          <w:lang w:eastAsia="ja-JP"/>
        </w:rPr>
        <w:t>2</w:t>
      </w:r>
      <w:r w:rsidRPr="00BF7B6B">
        <w:rPr>
          <w:i/>
          <w:color w:val="FF0000"/>
          <w:lang w:eastAsia="ja-JP"/>
        </w:rPr>
        <w:t>, d</w:t>
      </w:r>
      <w:r w:rsidRPr="00BF7B6B">
        <w:rPr>
          <w:i/>
          <w:color w:val="FF0000"/>
          <w:vertAlign w:val="subscript"/>
          <w:lang w:eastAsia="ja-JP"/>
        </w:rPr>
        <w:t>3</w:t>
      </w:r>
      <w:r w:rsidRPr="00BF7B6B">
        <w:rPr>
          <w:i/>
          <w:color w:val="FF0000"/>
          <w:lang w:eastAsia="ja-JP"/>
        </w:rPr>
        <w:t>, d</w:t>
      </w:r>
      <w:r w:rsidRPr="00BF7B6B">
        <w:rPr>
          <w:i/>
          <w:color w:val="FF0000"/>
          <w:vertAlign w:val="subscript"/>
          <w:lang w:eastAsia="ja-JP"/>
        </w:rPr>
        <w:t>4</w:t>
      </w:r>
      <w:r w:rsidRPr="00BF7B6B">
        <w:rPr>
          <w:i/>
          <w:color w:val="FF0000"/>
          <w:lang w:eastAsia="ja-JP"/>
        </w:rPr>
        <w:t>, d</w:t>
      </w:r>
      <w:r w:rsidRPr="00BF7B6B">
        <w:rPr>
          <w:i/>
          <w:color w:val="FF0000"/>
          <w:vertAlign w:val="subscript"/>
          <w:lang w:eastAsia="ja-JP"/>
        </w:rPr>
        <w:t>5</w:t>
      </w:r>
      <w:r w:rsidRPr="00BF7B6B">
        <w:rPr>
          <w:color w:val="FF0000"/>
          <w:lang w:eastAsia="ja-JP"/>
        </w:rPr>
        <w:t>) is located as (</w:t>
      </w:r>
      <w:r w:rsidRPr="00BF7B6B">
        <w:rPr>
          <w:i/>
          <w:color w:val="FF0000"/>
          <w:lang w:eastAsia="ja-JP"/>
        </w:rPr>
        <w:t>x</w:t>
      </w:r>
      <w:r w:rsidRPr="00BF7B6B">
        <w:rPr>
          <w:i/>
          <w:color w:val="FF0000"/>
          <w:vertAlign w:val="subscript"/>
          <w:lang w:eastAsia="ja-JP"/>
        </w:rPr>
        <w:t>0</w:t>
      </w:r>
      <w:r w:rsidRPr="00BF7B6B">
        <w:rPr>
          <w:i/>
          <w:color w:val="FF0000"/>
          <w:lang w:eastAsia="ja-JP"/>
        </w:rPr>
        <w:t>, x</w:t>
      </w:r>
      <w:r w:rsidRPr="00BF7B6B">
        <w:rPr>
          <w:i/>
          <w:color w:val="FF0000"/>
          <w:vertAlign w:val="subscript"/>
          <w:lang w:eastAsia="ja-JP"/>
        </w:rPr>
        <w:t>2</w:t>
      </w:r>
      <w:r w:rsidRPr="00BF7B6B">
        <w:rPr>
          <w:i/>
          <w:color w:val="FF0000"/>
          <w:lang w:eastAsia="ja-JP"/>
        </w:rPr>
        <w:t>, x</w:t>
      </w:r>
      <w:r w:rsidRPr="00BF7B6B">
        <w:rPr>
          <w:i/>
          <w:color w:val="FF0000"/>
          <w:vertAlign w:val="subscript"/>
          <w:lang w:eastAsia="ja-JP"/>
        </w:rPr>
        <w:t>4</w:t>
      </w:r>
      <w:r w:rsidRPr="00BF7B6B">
        <w:rPr>
          <w:i/>
          <w:color w:val="FF0000"/>
          <w:lang w:eastAsia="ja-JP"/>
        </w:rPr>
        <w:t>, x</w:t>
      </w:r>
      <w:r w:rsidRPr="00BF7B6B">
        <w:rPr>
          <w:i/>
          <w:color w:val="FF0000"/>
          <w:vertAlign w:val="subscript"/>
          <w:lang w:eastAsia="ja-JP"/>
        </w:rPr>
        <w:t>5</w:t>
      </w:r>
      <w:r w:rsidRPr="00BF7B6B">
        <w:rPr>
          <w:i/>
          <w:color w:val="FF0000"/>
          <w:lang w:eastAsia="ja-JP"/>
        </w:rPr>
        <w:t>, x</w:t>
      </w:r>
      <w:r w:rsidRPr="00BF7B6B">
        <w:rPr>
          <w:i/>
          <w:color w:val="FF0000"/>
          <w:vertAlign w:val="subscript"/>
          <w:lang w:eastAsia="ja-JP"/>
        </w:rPr>
        <w:t>6</w:t>
      </w:r>
      <w:r w:rsidRPr="00BF7B6B">
        <w:rPr>
          <w:i/>
          <w:color w:val="FF0000"/>
          <w:lang w:eastAsia="ja-JP"/>
        </w:rPr>
        <w:t>, x</w:t>
      </w:r>
      <w:r w:rsidRPr="00BF7B6B">
        <w:rPr>
          <w:i/>
          <w:color w:val="FF0000"/>
          <w:vertAlign w:val="subscript"/>
          <w:lang w:eastAsia="ja-JP"/>
        </w:rPr>
        <w:t>7</w:t>
      </w:r>
      <w:r w:rsidRPr="00BF7B6B">
        <w:rPr>
          <w:color w:val="FF0000"/>
          <w:lang w:eastAsia="ja-JP"/>
        </w:rPr>
        <w:t>).</w:t>
      </w:r>
    </w:p>
    <w:p w:rsidR="001E590D" w:rsidRDefault="001E590D" w:rsidP="001E590D">
      <w:pPr>
        <w:rPr>
          <w:lang w:eastAsia="ja-JP"/>
        </w:rPr>
      </w:pPr>
    </w:p>
    <w:p w:rsidR="001E590D" w:rsidRPr="00BF7B6B" w:rsidRDefault="001E590D" w:rsidP="001E590D">
      <w:pPr>
        <w:rPr>
          <w:strike/>
          <w:color w:val="0070C0"/>
          <w:lang w:eastAsia="ja-JP"/>
        </w:rPr>
      </w:pPr>
      <w:r w:rsidRPr="00BF7B6B">
        <w:rPr>
          <w:rFonts w:hint="eastAsia"/>
          <w:strike/>
          <w:color w:val="0070C0"/>
          <w:lang w:eastAsia="ja-JP"/>
        </w:rPr>
        <w:t>MAC frame consists of 16 bits of data D</w:t>
      </w:r>
      <w:r w:rsidRPr="00BF7B6B">
        <w:rPr>
          <w:strike/>
          <w:color w:val="0070C0"/>
          <w:vertAlign w:val="subscript"/>
          <w:lang w:eastAsia="ja-JP"/>
        </w:rPr>
        <w:t>00</w:t>
      </w:r>
      <w:r w:rsidRPr="00BF7B6B">
        <w:rPr>
          <w:rFonts w:hint="eastAsia"/>
          <w:strike/>
          <w:color w:val="0070C0"/>
          <w:lang w:eastAsia="ja-JP"/>
        </w:rPr>
        <w:t xml:space="preserve"> D</w:t>
      </w:r>
      <w:r w:rsidRPr="00BF7B6B">
        <w:rPr>
          <w:strike/>
          <w:color w:val="0070C0"/>
          <w:vertAlign w:val="subscript"/>
          <w:lang w:eastAsia="ja-JP"/>
        </w:rPr>
        <w:t>10</w:t>
      </w:r>
      <w:r w:rsidRPr="00BF7B6B">
        <w:rPr>
          <w:rFonts w:hint="eastAsia"/>
          <w:strike/>
          <w:color w:val="0070C0"/>
          <w:lang w:eastAsia="ja-JP"/>
        </w:rPr>
        <w:t xml:space="preserve"> D</w:t>
      </w:r>
      <w:r w:rsidRPr="00BF7B6B">
        <w:rPr>
          <w:strike/>
          <w:color w:val="0070C0"/>
          <w:vertAlign w:val="subscript"/>
          <w:lang w:eastAsia="ja-JP"/>
        </w:rPr>
        <w:t>01</w:t>
      </w:r>
      <w:r w:rsidRPr="00BF7B6B">
        <w:rPr>
          <w:rFonts w:hint="eastAsia"/>
          <w:strike/>
          <w:color w:val="0070C0"/>
          <w:lang w:eastAsia="ja-JP"/>
        </w:rPr>
        <w:t xml:space="preserve"> D</w:t>
      </w:r>
      <w:r w:rsidRPr="00BF7B6B">
        <w:rPr>
          <w:strike/>
          <w:color w:val="0070C0"/>
          <w:vertAlign w:val="subscript"/>
          <w:lang w:eastAsia="ja-JP"/>
        </w:rPr>
        <w:t>11</w:t>
      </w:r>
      <w:r w:rsidRPr="00BF7B6B">
        <w:rPr>
          <w:strike/>
          <w:color w:val="0070C0"/>
          <w:lang w:eastAsia="ja-JP"/>
        </w:rPr>
        <w:t>, where D</w:t>
      </w:r>
      <w:r w:rsidRPr="00BF7B6B">
        <w:rPr>
          <w:strike/>
          <w:color w:val="0070C0"/>
          <w:vertAlign w:val="subscript"/>
          <w:lang w:eastAsia="ja-JP"/>
        </w:rPr>
        <w:t>k</w:t>
      </w:r>
      <w:r w:rsidRPr="00BF7B6B">
        <w:rPr>
          <w:strike/>
          <w:color w:val="0070C0"/>
          <w:lang w:eastAsia="ja-JP"/>
        </w:rPr>
        <w:t xml:space="preserve"> is data D of packet whose address A is k.</w:t>
      </w:r>
    </w:p>
    <w:p w:rsidR="001E590D" w:rsidRPr="00BF7B6B" w:rsidRDefault="001E590D" w:rsidP="001E590D">
      <w:pPr>
        <w:rPr>
          <w:strike/>
          <w:color w:val="0070C0"/>
          <w:lang w:eastAsia="ja-JP"/>
        </w:rPr>
      </w:pPr>
      <w:r w:rsidRPr="00BF7B6B">
        <w:rPr>
          <w:strike/>
          <w:color w:val="0070C0"/>
          <w:lang w:eastAsia="ja-JP"/>
        </w:rPr>
        <w:t>The native MPDU has too much overhead for this MAC frame and most of the fields are not needed for a short, repetitive MSDU. Therefore, this MAC frame does not have MHR field and the MFR field is optional.</w:t>
      </w:r>
    </w:p>
    <w:p w:rsidR="001E590D" w:rsidRPr="00BF7B6B" w:rsidRDefault="001E590D" w:rsidP="001E590D">
      <w:pPr>
        <w:rPr>
          <w:strike/>
          <w:color w:val="0070C0"/>
          <w:lang w:eastAsia="ja-JP"/>
        </w:rPr>
      </w:pPr>
    </w:p>
    <w:p w:rsidR="001E590D" w:rsidRPr="00BF7B6B" w:rsidRDefault="001E590D" w:rsidP="001E590D">
      <w:pPr>
        <w:pStyle w:val="2"/>
        <w:rPr>
          <w:strike/>
          <w:color w:val="0070C0"/>
          <w:lang w:eastAsia="ja-JP"/>
        </w:rPr>
      </w:pPr>
      <w:r>
        <w:rPr>
          <w:strike/>
          <w:color w:val="0070C0"/>
          <w:lang w:eastAsia="ja-JP"/>
        </w:rPr>
        <w:t>5.2.5.2</w:t>
      </w:r>
      <w:r w:rsidRPr="00BF7B6B">
        <w:rPr>
          <w:rFonts w:hint="eastAsia"/>
          <w:strike/>
          <w:color w:val="0070C0"/>
          <w:lang w:eastAsia="ja-JP"/>
        </w:rPr>
        <w:t xml:space="preserve"> MAC frame format of Packet PWM/PPM mode 2</w:t>
      </w:r>
    </w:p>
    <w:p w:rsidR="001E590D" w:rsidRDefault="001E590D" w:rsidP="001E590D">
      <w:pPr>
        <w:rPr>
          <w:lang w:eastAsia="ja-JP"/>
        </w:rPr>
      </w:pPr>
      <w:r w:rsidRPr="00BF7B6B">
        <w:rPr>
          <w:strike/>
          <w:color w:val="0070C0"/>
          <w:lang w:eastAsia="ja-JP"/>
        </w:rPr>
        <w:t xml:space="preserve">PHY </w:t>
      </w:r>
      <w:r w:rsidRPr="00BF7B6B">
        <w:rPr>
          <w:rFonts w:hint="eastAsia"/>
          <w:strike/>
          <w:color w:val="0070C0"/>
          <w:lang w:eastAsia="ja-JP"/>
        </w:rPr>
        <w:t xml:space="preserve">payload </w:t>
      </w:r>
      <w:r w:rsidRPr="00BF7B6B">
        <w:rPr>
          <w:strike/>
          <w:color w:val="0070C0"/>
          <w:lang w:eastAsia="ja-JP"/>
        </w:rPr>
        <w:t>contains of 6</w:t>
      </w:r>
      <w:r>
        <w:rPr>
          <w:lang w:eastAsia="ja-JP"/>
        </w:rPr>
        <w:t xml:space="preserve"> </w:t>
      </w:r>
      <w:r>
        <w:rPr>
          <w:color w:val="FF0000"/>
          <w:lang w:eastAsia="ja-JP"/>
        </w:rPr>
        <w:t xml:space="preserve">For </w:t>
      </w:r>
      <w:r w:rsidRPr="00BF7B6B">
        <w:rPr>
          <w:color w:val="FF0000"/>
          <w:lang w:eastAsia="ja-JP"/>
        </w:rPr>
        <w:t>12</w:t>
      </w:r>
      <w:r>
        <w:rPr>
          <w:lang w:eastAsia="ja-JP"/>
        </w:rPr>
        <w:t xml:space="preserve"> bits </w:t>
      </w:r>
      <w:r w:rsidRPr="00BF7B6B">
        <w:rPr>
          <w:strike/>
          <w:color w:val="0070C0"/>
          <w:lang w:eastAsia="ja-JP"/>
        </w:rPr>
        <w:t>of data</w:t>
      </w:r>
      <w:r w:rsidRPr="00BF7B6B">
        <w:rPr>
          <w:color w:val="FF0000"/>
          <w:lang w:eastAsia="ja-JP"/>
        </w:rPr>
        <w:t xml:space="preserve"> </w:t>
      </w:r>
      <w:r>
        <w:rPr>
          <w:color w:val="FF0000"/>
          <w:lang w:eastAsia="ja-JP"/>
        </w:rPr>
        <w:t>PSDU</w:t>
      </w:r>
      <w:r>
        <w:rPr>
          <w:lang w:eastAsia="ja-JP"/>
        </w:rPr>
        <w:t xml:space="preserve"> (</w:t>
      </w:r>
      <w:r w:rsidRPr="00DC4F32">
        <w:rPr>
          <w:i/>
          <w:lang w:eastAsia="ja-JP"/>
        </w:rPr>
        <w:t>x</w:t>
      </w:r>
      <w:r w:rsidRPr="00DC4F32">
        <w:rPr>
          <w:i/>
          <w:vertAlign w:val="subscript"/>
          <w:lang w:eastAsia="ja-JP"/>
        </w:rPr>
        <w:t>0</w:t>
      </w:r>
      <w:r>
        <w:rPr>
          <w:lang w:eastAsia="ja-JP"/>
        </w:rPr>
        <w:t xml:space="preserve"> – </w:t>
      </w:r>
      <w:r w:rsidRPr="00DC4F32">
        <w:rPr>
          <w:i/>
          <w:lang w:eastAsia="ja-JP"/>
        </w:rPr>
        <w:t>x</w:t>
      </w:r>
      <w:r>
        <w:rPr>
          <w:i/>
          <w:vertAlign w:val="subscript"/>
          <w:lang w:eastAsia="ja-JP"/>
        </w:rPr>
        <w:t>11</w:t>
      </w:r>
      <w:r>
        <w:rPr>
          <w:lang w:eastAsia="ja-JP"/>
        </w:rPr>
        <w:t xml:space="preserve">). </w:t>
      </w:r>
      <w:r w:rsidRPr="00BF7B6B">
        <w:rPr>
          <w:strike/>
          <w:color w:val="0070C0"/>
          <w:lang w:eastAsia="ja-JP"/>
        </w:rPr>
        <w:t>A packet</w:t>
      </w:r>
      <w:r w:rsidRPr="00BF7B6B">
        <w:rPr>
          <w:color w:val="FF0000"/>
          <w:lang w:eastAsia="ja-JP"/>
        </w:rPr>
        <w:t xml:space="preserve"> </w:t>
      </w:r>
      <w:r>
        <w:rPr>
          <w:color w:val="FF0000"/>
          <w:lang w:eastAsia="ja-JP"/>
        </w:rPr>
        <w:t>PSDU</w:t>
      </w:r>
      <w:r>
        <w:rPr>
          <w:lang w:eastAsia="ja-JP"/>
        </w:rPr>
        <w:t xml:space="preserve"> consists of </w:t>
      </w:r>
      <w:r w:rsidRPr="00BF7B6B">
        <w:rPr>
          <w:strike/>
          <w:color w:val="0070C0"/>
          <w:lang w:eastAsia="ja-JP"/>
        </w:rPr>
        <w:t>address</w:t>
      </w:r>
      <w:r>
        <w:rPr>
          <w:lang w:eastAsia="ja-JP"/>
        </w:rPr>
        <w:t xml:space="preserve"> </w:t>
      </w:r>
      <w:r>
        <w:rPr>
          <w:color w:val="FF0000"/>
          <w:lang w:eastAsia="ja-JP"/>
        </w:rPr>
        <w:t>sequence number</w:t>
      </w:r>
      <w:r>
        <w:rPr>
          <w:lang w:eastAsia="ja-JP"/>
        </w:rPr>
        <w:t xml:space="preserve"> A (</w:t>
      </w:r>
      <w:r w:rsidRPr="0023266D">
        <w:rPr>
          <w:i/>
          <w:lang w:eastAsia="ja-JP"/>
        </w:rPr>
        <w:t>a</w:t>
      </w:r>
      <w:r w:rsidRPr="0023266D">
        <w:rPr>
          <w:i/>
          <w:lang w:eastAsia="ja-JP"/>
        </w:rPr>
        <w:softHyphen/>
      </w:r>
      <w:r w:rsidRPr="0023266D">
        <w:rPr>
          <w:i/>
          <w:lang w:eastAsia="ja-JP"/>
        </w:rPr>
        <w:softHyphen/>
      </w:r>
      <w:r w:rsidRPr="0023266D">
        <w:rPr>
          <w:i/>
          <w:vertAlign w:val="subscript"/>
          <w:lang w:eastAsia="ja-JP"/>
        </w:rPr>
        <w:t>0</w:t>
      </w:r>
      <w:r>
        <w:rPr>
          <w:lang w:eastAsia="ja-JP"/>
        </w:rPr>
        <w:t xml:space="preserve"> – </w:t>
      </w:r>
      <w:r w:rsidRPr="0023266D">
        <w:rPr>
          <w:i/>
          <w:lang w:eastAsia="ja-JP"/>
        </w:rPr>
        <w:t>a</w:t>
      </w:r>
      <w:r w:rsidRPr="0023266D">
        <w:rPr>
          <w:i/>
          <w:vertAlign w:val="subscript"/>
          <w:lang w:eastAsia="ja-JP"/>
        </w:rPr>
        <w:t>3</w:t>
      </w:r>
      <w:r>
        <w:rPr>
          <w:lang w:eastAsia="ja-JP"/>
        </w:rPr>
        <w:t xml:space="preserve">), </w:t>
      </w:r>
      <w:r w:rsidRPr="00BF7B6B">
        <w:rPr>
          <w:strike/>
          <w:color w:val="0070C0"/>
          <w:lang w:eastAsia="ja-JP"/>
        </w:rPr>
        <w:t>data</w:t>
      </w:r>
      <w:r w:rsidRPr="00BF7B6B">
        <w:rPr>
          <w:color w:val="0070C0"/>
          <w:lang w:eastAsia="ja-JP"/>
        </w:rPr>
        <w:t xml:space="preserve"> </w:t>
      </w:r>
      <w:r w:rsidRPr="00BF7B6B">
        <w:rPr>
          <w:color w:val="FF0000"/>
          <w:lang w:eastAsia="ja-JP"/>
        </w:rPr>
        <w:t>MPDU</w:t>
      </w:r>
      <w:r>
        <w:rPr>
          <w:lang w:eastAsia="ja-JP"/>
        </w:rPr>
        <w:t xml:space="preserve"> D</w:t>
      </w:r>
      <w:r>
        <w:rPr>
          <w:vertAlign w:val="subscript"/>
          <w:lang w:eastAsia="ja-JP"/>
        </w:rPr>
        <w:t>a</w:t>
      </w:r>
      <w:r>
        <w:rPr>
          <w:lang w:eastAsia="ja-JP"/>
        </w:rPr>
        <w:t xml:space="preserve"> (</w:t>
      </w:r>
      <w:r w:rsidRPr="0023266D">
        <w:rPr>
          <w:i/>
          <w:lang w:eastAsia="ja-JP"/>
        </w:rPr>
        <w:t>d</w:t>
      </w:r>
      <w:r w:rsidRPr="0023266D">
        <w:rPr>
          <w:i/>
          <w:vertAlign w:val="subscript"/>
          <w:lang w:eastAsia="ja-JP"/>
        </w:rPr>
        <w:t>a0</w:t>
      </w:r>
      <w:r w:rsidRPr="0023266D">
        <w:rPr>
          <w:i/>
          <w:vertAlign w:val="subscript"/>
          <w:lang w:eastAsia="ja-JP"/>
        </w:rPr>
        <w:softHyphen/>
      </w:r>
      <w:r>
        <w:rPr>
          <w:lang w:eastAsia="ja-JP"/>
        </w:rPr>
        <w:t xml:space="preserve"> – </w:t>
      </w:r>
      <w:r w:rsidRPr="0023266D">
        <w:rPr>
          <w:i/>
          <w:lang w:eastAsia="ja-JP"/>
        </w:rPr>
        <w:t>d</w:t>
      </w:r>
      <w:r w:rsidRPr="0023266D">
        <w:rPr>
          <w:i/>
          <w:vertAlign w:val="subscript"/>
          <w:lang w:eastAsia="ja-JP"/>
        </w:rPr>
        <w:t>a6</w:t>
      </w:r>
      <w:r>
        <w:rPr>
          <w:lang w:eastAsia="ja-JP"/>
        </w:rPr>
        <w:t xml:space="preserve">), </w:t>
      </w:r>
      <w:r w:rsidRPr="00BF7B6B">
        <w:rPr>
          <w:strike/>
          <w:color w:val="0070C0"/>
          <w:lang w:eastAsia="ja-JP"/>
        </w:rPr>
        <w:t>data</w:t>
      </w:r>
      <w:r w:rsidRPr="00BF7B6B">
        <w:rPr>
          <w:color w:val="0070C0"/>
          <w:lang w:eastAsia="ja-JP"/>
        </w:rPr>
        <w:t xml:space="preserve"> </w:t>
      </w:r>
      <w:r w:rsidRPr="00BF7B6B">
        <w:rPr>
          <w:color w:val="FF0000"/>
          <w:lang w:eastAsia="ja-JP"/>
        </w:rPr>
        <w:t>MPDU</w:t>
      </w:r>
      <w:r>
        <w:rPr>
          <w:lang w:eastAsia="ja-JP"/>
        </w:rPr>
        <w:t xml:space="preserve"> D</w:t>
      </w:r>
      <w:r>
        <w:rPr>
          <w:vertAlign w:val="subscript"/>
          <w:lang w:eastAsia="ja-JP"/>
        </w:rPr>
        <w:t>b</w:t>
      </w:r>
      <w:r>
        <w:rPr>
          <w:lang w:eastAsia="ja-JP"/>
        </w:rPr>
        <w:t xml:space="preserve"> (</w:t>
      </w:r>
      <w:r w:rsidRPr="0023266D">
        <w:rPr>
          <w:i/>
          <w:lang w:eastAsia="ja-JP"/>
        </w:rPr>
        <w:t>d</w:t>
      </w:r>
      <w:r w:rsidRPr="0023266D">
        <w:rPr>
          <w:i/>
          <w:vertAlign w:val="subscript"/>
          <w:lang w:eastAsia="ja-JP"/>
        </w:rPr>
        <w:t>b0</w:t>
      </w:r>
      <w:r>
        <w:rPr>
          <w:lang w:eastAsia="ja-JP"/>
        </w:rPr>
        <w:t xml:space="preserve"> – </w:t>
      </w:r>
      <w:r w:rsidRPr="0023266D">
        <w:rPr>
          <w:i/>
          <w:lang w:eastAsia="ja-JP"/>
        </w:rPr>
        <w:t>d</w:t>
      </w:r>
      <w:r w:rsidRPr="0023266D">
        <w:rPr>
          <w:i/>
          <w:vertAlign w:val="subscript"/>
          <w:lang w:eastAsia="ja-JP"/>
        </w:rPr>
        <w:t>b3</w:t>
      </w:r>
      <w:r>
        <w:rPr>
          <w:lang w:eastAsia="ja-JP"/>
        </w:rPr>
        <w:t>), and stop bit S (</w:t>
      </w:r>
      <w:r w:rsidRPr="0023266D">
        <w:rPr>
          <w:i/>
          <w:lang w:eastAsia="ja-JP"/>
        </w:rPr>
        <w:t>s</w:t>
      </w:r>
      <w:r>
        <w:rPr>
          <w:lang w:eastAsia="ja-JP"/>
        </w:rPr>
        <w:t>). They correspond as</w:t>
      </w:r>
    </w:p>
    <w:p w:rsidR="001E590D" w:rsidRPr="007D4DFE" w:rsidRDefault="00B53CC2" w:rsidP="001E590D">
      <w:pPr>
        <w:rPr>
          <w:lang w:eastAsia="ja-JP"/>
        </w:rPr>
      </w:pPr>
      <m:oMathPara>
        <m:oMath>
          <m:d>
            <m:dPr>
              <m:ctrlPr>
                <w:rPr>
                  <w:rFonts w:ascii="Cambria Math" w:hAnsi="Cambria Math"/>
                  <w:lang w:eastAsia="ja-JP"/>
                </w:rPr>
              </m:ctrlPr>
            </m:dPr>
            <m:e>
              <m:m>
                <m:mPr>
                  <m:mcs>
                    <m:mc>
                      <m:mcPr>
                        <m:count m:val="3"/>
                        <m:mcJc m:val="center"/>
                      </m:mcPr>
                    </m:mc>
                  </m:mcs>
                  <m:ctrlPr>
                    <w:rPr>
                      <w:rFonts w:ascii="Cambria Math" w:hAnsi="Cambria Math"/>
                      <w:lang w:eastAsia="ja-JP"/>
                    </w:rPr>
                  </m:ctrlPr>
                </m:mP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0</m:t>
                        </m:r>
                      </m:sub>
                    </m:sSub>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2</m:t>
                        </m:r>
                      </m:sub>
                    </m:sSub>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3</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4</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5</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6</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7</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8</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9</m:t>
                        </m:r>
                      </m:sub>
                    </m:sSub>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10</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11</m:t>
                        </m:r>
                      </m:sub>
                    </m:sSub>
                  </m:e>
                </m:mr>
              </m:m>
            </m:e>
          </m:d>
          <m:r>
            <w:rPr>
              <w:rFonts w:ascii="Cambria Math" w:hAnsi="Cambria Math"/>
              <w:lang w:eastAsia="ja-JP"/>
            </w:rPr>
            <m:t>=</m:t>
          </m:r>
          <m:d>
            <m:dPr>
              <m:ctrlPr>
                <w:rPr>
                  <w:rFonts w:ascii="Cambria Math" w:hAnsi="Cambria Math"/>
                  <w:i/>
                  <w:lang w:eastAsia="ja-JP"/>
                </w:rPr>
              </m:ctrlPr>
            </m:dPr>
            <m:e>
              <m:m>
                <m:mPr>
                  <m:mcs>
                    <m:mc>
                      <m:mcPr>
                        <m:count m:val="3"/>
                        <m:mcJc m:val="center"/>
                      </m:mcPr>
                    </m:mc>
                  </m:mcs>
                  <m:ctrlPr>
                    <w:rPr>
                      <w:rFonts w:ascii="Cambria Math" w:hAnsi="Cambria Math"/>
                      <w:i/>
                      <w:lang w:eastAsia="ja-JP"/>
                    </w:rPr>
                  </m:ctrlPr>
                </m:mP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a0</m:t>
                        </m:r>
                      </m:sub>
                    </m:sSub>
                    <m:ctrlPr>
                      <w:rPr>
                        <w:rFonts w:ascii="Cambria Math" w:eastAsia="Cambria Math" w:hAnsi="Cambria Math" w:cs="Cambria Math"/>
                        <w:i/>
                      </w:rPr>
                    </m:ctrlPr>
                  </m:e>
                  <m:e>
                    <m:r>
                      <w:rPr>
                        <w:rFonts w:ascii="Cambria Math" w:eastAsia="Cambria Math" w:hAnsi="Cambria Math" w:cs="Cambria Math"/>
                      </w:rPr>
                      <m:t>s</m:t>
                    </m:r>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b0</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a1</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0</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a6</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b1</m:t>
                        </m:r>
                      </m:sub>
                    </m:sSub>
                    <m:ctrlPr>
                      <w:rPr>
                        <w:rFonts w:ascii="Cambria Math" w:eastAsia="Cambria Math" w:hAnsi="Cambria Math" w:cs="Cambria Math"/>
                        <w:i/>
                      </w:rPr>
                    </m:ctrlPr>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a2</m:t>
                        </m:r>
                      </m:sub>
                    </m:sSub>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a5</m:t>
                        </m:r>
                      </m:sub>
                    </m:sSub>
                    <m:ctrlPr>
                      <w:rPr>
                        <w:rFonts w:ascii="Cambria Math" w:eastAsia="Cambria Math" w:hAnsi="Cambria Math" w:cs="Cambria Math"/>
                        <w:i/>
                      </w:rPr>
                    </m:ctrlPr>
                  </m:e>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b2</m:t>
                        </m:r>
                      </m:sub>
                    </m:sSub>
                  </m:e>
                </m:mr>
                <m:mr>
                  <m:e>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a3</m:t>
                        </m:r>
                      </m:sub>
                    </m:sSub>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a4</m:t>
                        </m:r>
                      </m:sub>
                    </m:sSub>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a</m:t>
                        </m:r>
                      </m:e>
                      <m:sub>
                        <m:r>
                          <w:rPr>
                            <w:rFonts w:ascii="Cambria Math" w:eastAsia="Cambria Math" w:hAnsi="Cambria Math" w:cs="Cambria Math"/>
                          </w:rPr>
                          <m:t>3</m:t>
                        </m:r>
                      </m:sub>
                    </m:sSub>
                    <m:r>
                      <w:rPr>
                        <w:rFonts w:ascii="Cambria Math" w:eastAsia="Cambria Math" w:hAnsi="Cambria Math" w:cs="Cambria Math"/>
                      </w:rPr>
                      <m:t>/</m:t>
                    </m:r>
                    <m:sSub>
                      <m:sSubPr>
                        <m:ctrlPr>
                          <w:rPr>
                            <w:rFonts w:ascii="Cambria Math" w:hAnsi="Cambria Math"/>
                            <w:i/>
                            <w:lang w:eastAsia="ja-JP"/>
                          </w:rPr>
                        </m:ctrlPr>
                      </m:sSubPr>
                      <m:e>
                        <m:r>
                          <w:rPr>
                            <w:rFonts w:ascii="Cambria Math" w:hAnsi="Cambria Math"/>
                            <w:lang w:eastAsia="ja-JP"/>
                          </w:rPr>
                          <m:t>d</m:t>
                        </m:r>
                      </m:e>
                      <m:sub>
                        <m:r>
                          <w:rPr>
                            <w:rFonts w:ascii="Cambria Math" w:hAnsi="Cambria Math"/>
                            <w:lang w:eastAsia="ja-JP"/>
                          </w:rPr>
                          <m:t>b3</m:t>
                        </m:r>
                      </m:sub>
                    </m:sSub>
                  </m:e>
                </m:mr>
              </m:m>
            </m:e>
          </m:d>
        </m:oMath>
      </m:oMathPara>
    </w:p>
    <w:p w:rsidR="001E590D" w:rsidRPr="00BF7B6B" w:rsidRDefault="001E590D" w:rsidP="001E590D">
      <w:pPr>
        <w:rPr>
          <w:strike/>
          <w:color w:val="0070C0"/>
          <w:lang w:eastAsia="ja-JP"/>
        </w:rPr>
      </w:pPr>
      <w:r w:rsidRPr="00475943">
        <w:rPr>
          <w:rFonts w:hint="eastAsia"/>
          <w:i/>
          <w:lang w:eastAsia="ja-JP"/>
        </w:rPr>
        <w:lastRenderedPageBreak/>
        <w:t>x</w:t>
      </w:r>
      <w:r w:rsidRPr="00475943">
        <w:rPr>
          <w:i/>
          <w:vertAlign w:val="subscript"/>
          <w:lang w:eastAsia="ja-JP"/>
        </w:rPr>
        <w:t>4,</w:t>
      </w:r>
      <w:r w:rsidRPr="00475943">
        <w:rPr>
          <w:rFonts w:hint="eastAsia"/>
          <w:i/>
          <w:lang w:eastAsia="ja-JP"/>
        </w:rPr>
        <w:t xml:space="preserve"> x</w:t>
      </w:r>
      <w:r>
        <w:rPr>
          <w:i/>
          <w:vertAlign w:val="subscript"/>
          <w:lang w:eastAsia="ja-JP"/>
        </w:rPr>
        <w:t>7</w:t>
      </w:r>
      <w:r w:rsidRPr="00475943">
        <w:rPr>
          <w:i/>
          <w:vertAlign w:val="subscript"/>
          <w:lang w:eastAsia="ja-JP"/>
        </w:rPr>
        <w:t>,</w:t>
      </w:r>
      <w:r w:rsidRPr="00475943">
        <w:rPr>
          <w:rFonts w:hint="eastAsia"/>
          <w:i/>
          <w:lang w:eastAsia="ja-JP"/>
        </w:rPr>
        <w:t xml:space="preserve"> x</w:t>
      </w:r>
      <w:r>
        <w:rPr>
          <w:i/>
          <w:vertAlign w:val="subscript"/>
          <w:lang w:eastAsia="ja-JP"/>
        </w:rPr>
        <w:t>10</w:t>
      </w:r>
      <w:r w:rsidRPr="00475943">
        <w:rPr>
          <w:i/>
          <w:vertAlign w:val="subscript"/>
          <w:lang w:eastAsia="ja-JP"/>
        </w:rPr>
        <w:t>,</w:t>
      </w:r>
      <w:r w:rsidRPr="00475943">
        <w:rPr>
          <w:rFonts w:hint="eastAsia"/>
          <w:i/>
          <w:lang w:eastAsia="ja-JP"/>
        </w:rPr>
        <w:t xml:space="preserve"> </w:t>
      </w:r>
      <w:r>
        <w:rPr>
          <w:lang w:eastAsia="ja-JP"/>
        </w:rPr>
        <w:t xml:space="preserve">and </w:t>
      </w:r>
      <w:r w:rsidRPr="00475943">
        <w:rPr>
          <w:rFonts w:hint="eastAsia"/>
          <w:i/>
          <w:lang w:eastAsia="ja-JP"/>
        </w:rPr>
        <w:t>x</w:t>
      </w:r>
      <w:r>
        <w:rPr>
          <w:i/>
          <w:vertAlign w:val="subscript"/>
          <w:lang w:eastAsia="ja-JP"/>
        </w:rPr>
        <w:t>11</w:t>
      </w:r>
      <w:r>
        <w:rPr>
          <w:lang w:eastAsia="ja-JP"/>
        </w:rPr>
        <w:t xml:space="preserve"> correspond either of them in accordance with the packet division rule described </w:t>
      </w:r>
      <w:r w:rsidRPr="00BF7B6B">
        <w:rPr>
          <w:strike/>
          <w:color w:val="0070C0"/>
          <w:lang w:eastAsia="ja-JP"/>
        </w:rPr>
        <w:t xml:space="preserve">below. </w:t>
      </w:r>
    </w:p>
    <w:p w:rsidR="001E590D" w:rsidRPr="00BF7B6B" w:rsidRDefault="001E590D" w:rsidP="001E590D">
      <w:pPr>
        <w:rPr>
          <w:strike/>
          <w:color w:val="0070C0"/>
          <w:lang w:eastAsia="ja-JP"/>
        </w:rPr>
      </w:pPr>
    </w:p>
    <w:p w:rsidR="001E590D" w:rsidRPr="00475943" w:rsidRDefault="001E590D" w:rsidP="001E590D">
      <w:pPr>
        <w:rPr>
          <w:lang w:eastAsia="ja-JP"/>
        </w:rPr>
      </w:pPr>
      <w:r w:rsidRPr="00BF7B6B">
        <w:rPr>
          <w:rFonts w:hint="eastAsia"/>
          <w:strike/>
          <w:color w:val="0070C0"/>
          <w:lang w:eastAsia="ja-JP"/>
        </w:rPr>
        <w:t xml:space="preserve">MAC frame is divided into </w:t>
      </w:r>
      <w:r w:rsidRPr="00BF7B6B">
        <w:rPr>
          <w:strike/>
          <w:color w:val="0070C0"/>
          <w:lang w:eastAsia="ja-JP"/>
        </w:rPr>
        <w:t>some packets as shown</w:t>
      </w:r>
      <w:r>
        <w:rPr>
          <w:lang w:eastAsia="ja-JP"/>
        </w:rPr>
        <w:t xml:space="preserve"> in Figure 78 to Figure 84.</w:t>
      </w:r>
    </w:p>
    <w:p w:rsidR="001E590D" w:rsidRDefault="001E590D" w:rsidP="001E590D">
      <w:pPr>
        <w:rPr>
          <w:lang w:eastAsia="ja-JP"/>
        </w:rPr>
      </w:pPr>
    </w:p>
    <w:p w:rsidR="001E590D" w:rsidRPr="00BF7B6B" w:rsidRDefault="001E590D" w:rsidP="001E590D">
      <w:pPr>
        <w:jc w:val="center"/>
        <w:rPr>
          <w:i/>
          <w:lang w:eastAsia="ja-JP"/>
        </w:rPr>
      </w:pPr>
      <w:r w:rsidRPr="00BF7B6B">
        <w:rPr>
          <w:i/>
          <w:lang w:eastAsia="ja-JP"/>
        </w:rPr>
        <w:t>Figure 78 - 84</w:t>
      </w:r>
    </w:p>
    <w:p w:rsidR="001E590D" w:rsidRPr="00BF7B6B" w:rsidRDefault="001E590D" w:rsidP="001E590D">
      <w:pPr>
        <w:rPr>
          <w:lang w:eastAsia="ja-JP"/>
        </w:rPr>
      </w:pPr>
    </w:p>
    <w:p w:rsidR="001E590D" w:rsidRDefault="001E590D" w:rsidP="001E590D">
      <w:pPr>
        <w:rPr>
          <w:lang w:eastAsia="ja-JP"/>
        </w:rPr>
      </w:pPr>
      <w:r>
        <w:rPr>
          <w:lang w:eastAsia="ja-JP"/>
        </w:rPr>
        <w:t>The number of the second line of each box means bit size and the third line means bit value.</w:t>
      </w:r>
    </w:p>
    <w:p w:rsidR="001E590D" w:rsidRDefault="001E590D" w:rsidP="001E590D">
      <w:pPr>
        <w:rPr>
          <w:lang w:eastAsia="ja-JP"/>
        </w:rPr>
      </w:pPr>
    </w:p>
    <w:p w:rsidR="001E590D" w:rsidRDefault="001E590D" w:rsidP="001E590D">
      <w:pPr>
        <w:rPr>
          <w:lang w:eastAsia="ja-JP"/>
        </w:rPr>
      </w:pPr>
      <w:r>
        <w:rPr>
          <w:lang w:eastAsia="ja-JP"/>
        </w:rPr>
        <w:t>When t</w:t>
      </w:r>
      <w:r>
        <w:rPr>
          <w:rFonts w:hint="eastAsia"/>
          <w:lang w:eastAsia="ja-JP"/>
        </w:rPr>
        <w:t>ransmit</w:t>
      </w:r>
      <w:r>
        <w:rPr>
          <w:lang w:eastAsia="ja-JP"/>
        </w:rPr>
        <w:t>ter</w:t>
      </w:r>
      <w:r>
        <w:rPr>
          <w:rFonts w:hint="eastAsia"/>
          <w:lang w:eastAsia="ja-JP"/>
        </w:rPr>
        <w:t xml:space="preserve"> </w:t>
      </w:r>
      <w:r>
        <w:rPr>
          <w:lang w:eastAsia="ja-JP"/>
        </w:rPr>
        <w:t>transmit data of more than 112 bits or stream data, stop bit of packet 15 is 0, and the following data is transmitted from packet 0.</w:t>
      </w:r>
    </w:p>
    <w:p w:rsidR="001E590D" w:rsidRDefault="001E590D" w:rsidP="001E590D">
      <w:pPr>
        <w:rPr>
          <w:lang w:eastAsia="ja-JP"/>
        </w:rPr>
      </w:pPr>
    </w:p>
    <w:p w:rsidR="001E590D" w:rsidRPr="001E590D" w:rsidRDefault="001E590D" w:rsidP="001E590D">
      <w:pPr>
        <w:rPr>
          <w:strike/>
          <w:color w:val="0070C0"/>
          <w:lang w:eastAsia="ja-JP"/>
        </w:rPr>
      </w:pPr>
      <w:r w:rsidRPr="001E590D">
        <w:rPr>
          <w:strike/>
          <w:color w:val="0070C0"/>
          <w:lang w:eastAsia="ja-JP"/>
        </w:rPr>
        <w:t>This MAC frame does not have MHR field and the MFR field is optional as same as mode 1.</w:t>
      </w:r>
    </w:p>
    <w:p w:rsidR="001E590D" w:rsidRPr="001E590D" w:rsidRDefault="001E590D" w:rsidP="001E590D">
      <w:pPr>
        <w:rPr>
          <w:strike/>
          <w:color w:val="0070C0"/>
          <w:lang w:eastAsia="ja-JP"/>
        </w:rPr>
      </w:pPr>
    </w:p>
    <w:p w:rsidR="001E590D" w:rsidRPr="001E590D" w:rsidRDefault="001E590D" w:rsidP="001E590D">
      <w:pPr>
        <w:pStyle w:val="2"/>
        <w:rPr>
          <w:strike/>
          <w:color w:val="0070C0"/>
          <w:lang w:eastAsia="ja-JP"/>
        </w:rPr>
      </w:pPr>
      <w:r>
        <w:rPr>
          <w:rFonts w:hint="eastAsia"/>
          <w:strike/>
          <w:color w:val="0070C0"/>
          <w:lang w:eastAsia="ja-JP"/>
        </w:rPr>
        <w:t>5.2.6</w:t>
      </w:r>
      <w:r w:rsidRPr="001E590D">
        <w:rPr>
          <w:rFonts w:hint="eastAsia"/>
          <w:strike/>
          <w:color w:val="0070C0"/>
          <w:lang w:eastAsia="ja-JP"/>
        </w:rPr>
        <w:t xml:space="preserve"> </w:t>
      </w:r>
      <w:r w:rsidRPr="001E590D">
        <w:rPr>
          <w:strike/>
          <w:color w:val="0070C0"/>
          <w:lang w:eastAsia="ja-JP"/>
        </w:rPr>
        <w:t>MAC frame format of Packet PWM/PPM mode 3</w:t>
      </w:r>
    </w:p>
    <w:p w:rsidR="001E590D" w:rsidRPr="001E590D" w:rsidRDefault="001E590D" w:rsidP="001E590D">
      <w:pPr>
        <w:rPr>
          <w:strike/>
          <w:color w:val="0070C0"/>
          <w:lang w:eastAsia="ja-JP"/>
        </w:rPr>
      </w:pPr>
      <w:r w:rsidRPr="001E590D">
        <w:rPr>
          <w:rFonts w:hint="eastAsia"/>
          <w:strike/>
          <w:color w:val="0070C0"/>
          <w:lang w:eastAsia="ja-JP"/>
        </w:rPr>
        <w:t>(TBD)</w:t>
      </w:r>
    </w:p>
    <w:p w:rsidR="001E590D" w:rsidRDefault="001E590D" w:rsidP="001E590D"/>
    <w:p w:rsidR="001E590D" w:rsidRDefault="001E590D">
      <w:pPr>
        <w:rPr>
          <w:rFonts w:ascii="Arial" w:eastAsia="Times New Roman" w:hAnsi="Arial"/>
          <w:b/>
          <w:sz w:val="28"/>
          <w:lang w:eastAsia="ja-JP"/>
        </w:rPr>
      </w:pPr>
      <w:r>
        <w:rPr>
          <w:lang w:eastAsia="ja-JP"/>
        </w:rPr>
        <w:br w:type="page"/>
      </w:r>
    </w:p>
    <w:p w:rsidR="001766CE" w:rsidRDefault="000455DB" w:rsidP="001766CE">
      <w:pPr>
        <w:pStyle w:val="2"/>
        <w:rPr>
          <w:lang w:eastAsia="ja-JP"/>
        </w:rPr>
      </w:pPr>
      <w:r>
        <w:rPr>
          <w:lang w:eastAsia="ja-JP"/>
        </w:rPr>
        <w:lastRenderedPageBreak/>
        <w:t>8.6.7.4</w:t>
      </w:r>
      <w:r w:rsidR="001766CE">
        <w:rPr>
          <w:rFonts w:hint="eastAsia"/>
          <w:lang w:eastAsia="ja-JP"/>
        </w:rPr>
        <w:t xml:space="preserve"> </w:t>
      </w:r>
      <w:r>
        <w:rPr>
          <w:strike/>
          <w:color w:val="0070C0"/>
          <w:lang w:eastAsia="ja-JP"/>
        </w:rPr>
        <w:t>Three mode</w:t>
      </w:r>
      <w:r w:rsidR="001766CE">
        <w:rPr>
          <w:rFonts w:hint="eastAsia"/>
          <w:lang w:eastAsia="ja-JP"/>
        </w:rPr>
        <w:t xml:space="preserve"> </w:t>
      </w:r>
      <w:r w:rsidR="006D3565" w:rsidRPr="007D2D07">
        <w:rPr>
          <w:color w:val="FF0000"/>
          <w:lang w:eastAsia="ja-JP"/>
        </w:rPr>
        <w:t>Mirror</w:t>
      </w:r>
      <w:r w:rsidR="006D3565">
        <w:rPr>
          <w:rFonts w:hint="eastAsia"/>
          <w:lang w:eastAsia="ja-JP"/>
        </w:rPr>
        <w:t xml:space="preserve"> </w:t>
      </w:r>
      <w:r w:rsidR="001766CE">
        <w:rPr>
          <w:rFonts w:hint="eastAsia"/>
          <w:lang w:eastAsia="ja-JP"/>
        </w:rPr>
        <w:t>PWM</w:t>
      </w:r>
      <w:r>
        <w:rPr>
          <w:lang w:eastAsia="ja-JP"/>
        </w:rPr>
        <w:t>/PPM PPDU format</w:t>
      </w:r>
    </w:p>
    <w:p w:rsidR="000455DB" w:rsidRPr="00503D75" w:rsidRDefault="000455DB" w:rsidP="000455DB">
      <w:pPr>
        <w:rPr>
          <w:color w:val="FF0000"/>
          <w:lang w:eastAsia="ja-JP"/>
        </w:rPr>
      </w:pPr>
      <w:r w:rsidRPr="00503D75">
        <w:rPr>
          <w:color w:val="FF0000"/>
          <w:lang w:eastAsia="ja-JP"/>
        </w:rPr>
        <w:t>Mirror</w:t>
      </w:r>
      <w:r w:rsidRPr="00503D75">
        <w:rPr>
          <w:rFonts w:hint="eastAsia"/>
          <w:color w:val="FF0000"/>
          <w:lang w:eastAsia="ja-JP"/>
        </w:rPr>
        <w:t xml:space="preserve"> PWM consists of </w:t>
      </w:r>
      <w:r w:rsidR="00CF0539" w:rsidRPr="00503D75">
        <w:rPr>
          <w:color w:val="FF0000"/>
          <w:lang w:eastAsia="ja-JP"/>
        </w:rPr>
        <w:t>the SHR</w:t>
      </w:r>
      <w:r w:rsidR="007975F8" w:rsidRPr="00503D75">
        <w:rPr>
          <w:color w:val="FF0000"/>
          <w:lang w:eastAsia="ja-JP"/>
        </w:rPr>
        <w:t xml:space="preserve"> field, </w:t>
      </w:r>
      <w:r w:rsidR="00CF0539" w:rsidRPr="00503D75">
        <w:rPr>
          <w:color w:val="FF0000"/>
          <w:lang w:eastAsia="ja-JP"/>
        </w:rPr>
        <w:t>the PSDU filed</w:t>
      </w:r>
      <w:r w:rsidR="007975F8" w:rsidRPr="00503D75">
        <w:rPr>
          <w:color w:val="FF0000"/>
          <w:lang w:eastAsia="ja-JP"/>
        </w:rPr>
        <w:t xml:space="preserve">, </w:t>
      </w:r>
      <w:r w:rsidR="00CF0539" w:rsidRPr="00503D75">
        <w:rPr>
          <w:color w:val="FF0000"/>
          <w:lang w:eastAsia="ja-JP"/>
        </w:rPr>
        <w:t>the SFT filed, and the optional field.</w:t>
      </w:r>
    </w:p>
    <w:p w:rsidR="00CF0539" w:rsidRPr="00503D75" w:rsidRDefault="00CF0539" w:rsidP="000455DB">
      <w:pPr>
        <w:rPr>
          <w:color w:val="FF0000"/>
          <w:lang w:eastAsia="ja-JP"/>
        </w:rPr>
      </w:pPr>
    </w:p>
    <w:p w:rsidR="000455DB" w:rsidRPr="00503D75" w:rsidRDefault="000455DB" w:rsidP="000455DB">
      <w:pPr>
        <w:pStyle w:val="3"/>
        <w:rPr>
          <w:color w:val="FF0000"/>
          <w:lang w:eastAsia="ja-JP"/>
        </w:rPr>
      </w:pPr>
      <w:r w:rsidRPr="00503D75">
        <w:rPr>
          <w:rFonts w:hint="eastAsia"/>
          <w:color w:val="FF0000"/>
          <w:lang w:eastAsia="ja-JP"/>
        </w:rPr>
        <w:t>8.6.7.4.1</w:t>
      </w:r>
      <w:r w:rsidR="007975F8" w:rsidRPr="00503D75">
        <w:rPr>
          <w:color w:val="FF0000"/>
          <w:lang w:eastAsia="ja-JP"/>
        </w:rPr>
        <w:t xml:space="preserve"> Mirror PWM/PPM </w:t>
      </w:r>
      <w:r w:rsidR="00CF0539" w:rsidRPr="00503D75">
        <w:rPr>
          <w:color w:val="FF0000"/>
          <w:lang w:eastAsia="ja-JP"/>
        </w:rPr>
        <w:t>SHR</w:t>
      </w:r>
      <w:r w:rsidR="007975F8" w:rsidRPr="00503D75">
        <w:rPr>
          <w:color w:val="FF0000"/>
          <w:lang w:eastAsia="ja-JP"/>
        </w:rPr>
        <w:t xml:space="preserve"> field</w:t>
      </w:r>
    </w:p>
    <w:p w:rsidR="007975F8" w:rsidRPr="00503D75" w:rsidRDefault="007975F8" w:rsidP="007975F8">
      <w:pPr>
        <w:rPr>
          <w:color w:val="FF0000"/>
          <w:lang w:eastAsia="ja-JP"/>
        </w:rPr>
      </w:pPr>
      <w:r w:rsidRPr="00503D75">
        <w:rPr>
          <w:color w:val="FF0000"/>
          <w:lang w:eastAsia="ja-JP"/>
        </w:rPr>
        <w:t xml:space="preserve">The </w:t>
      </w:r>
      <w:r w:rsidR="00CF0539" w:rsidRPr="00503D75">
        <w:rPr>
          <w:color w:val="FF0000"/>
          <w:lang w:eastAsia="ja-JP"/>
        </w:rPr>
        <w:t>SHR</w:t>
      </w:r>
      <w:r w:rsidRPr="00503D75">
        <w:rPr>
          <w:color w:val="FF0000"/>
          <w:lang w:eastAsia="ja-JP"/>
        </w:rPr>
        <w:t xml:space="preserve"> field consists of three o</w:t>
      </w:r>
      <w:r w:rsidR="003B4E3F" w:rsidRPr="00503D75">
        <w:rPr>
          <w:color w:val="FF0000"/>
          <w:lang w:eastAsia="ja-JP"/>
        </w:rPr>
        <w:t>r</w:t>
      </w:r>
      <w:r w:rsidRPr="00503D75">
        <w:rPr>
          <w:color w:val="FF0000"/>
          <w:lang w:eastAsia="ja-JP"/>
        </w:rPr>
        <w:t xml:space="preserve"> four slots. Patterns of the slots width indicate modulation constants.</w:t>
      </w:r>
    </w:p>
    <w:p w:rsidR="00CF0539" w:rsidRPr="00503D75" w:rsidRDefault="00CF0539" w:rsidP="00CF0539">
      <w:pPr>
        <w:rPr>
          <w:color w:val="FF0000"/>
          <w:lang w:eastAsia="ja-JP"/>
        </w:rPr>
      </w:pPr>
    </w:p>
    <w:p w:rsidR="00CF0539" w:rsidRPr="00503D75" w:rsidRDefault="00CF0539" w:rsidP="00CF0539">
      <w:pPr>
        <w:pStyle w:val="3"/>
        <w:rPr>
          <w:color w:val="FF0000"/>
          <w:lang w:eastAsia="ja-JP"/>
        </w:rPr>
      </w:pPr>
      <w:r w:rsidRPr="00503D75">
        <w:rPr>
          <w:rFonts w:hint="eastAsia"/>
          <w:color w:val="FF0000"/>
          <w:lang w:eastAsia="ja-JP"/>
        </w:rPr>
        <w:t>8.6.7.4.1</w:t>
      </w:r>
      <w:r w:rsidRPr="00503D75">
        <w:rPr>
          <w:color w:val="FF0000"/>
          <w:lang w:eastAsia="ja-JP"/>
        </w:rPr>
        <w:t xml:space="preserve"> Mirror PWM/PPM PSDU field</w:t>
      </w:r>
    </w:p>
    <w:p w:rsidR="00CF0539" w:rsidRPr="00503D75" w:rsidRDefault="00CF0539" w:rsidP="00CF0539">
      <w:pPr>
        <w:rPr>
          <w:color w:val="FF0000"/>
          <w:lang w:eastAsia="ja-JP"/>
        </w:rPr>
      </w:pPr>
      <w:r w:rsidRPr="00503D75">
        <w:rPr>
          <w:rFonts w:hint="eastAsia"/>
          <w:color w:val="FF0000"/>
          <w:lang w:eastAsia="ja-JP"/>
        </w:rPr>
        <w:t>The PSDU field consists of two part</w:t>
      </w:r>
      <w:r w:rsidRPr="00503D75">
        <w:rPr>
          <w:color w:val="FF0000"/>
          <w:lang w:eastAsia="ja-JP"/>
        </w:rPr>
        <w:t>s across the SHR filed. The two parts send the same dat</w:t>
      </w:r>
      <w:r w:rsidR="008D083B" w:rsidRPr="00503D75">
        <w:rPr>
          <w:color w:val="FF0000"/>
          <w:lang w:eastAsia="ja-JP"/>
        </w:rPr>
        <w:t>a but they</w:t>
      </w:r>
      <w:r w:rsidRPr="00503D75">
        <w:rPr>
          <w:color w:val="FF0000"/>
          <w:lang w:eastAsia="ja-JP"/>
        </w:rPr>
        <w:t xml:space="preserve"> are modulated </w:t>
      </w:r>
      <w:r w:rsidR="008D083B" w:rsidRPr="00503D75">
        <w:rPr>
          <w:color w:val="FF0000"/>
          <w:lang w:eastAsia="ja-JP"/>
        </w:rPr>
        <w:t>complementarily so that total brightness is constant.</w:t>
      </w:r>
    </w:p>
    <w:p w:rsidR="00CF0539" w:rsidRPr="00503D75" w:rsidRDefault="00CF0539" w:rsidP="00CF0539">
      <w:pPr>
        <w:rPr>
          <w:color w:val="FF0000"/>
          <w:lang w:eastAsia="ja-JP"/>
        </w:rPr>
      </w:pPr>
    </w:p>
    <w:p w:rsidR="00CF0539" w:rsidRPr="00503D75" w:rsidRDefault="00CF0539" w:rsidP="00CF0539">
      <w:pPr>
        <w:pStyle w:val="3"/>
        <w:rPr>
          <w:color w:val="FF0000"/>
          <w:lang w:eastAsia="ja-JP"/>
        </w:rPr>
      </w:pPr>
      <w:r w:rsidRPr="00503D75">
        <w:rPr>
          <w:rFonts w:hint="eastAsia"/>
          <w:color w:val="FF0000"/>
          <w:lang w:eastAsia="ja-JP"/>
        </w:rPr>
        <w:t>8.6.7.4.1</w:t>
      </w:r>
      <w:r w:rsidRPr="00503D75">
        <w:rPr>
          <w:color w:val="FF0000"/>
          <w:lang w:eastAsia="ja-JP"/>
        </w:rPr>
        <w:t xml:space="preserve"> Mirror PWM/PPM SFT field</w:t>
      </w:r>
    </w:p>
    <w:p w:rsidR="00CF0539" w:rsidRPr="00503D75" w:rsidRDefault="008D083B" w:rsidP="00CF0539">
      <w:pPr>
        <w:rPr>
          <w:color w:val="FF0000"/>
          <w:lang w:eastAsia="ja-JP"/>
        </w:rPr>
      </w:pPr>
      <w:r w:rsidRPr="00503D75">
        <w:rPr>
          <w:rFonts w:hint="eastAsia"/>
          <w:color w:val="FF0000"/>
          <w:lang w:eastAsia="ja-JP"/>
        </w:rPr>
        <w:t>The SFT filed indicates the end of PSDU filed.</w:t>
      </w:r>
    </w:p>
    <w:p w:rsidR="00EB674F" w:rsidRPr="00503D75" w:rsidRDefault="00EB674F" w:rsidP="00CF0539">
      <w:pPr>
        <w:rPr>
          <w:color w:val="FF0000"/>
          <w:lang w:eastAsia="ja-JP"/>
        </w:rPr>
      </w:pPr>
    </w:p>
    <w:p w:rsidR="00CF0539" w:rsidRPr="00503D75" w:rsidRDefault="00CF0539" w:rsidP="00CF0539">
      <w:pPr>
        <w:pStyle w:val="3"/>
        <w:rPr>
          <w:color w:val="FF0000"/>
          <w:lang w:eastAsia="ja-JP"/>
        </w:rPr>
      </w:pPr>
      <w:r w:rsidRPr="00503D75">
        <w:rPr>
          <w:rFonts w:hint="eastAsia"/>
          <w:color w:val="FF0000"/>
          <w:lang w:eastAsia="ja-JP"/>
        </w:rPr>
        <w:t>8.6.7.4.1</w:t>
      </w:r>
      <w:r w:rsidRPr="00503D75">
        <w:rPr>
          <w:color w:val="FF0000"/>
          <w:lang w:eastAsia="ja-JP"/>
        </w:rPr>
        <w:t xml:space="preserve"> Mirror PWM/PPM Optional field</w:t>
      </w:r>
    </w:p>
    <w:p w:rsidR="000455DB" w:rsidRPr="00503D75" w:rsidRDefault="008D083B" w:rsidP="000455DB">
      <w:pPr>
        <w:rPr>
          <w:color w:val="FF0000"/>
          <w:lang w:eastAsia="ja-JP"/>
        </w:rPr>
      </w:pPr>
      <w:r w:rsidRPr="00503D75">
        <w:rPr>
          <w:color w:val="FF0000"/>
          <w:lang w:eastAsia="ja-JP"/>
        </w:rPr>
        <w:t>The Optional field is used for DC compensation and dimming control.</w:t>
      </w:r>
    </w:p>
    <w:p w:rsidR="008D083B" w:rsidRDefault="008D083B" w:rsidP="000455DB">
      <w:pPr>
        <w:rPr>
          <w:lang w:eastAsia="ja-JP"/>
        </w:rPr>
      </w:pPr>
    </w:p>
    <w:p w:rsidR="003B4E3F" w:rsidRDefault="003B4E3F">
      <w:pPr>
        <w:rPr>
          <w:rFonts w:ascii="Arial" w:hAnsi="Arial"/>
          <w:b/>
          <w:lang w:eastAsia="ja-JP"/>
        </w:rPr>
      </w:pPr>
      <w:r>
        <w:rPr>
          <w:lang w:eastAsia="ja-JP"/>
        </w:rPr>
        <w:br w:type="page"/>
      </w:r>
    </w:p>
    <w:p w:rsidR="00BE1EBB" w:rsidRPr="00BE1EBB" w:rsidRDefault="00BE1EBB" w:rsidP="00BE1EBB">
      <w:pPr>
        <w:pStyle w:val="2"/>
        <w:rPr>
          <w:rFonts w:eastAsiaTheme="minorEastAsia"/>
          <w:lang w:eastAsia="ja-JP"/>
        </w:rPr>
      </w:pPr>
      <w:r>
        <w:rPr>
          <w:rFonts w:eastAsiaTheme="minorEastAsia" w:hint="eastAsia"/>
          <w:lang w:eastAsia="ja-JP"/>
        </w:rPr>
        <w:lastRenderedPageBreak/>
        <w:t xml:space="preserve">14.4 </w:t>
      </w:r>
      <w:r w:rsidRPr="00BE1EBB">
        <w:rPr>
          <w:rFonts w:eastAsiaTheme="minorEastAsia" w:hint="eastAsia"/>
          <w:strike/>
          <w:color w:val="0070C0"/>
          <w:lang w:eastAsia="ja-JP"/>
        </w:rPr>
        <w:t>3 mode</w:t>
      </w:r>
      <w:r>
        <w:rPr>
          <w:rFonts w:eastAsiaTheme="minorEastAsia"/>
          <w:lang w:eastAsia="ja-JP"/>
        </w:rPr>
        <w:t xml:space="preserve"> </w:t>
      </w:r>
      <w:r w:rsidRPr="00BE1EBB">
        <w:rPr>
          <w:rFonts w:eastAsiaTheme="minorEastAsia"/>
          <w:color w:val="FF0000"/>
          <w:lang w:eastAsia="ja-JP"/>
        </w:rPr>
        <w:t>Mirror</w:t>
      </w:r>
      <w:r w:rsidRPr="00BE1EBB">
        <w:rPr>
          <w:rFonts w:eastAsiaTheme="minorEastAsia" w:hint="eastAsia"/>
          <w:color w:val="FF0000"/>
          <w:lang w:eastAsia="ja-JP"/>
        </w:rPr>
        <w:t xml:space="preserve"> </w:t>
      </w:r>
      <w:r>
        <w:rPr>
          <w:rFonts w:eastAsiaTheme="minorEastAsia" w:hint="eastAsia"/>
          <w:lang w:eastAsia="ja-JP"/>
        </w:rPr>
        <w:t>PWM/PPM</w:t>
      </w:r>
    </w:p>
    <w:p w:rsidR="006C6BE8" w:rsidRDefault="006C6BE8" w:rsidP="006C6BE8">
      <w:pPr>
        <w:rPr>
          <w:lang w:eastAsia="ja-JP"/>
        </w:rPr>
      </w:pPr>
    </w:p>
    <w:p w:rsidR="006C6BE8" w:rsidRPr="006C6BE8" w:rsidRDefault="006C6BE8" w:rsidP="006C6BE8">
      <w:pPr>
        <w:pStyle w:val="3"/>
        <w:rPr>
          <w:strike/>
          <w:color w:val="0070C0"/>
          <w:lang w:eastAsia="ja-JP"/>
        </w:rPr>
      </w:pPr>
      <w:r w:rsidRPr="006C6BE8">
        <w:rPr>
          <w:strike/>
          <w:color w:val="0070C0"/>
          <w:lang w:eastAsia="ja-JP"/>
        </w:rPr>
        <w:t>14.4.1 PHY specifications</w:t>
      </w:r>
    </w:p>
    <w:p w:rsidR="006C6BE8" w:rsidRPr="006C6BE8" w:rsidRDefault="006C6BE8" w:rsidP="006C6BE8">
      <w:pPr>
        <w:pStyle w:val="3"/>
        <w:rPr>
          <w:strike/>
          <w:color w:val="0070C0"/>
          <w:lang w:eastAsia="ja-JP"/>
        </w:rPr>
      </w:pPr>
      <w:r w:rsidRPr="006C6BE8">
        <w:rPr>
          <w:strike/>
          <w:color w:val="0070C0"/>
          <w:lang w:eastAsia="ja-JP"/>
        </w:rPr>
        <w:t>14.4.1.1 Packet PWM</w:t>
      </w:r>
    </w:p>
    <w:p w:rsidR="006C6BE8" w:rsidRPr="006C6BE8" w:rsidRDefault="006C6BE8" w:rsidP="006C6BE8">
      <w:pPr>
        <w:rPr>
          <w:strike/>
          <w:color w:val="0070C0"/>
          <w:lang w:eastAsia="ja-JP"/>
        </w:rPr>
      </w:pPr>
      <w:r w:rsidRPr="006C6BE8">
        <w:rPr>
          <w:strike/>
          <w:color w:val="0070C0"/>
          <w:lang w:eastAsia="ja-JP"/>
        </w:rPr>
        <w:t>Packet PWM is modulated with pulse width and pulse is shown as two state of brightness, bright and dark state, which are typically transmitted by on and off of a light. A chunk of PHY signal, which is called a packet, corresponds to a MAC frame. A transmitter transmits PHY packet repetitively and can transmit a set of PHY packets in no particular order.</w:t>
      </w:r>
    </w:p>
    <w:p w:rsidR="006C6BE8" w:rsidRPr="006C6BE8" w:rsidRDefault="006C6BE8" w:rsidP="006C6BE8">
      <w:pPr>
        <w:pStyle w:val="3"/>
        <w:rPr>
          <w:strike/>
          <w:color w:val="0070C0"/>
          <w:lang w:eastAsia="ja-JP"/>
        </w:rPr>
      </w:pPr>
      <w:r w:rsidRPr="006C6BE8">
        <w:rPr>
          <w:strike/>
          <w:color w:val="0070C0"/>
          <w:lang w:eastAsia="ja-JP"/>
        </w:rPr>
        <w:t>14.4.1.2 Packet PPM</w:t>
      </w:r>
    </w:p>
    <w:p w:rsidR="000455DB" w:rsidRPr="006C6BE8" w:rsidRDefault="006C6BE8" w:rsidP="006C6BE8">
      <w:pPr>
        <w:rPr>
          <w:strike/>
          <w:color w:val="0070C0"/>
          <w:lang w:eastAsia="ja-JP"/>
        </w:rPr>
      </w:pPr>
      <w:r w:rsidRPr="006C6BE8">
        <w:rPr>
          <w:strike/>
          <w:color w:val="0070C0"/>
          <w:lang w:eastAsia="ja-JP"/>
        </w:rPr>
        <w:t>Packet PPM is modulated with position of short pulse. Packet PPM realizes deep dimming. Formats, wave forms and characteristics other than specially described are given same as Packet PWM.</w:t>
      </w:r>
    </w:p>
    <w:p w:rsidR="006C6BE8" w:rsidRDefault="000D33EF" w:rsidP="006C6BE8">
      <w:pPr>
        <w:rPr>
          <w:lang w:eastAsia="ja-JP"/>
        </w:rPr>
      </w:pPr>
      <w:r>
        <w:rPr>
          <w:noProof/>
          <w:lang w:eastAsia="ja-JP"/>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ragraph">
                  <wp:posOffset>130810</wp:posOffset>
                </wp:positionV>
                <wp:extent cx="3171825" cy="514350"/>
                <wp:effectExtent l="1657350" t="0" r="28575" b="19050"/>
                <wp:wrapNone/>
                <wp:docPr id="1" name="吹き出し: 四角形 1"/>
                <wp:cNvGraphicFramePr/>
                <a:graphic xmlns:a="http://schemas.openxmlformats.org/drawingml/2006/main">
                  <a:graphicData uri="http://schemas.microsoft.com/office/word/2010/wordprocessingShape">
                    <wps:wsp>
                      <wps:cNvSpPr/>
                      <wps:spPr>
                        <a:xfrm>
                          <a:off x="0" y="0"/>
                          <a:ext cx="3171825" cy="514350"/>
                        </a:xfrm>
                        <a:prstGeom prst="wedgeRectCallout">
                          <a:avLst>
                            <a:gd name="adj1" fmla="val -100998"/>
                            <a:gd name="adj2" fmla="val -4166"/>
                          </a:avLst>
                        </a:prstGeom>
                      </wps:spPr>
                      <wps:style>
                        <a:lnRef idx="1">
                          <a:schemeClr val="accent2"/>
                        </a:lnRef>
                        <a:fillRef idx="2">
                          <a:schemeClr val="accent2"/>
                        </a:fillRef>
                        <a:effectRef idx="1">
                          <a:schemeClr val="accent2"/>
                        </a:effectRef>
                        <a:fontRef idx="minor">
                          <a:schemeClr val="dk1"/>
                        </a:fontRef>
                      </wps:style>
                      <wps:txbx>
                        <w:txbxContent>
                          <w:p w:rsidR="000D33EF" w:rsidRDefault="000D33EF" w:rsidP="000D33EF">
                            <w:pPr>
                              <w:jc w:val="center"/>
                              <w:rPr>
                                <w:lang w:eastAsia="ja-JP"/>
                              </w:rPr>
                            </w:pPr>
                            <w:r>
                              <w:rPr>
                                <w:lang w:eastAsia="ja-JP"/>
                              </w:rPr>
                              <w:t>The original text of t</w:t>
                            </w:r>
                            <w:r>
                              <w:rPr>
                                <w:rFonts w:hint="eastAsia"/>
                                <w:lang w:eastAsia="ja-JP"/>
                              </w:rPr>
                              <w:t xml:space="preserve">his clause </w:t>
                            </w:r>
                            <w:r>
                              <w:rPr>
                                <w:lang w:eastAsia="ja-JP"/>
                              </w:rPr>
                              <w:t>is moved from 8.6.7.4 based on an editor’s comment.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margin-left:198.55pt;margin-top:10.3pt;width:249.75pt;height:40.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" adj="-11016,9900" fillcolor="#f3a875 [2165]" strokecolor="#ed7d31 [3205]" strokeweight=".5pt">
                <v:fill color2="#f09558 [2613]" rotate="t" colors="0 #f7bda4;.5 #f5b195;1 #f8a581" focus="100%" type="gradient">
                  <o:fill v:ext="view" type="gradientUnscaled"/>
                </v:fill>
                <v:textbox>
                  <w:txbxContent>
                    <w:p w:rsidR="000D33EF" w:rsidRDefault="000D33EF" w:rsidP="000D33EF">
                      <w:pPr>
                        <w:jc w:val="center"/>
                        <w:rPr>
                          <w:rFonts w:hint="eastAsia"/>
                          <w:lang w:eastAsia="ja-JP"/>
                        </w:rPr>
                      </w:pPr>
                      <w:r>
                        <w:rPr>
                          <w:lang w:eastAsia="ja-JP"/>
                        </w:rPr>
                        <w:t>The original text of t</w:t>
                      </w:r>
                      <w:r>
                        <w:rPr>
                          <w:rFonts w:hint="eastAsia"/>
                          <w:lang w:eastAsia="ja-JP"/>
                        </w:rPr>
                        <w:t xml:space="preserve">his clause </w:t>
                      </w:r>
                      <w:r>
                        <w:rPr>
                          <w:lang w:eastAsia="ja-JP"/>
                        </w:rPr>
                        <w:t>is moved from 8.6.7.4 based on an editor’s comment.</w:t>
                      </w:r>
                    </w:p>
                  </w:txbxContent>
                </v:textbox>
                <w10:wrap anchorx="page"/>
              </v:shape>
            </w:pict>
          </mc:Fallback>
        </mc:AlternateContent>
      </w:r>
    </w:p>
    <w:p w:rsidR="00AE1877" w:rsidRDefault="00AE1877" w:rsidP="00AE1877">
      <w:pPr>
        <w:pStyle w:val="3"/>
        <w:rPr>
          <w:lang w:eastAsia="ja-JP"/>
        </w:rPr>
      </w:pPr>
      <w:r>
        <w:rPr>
          <w:rFonts w:hint="eastAsia"/>
          <w:lang w:eastAsia="ja-JP"/>
        </w:rPr>
        <w:t>1</w:t>
      </w:r>
      <w:r>
        <w:rPr>
          <w:lang w:eastAsia="ja-JP"/>
        </w:rPr>
        <w:t xml:space="preserve">4.4.1 </w:t>
      </w:r>
      <w:r w:rsidR="00D62DDA">
        <w:rPr>
          <w:lang w:eastAsia="ja-JP"/>
        </w:rPr>
        <w:t>Mirror PWM</w:t>
      </w:r>
    </w:p>
    <w:p w:rsidR="00D62DDA" w:rsidRDefault="00D62DDA" w:rsidP="00D62DDA">
      <w:pPr>
        <w:rPr>
          <w:lang w:eastAsia="ja-JP"/>
        </w:rPr>
      </w:pPr>
      <w:r w:rsidRPr="008033CD">
        <w:rPr>
          <w:color w:val="FF0000"/>
          <w:lang w:eastAsia="ja-JP"/>
        </w:rPr>
        <w:t xml:space="preserve">Mirror PWM modulation is shown in </w:t>
      </w:r>
      <w:r w:rsidRPr="008033CD">
        <w:rPr>
          <w:rFonts w:hint="eastAsia"/>
          <w:color w:val="FF0000"/>
          <w:lang w:eastAsia="ja-JP"/>
        </w:rPr>
        <w:t>Figure F</w:t>
      </w:r>
      <w:r w:rsidR="00081AFB">
        <w:rPr>
          <w:color w:val="FF0000"/>
          <w:lang w:eastAsia="ja-JP"/>
        </w:rPr>
        <w:t>2</w:t>
      </w:r>
      <w:r w:rsidRPr="008033CD">
        <w:rPr>
          <w:rFonts w:hint="eastAsia"/>
          <w:color w:val="FF0000"/>
          <w:lang w:eastAsia="ja-JP"/>
        </w:rPr>
        <w:t>.</w:t>
      </w:r>
    </w:p>
    <w:p w:rsidR="00D62DDA" w:rsidRDefault="00081AFB" w:rsidP="00D62DDA">
      <w:pPr>
        <w:rPr>
          <w:lang w:eastAsia="ja-JP"/>
        </w:rPr>
      </w:pPr>
      <w:r>
        <w:rPr>
          <w:noProof/>
          <w:lang w:eastAsia="ja-JP"/>
        </w:rPr>
        <mc:AlternateContent>
          <mc:Choice Requires="wps">
            <w:drawing>
              <wp:anchor distT="0" distB="0" distL="114300" distR="114300" simplePos="0" relativeHeight="251671552" behindDoc="0" locked="0" layoutInCell="1" allowOverlap="1" wp14:anchorId="49D65B7D" wp14:editId="3F80A4B3">
                <wp:simplePos x="0" y="0"/>
                <wp:positionH relativeFrom="page">
                  <wp:align>right</wp:align>
                </wp:positionH>
                <wp:positionV relativeFrom="paragraph">
                  <wp:posOffset>1132840</wp:posOffset>
                </wp:positionV>
                <wp:extent cx="1343025" cy="800100"/>
                <wp:effectExtent l="361950" t="0" r="28575" b="19050"/>
                <wp:wrapNone/>
                <wp:docPr id="11" name="吹き出し: 四角形 11"/>
                <wp:cNvGraphicFramePr/>
                <a:graphic xmlns:a="http://schemas.openxmlformats.org/drawingml/2006/main">
                  <a:graphicData uri="http://schemas.microsoft.com/office/word/2010/wordprocessingShape">
                    <wps:wsp>
                      <wps:cNvSpPr/>
                      <wps:spPr>
                        <a:xfrm>
                          <a:off x="0" y="0"/>
                          <a:ext cx="1343025" cy="800100"/>
                        </a:xfrm>
                        <a:prstGeom prst="wedgeRectCallout">
                          <a:avLst>
                            <a:gd name="adj1" fmla="val -73895"/>
                            <a:gd name="adj2" fmla="val -8020"/>
                          </a:avLst>
                        </a:prstGeom>
                      </wps:spPr>
                      <wps:style>
                        <a:lnRef idx="1">
                          <a:schemeClr val="accent2"/>
                        </a:lnRef>
                        <a:fillRef idx="2">
                          <a:schemeClr val="accent2"/>
                        </a:fillRef>
                        <a:effectRef idx="1">
                          <a:schemeClr val="accent2"/>
                        </a:effectRef>
                        <a:fontRef idx="minor">
                          <a:schemeClr val="dk1"/>
                        </a:fontRef>
                      </wps:style>
                      <wps:txbx>
                        <w:txbxContent>
                          <w:p w:rsidR="00081AFB" w:rsidRDefault="00081AFB" w:rsidP="00081AFB">
                            <w:pPr>
                              <w:jc w:val="center"/>
                              <w:rPr>
                                <w:lang w:eastAsia="ja-JP"/>
                              </w:rPr>
                            </w:pPr>
                            <w:r>
                              <w:rPr>
                                <w:lang w:eastAsia="ja-JP"/>
                              </w:rPr>
                              <w:t>Figure 232, 233, 234 are generalized to this figure.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65B7D" id="吹き出し: 四角形 11" o:spid="_x0000_s1027" type="#_x0000_t61" style="position:absolute;margin-left:54.55pt;margin-top:89.2pt;width:105.75pt;height:63pt;z-index:2516715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" adj="-5161,9068" fillcolor="#f3a875 [2165]" strokecolor="#ed7d31 [3205]" strokeweight=".5pt">
                <v:fill color2="#f09558 [2613]" rotate="t" colors="0 #f7bda4;.5 #f5b195;1 #f8a581" focus="100%" type="gradient">
                  <o:fill v:ext="view" type="gradientUnscaled"/>
                </v:fill>
                <v:textbox>
                  <w:txbxContent>
                    <w:p w:rsidR="00081AFB" w:rsidRDefault="00081AFB" w:rsidP="00081AFB">
                      <w:pPr>
                        <w:jc w:val="center"/>
                        <w:rPr>
                          <w:rFonts w:hint="eastAsia"/>
                          <w:lang w:eastAsia="ja-JP"/>
                        </w:rPr>
                      </w:pPr>
                      <w:r>
                        <w:rPr>
                          <w:lang w:eastAsia="ja-JP"/>
                        </w:rPr>
                        <w:t>Figure 232, 233, 234 are generalized to this figure.</w:t>
                      </w:r>
                    </w:p>
                  </w:txbxContent>
                </v:textbox>
                <w10:wrap anchorx="page"/>
              </v:shape>
            </w:pict>
          </mc:Fallback>
        </mc:AlternateContent>
      </w:r>
      <w:r>
        <w:rPr>
          <w:noProof/>
          <w:lang w:eastAsia="ja-JP"/>
        </w:rPr>
        <w:drawing>
          <wp:inline distT="0" distB="0" distL="0" distR="0" wp14:anchorId="1DD8BE07">
            <wp:extent cx="5944870" cy="2110757"/>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3095" cy="2117228"/>
                    </a:xfrm>
                    <a:prstGeom prst="rect">
                      <a:avLst/>
                    </a:prstGeom>
                    <a:noFill/>
                    <a:ln>
                      <a:noFill/>
                    </a:ln>
                  </pic:spPr>
                </pic:pic>
              </a:graphicData>
            </a:graphic>
          </wp:inline>
        </w:drawing>
      </w:r>
    </w:p>
    <w:p w:rsidR="00081AFB" w:rsidRPr="00081AFB" w:rsidRDefault="00081AFB" w:rsidP="00081AFB">
      <w:pPr>
        <w:jc w:val="center"/>
        <w:rPr>
          <w:color w:val="FF0000"/>
          <w:lang w:eastAsia="ja-JP"/>
        </w:rPr>
      </w:pPr>
      <w:r>
        <w:rPr>
          <w:rFonts w:hint="eastAsia"/>
          <w:color w:val="FF0000"/>
          <w:lang w:eastAsia="ja-JP"/>
        </w:rPr>
        <w:t xml:space="preserve">Figure F2 </w:t>
      </w:r>
      <w:r>
        <w:rPr>
          <w:color w:val="FF0000"/>
          <w:lang w:eastAsia="ja-JP"/>
        </w:rPr>
        <w:t>–</w:t>
      </w:r>
      <w:r>
        <w:rPr>
          <w:rFonts w:hint="eastAsia"/>
          <w:color w:val="FF0000"/>
          <w:lang w:eastAsia="ja-JP"/>
        </w:rPr>
        <w:t xml:space="preserve"> Mirror </w:t>
      </w:r>
      <w:r>
        <w:rPr>
          <w:color w:val="FF0000"/>
          <w:lang w:eastAsia="ja-JP"/>
        </w:rPr>
        <w:t>PWM modulation</w:t>
      </w:r>
    </w:p>
    <w:p w:rsidR="00081AFB" w:rsidRPr="00081AFB" w:rsidRDefault="00081AFB" w:rsidP="00D62DDA">
      <w:pPr>
        <w:rPr>
          <w:lang w:eastAsia="ja-JP"/>
        </w:rPr>
      </w:pPr>
    </w:p>
    <w:p w:rsidR="001766CE" w:rsidRPr="008033CD" w:rsidRDefault="001766CE" w:rsidP="001766CE">
      <w:pPr>
        <w:rPr>
          <w:strike/>
          <w:color w:val="0070C0"/>
          <w:lang w:eastAsia="ja-JP"/>
        </w:rPr>
      </w:pPr>
      <w:r w:rsidRPr="008033CD">
        <w:rPr>
          <w:rFonts w:hint="eastAsia"/>
          <w:strike/>
          <w:color w:val="0070C0"/>
          <w:lang w:eastAsia="ja-JP"/>
        </w:rPr>
        <w:t>Packet</w:t>
      </w:r>
      <w:r w:rsidR="008033CD" w:rsidRPr="008033CD">
        <w:rPr>
          <w:rFonts w:hint="eastAsia"/>
          <w:strike/>
          <w:color w:val="0070C0"/>
          <w:lang w:eastAsia="ja-JP"/>
        </w:rPr>
        <w:t xml:space="preserve"> </w:t>
      </w:r>
      <w:r w:rsidRPr="008033CD">
        <w:rPr>
          <w:rFonts w:hint="eastAsia"/>
          <w:strike/>
          <w:color w:val="0070C0"/>
          <w:lang w:eastAsia="ja-JP"/>
        </w:rPr>
        <w:t>PW</w:t>
      </w:r>
      <w:r w:rsidR="003D6790" w:rsidRPr="008033CD">
        <w:rPr>
          <w:rFonts w:hint="eastAsia"/>
          <w:strike/>
          <w:color w:val="0070C0"/>
          <w:lang w:eastAsia="ja-JP"/>
        </w:rPr>
        <w:t>M consists of SHR, PHY p</w:t>
      </w:r>
      <w:r w:rsidRPr="008033CD">
        <w:rPr>
          <w:rFonts w:hint="eastAsia"/>
          <w:strike/>
          <w:color w:val="0070C0"/>
          <w:lang w:eastAsia="ja-JP"/>
        </w:rPr>
        <w:t>ayload A</w:t>
      </w:r>
      <w:r w:rsidR="003D6790" w:rsidRPr="008033CD">
        <w:rPr>
          <w:rFonts w:hint="eastAsia"/>
          <w:strike/>
          <w:color w:val="0070C0"/>
          <w:lang w:eastAsia="ja-JP"/>
        </w:rPr>
        <w:t>, PHY p</w:t>
      </w:r>
      <w:r w:rsidRPr="008033CD">
        <w:rPr>
          <w:rFonts w:hint="eastAsia"/>
          <w:strike/>
          <w:color w:val="0070C0"/>
          <w:lang w:eastAsia="ja-JP"/>
        </w:rPr>
        <w:t xml:space="preserve">ayload B, </w:t>
      </w:r>
      <w:r w:rsidR="004646B8" w:rsidRPr="008033CD">
        <w:rPr>
          <w:strike/>
          <w:color w:val="0070C0"/>
          <w:lang w:eastAsia="ja-JP"/>
        </w:rPr>
        <w:t xml:space="preserve">SFT, </w:t>
      </w:r>
      <w:r w:rsidRPr="008033CD">
        <w:rPr>
          <w:rFonts w:hint="eastAsia"/>
          <w:strike/>
          <w:color w:val="0070C0"/>
          <w:lang w:eastAsia="ja-JP"/>
        </w:rPr>
        <w:t xml:space="preserve">and Optional fields as shown in Figure </w:t>
      </w:r>
      <w:r w:rsidRPr="008033CD">
        <w:rPr>
          <w:strike/>
          <w:color w:val="0070C0"/>
          <w:lang w:eastAsia="ja-JP"/>
        </w:rPr>
        <w:t xml:space="preserve">1. </w:t>
      </w:r>
    </w:p>
    <w:p w:rsidR="00F7079A" w:rsidRPr="008033CD" w:rsidRDefault="00F7079A" w:rsidP="001766CE">
      <w:pPr>
        <w:rPr>
          <w:strike/>
          <w:color w:val="0070C0"/>
          <w:lang w:eastAsia="ja-JP"/>
        </w:rPr>
      </w:pPr>
    </w:p>
    <w:p w:rsidR="00F7079A" w:rsidRDefault="00F7079A" w:rsidP="001766CE">
      <w:pPr>
        <w:rPr>
          <w:lang w:eastAsia="ja-JP"/>
        </w:rPr>
      </w:pPr>
      <w:r w:rsidRPr="008033CD">
        <w:rPr>
          <w:strike/>
          <w:color w:val="0070C0"/>
          <w:lang w:eastAsia="ja-JP"/>
        </w:rPr>
        <w:t xml:space="preserve">SHR field </w:t>
      </w:r>
      <w:r w:rsidR="00504E40" w:rsidRPr="008033CD">
        <w:rPr>
          <w:strike/>
          <w:color w:val="0070C0"/>
          <w:lang w:eastAsia="ja-JP"/>
        </w:rPr>
        <w:t xml:space="preserve">consists of two or four pulses. </w:t>
      </w:r>
      <w:r w:rsidR="00504E40">
        <w:rPr>
          <w:lang w:eastAsia="ja-JP"/>
        </w:rPr>
        <w:t xml:space="preserve">Patterns of the pulse width </w:t>
      </w:r>
      <w:r w:rsidR="00504E40" w:rsidRPr="007D2D07">
        <w:rPr>
          <w:strike/>
          <w:color w:val="0070C0"/>
          <w:lang w:eastAsia="ja-JP"/>
        </w:rPr>
        <w:t>show transmission mode</w:t>
      </w:r>
      <w:r w:rsidR="007D2D07" w:rsidRPr="00D62DDA">
        <w:rPr>
          <w:color w:val="FF0000"/>
          <w:lang w:eastAsia="ja-JP"/>
        </w:rPr>
        <w:t xml:space="preserve"> </w:t>
      </w:r>
      <w:r w:rsidR="00D62DDA" w:rsidRPr="00D62DDA">
        <w:rPr>
          <w:color w:val="FF0000"/>
          <w:lang w:eastAsia="ja-JP"/>
        </w:rPr>
        <w:t>of SHR field (</w:t>
      </w:r>
      <w:r w:rsidR="00D62DDA" w:rsidRPr="007D2D07">
        <w:rPr>
          <w:rFonts w:eastAsia="ＭＳ Ｐゴシック"/>
          <w:color w:val="FF0000"/>
          <w:sz w:val="22"/>
          <w:szCs w:val="22"/>
          <w:lang w:eastAsia="ja-JP"/>
        </w:rPr>
        <w:t>H</w:t>
      </w:r>
      <w:r w:rsidR="00D62DDA" w:rsidRPr="007D2D07">
        <w:rPr>
          <w:rFonts w:eastAsia="ＭＳ Ｐゴシック"/>
          <w:color w:val="FF0000"/>
          <w:sz w:val="22"/>
          <w:szCs w:val="22"/>
          <w:vertAlign w:val="subscript"/>
          <w:lang w:eastAsia="ja-JP"/>
        </w:rPr>
        <w:t>1</w:t>
      </w:r>
      <w:r w:rsidR="00D62DDA" w:rsidRPr="007D2D07">
        <w:rPr>
          <w:rFonts w:eastAsia="ＭＳ Ｐゴシック"/>
          <w:color w:val="FF0000"/>
          <w:sz w:val="22"/>
          <w:szCs w:val="22"/>
          <w:lang w:eastAsia="ja-JP"/>
        </w:rPr>
        <w:t>, H</w:t>
      </w:r>
      <w:r w:rsidR="00D62DDA" w:rsidRPr="007D2D07">
        <w:rPr>
          <w:rFonts w:eastAsia="ＭＳ Ｐゴシック"/>
          <w:color w:val="FF0000"/>
          <w:sz w:val="22"/>
          <w:szCs w:val="22"/>
          <w:vertAlign w:val="subscript"/>
          <w:lang w:eastAsia="ja-JP"/>
        </w:rPr>
        <w:t>2</w:t>
      </w:r>
      <w:r w:rsidR="00D62DDA" w:rsidRPr="007D2D07">
        <w:rPr>
          <w:rFonts w:eastAsia="ＭＳ Ｐゴシック"/>
          <w:color w:val="FF0000"/>
          <w:sz w:val="22"/>
          <w:szCs w:val="22"/>
          <w:lang w:eastAsia="ja-JP"/>
        </w:rPr>
        <w:t>, H</w:t>
      </w:r>
      <w:r w:rsidR="00D62DDA" w:rsidRPr="007D2D07">
        <w:rPr>
          <w:rFonts w:eastAsia="ＭＳ Ｐゴシック"/>
          <w:color w:val="FF0000"/>
          <w:sz w:val="22"/>
          <w:szCs w:val="22"/>
          <w:vertAlign w:val="subscript"/>
          <w:lang w:eastAsia="ja-JP"/>
        </w:rPr>
        <w:t>3</w:t>
      </w:r>
      <w:r w:rsidR="00D62DDA" w:rsidRPr="007D2D07">
        <w:rPr>
          <w:rFonts w:eastAsia="ＭＳ Ｐゴシック"/>
          <w:color w:val="FF0000"/>
          <w:sz w:val="22"/>
          <w:szCs w:val="22"/>
          <w:lang w:eastAsia="ja-JP"/>
        </w:rPr>
        <w:t>, H</w:t>
      </w:r>
      <w:r w:rsidR="00D62DDA" w:rsidRPr="007D2D07">
        <w:rPr>
          <w:rFonts w:eastAsia="ＭＳ Ｐゴシック"/>
          <w:color w:val="FF0000"/>
          <w:sz w:val="22"/>
          <w:szCs w:val="22"/>
          <w:vertAlign w:val="subscript"/>
          <w:lang w:eastAsia="ja-JP"/>
        </w:rPr>
        <w:t>4</w:t>
      </w:r>
      <w:r w:rsidR="00D62DDA" w:rsidRPr="00D62DDA">
        <w:rPr>
          <w:color w:val="FF0000"/>
          <w:lang w:eastAsia="ja-JP"/>
        </w:rPr>
        <w:t xml:space="preserve">) </w:t>
      </w:r>
      <w:r w:rsidR="007D2D07" w:rsidRPr="007D2D07">
        <w:rPr>
          <w:color w:val="FF0000"/>
          <w:lang w:eastAsia="ja-JP"/>
        </w:rPr>
        <w:t>indicate modulation constants</w:t>
      </w:r>
      <w:r w:rsidR="00504E40">
        <w:rPr>
          <w:lang w:eastAsia="ja-JP"/>
        </w:rPr>
        <w:t xml:space="preserve"> as shown in the Table </w:t>
      </w:r>
      <w:r w:rsidR="008033CD">
        <w:rPr>
          <w:lang w:eastAsia="ja-JP"/>
        </w:rPr>
        <w:t>T</w:t>
      </w:r>
      <w:r w:rsidR="00504E40">
        <w:rPr>
          <w:lang w:eastAsia="ja-JP"/>
        </w:rPr>
        <w:t>1.</w:t>
      </w:r>
    </w:p>
    <w:p w:rsidR="00504E40" w:rsidRDefault="00504E40" w:rsidP="001766CE">
      <w:pPr>
        <w:rPr>
          <w:lang w:eastAsia="ja-JP"/>
        </w:rPr>
      </w:pPr>
    </w:p>
    <w:p w:rsidR="00504E40" w:rsidRDefault="00504E40" w:rsidP="00504E40">
      <w:pPr>
        <w:jc w:val="center"/>
        <w:rPr>
          <w:lang w:eastAsia="ja-JP"/>
        </w:rPr>
      </w:pPr>
      <w:r>
        <w:rPr>
          <w:lang w:eastAsia="ja-JP"/>
        </w:rPr>
        <w:t xml:space="preserve">Table </w:t>
      </w:r>
      <w:r w:rsidR="008033CD">
        <w:rPr>
          <w:lang w:eastAsia="ja-JP"/>
        </w:rPr>
        <w:t>T1</w:t>
      </w:r>
      <w:r>
        <w:rPr>
          <w:lang w:eastAsia="ja-JP"/>
        </w:rPr>
        <w:t xml:space="preserve"> – SHR field patterns of </w:t>
      </w:r>
      <w:r w:rsidRPr="007D2D07">
        <w:rPr>
          <w:strike/>
          <w:color w:val="0070C0"/>
          <w:lang w:eastAsia="ja-JP"/>
        </w:rPr>
        <w:t>Packet</w:t>
      </w:r>
      <w:r w:rsidRPr="007D2D07">
        <w:rPr>
          <w:color w:val="0070C0"/>
          <w:lang w:eastAsia="ja-JP"/>
        </w:rPr>
        <w:t xml:space="preserve"> </w:t>
      </w:r>
      <w:r w:rsidR="006D3565" w:rsidRPr="007D2D07">
        <w:rPr>
          <w:color w:val="FF0000"/>
          <w:lang w:eastAsia="ja-JP"/>
        </w:rPr>
        <w:t xml:space="preserve">Mirror </w:t>
      </w:r>
      <w:r>
        <w:rPr>
          <w:lang w:eastAsia="ja-JP"/>
        </w:rPr>
        <w:t>PWM</w:t>
      </w:r>
    </w:p>
    <w:tbl>
      <w:tblPr>
        <w:tblStyle w:val="a8"/>
        <w:tblW w:w="0" w:type="auto"/>
        <w:tblLook w:val="04A0" w:firstRow="1" w:lastRow="0" w:firstColumn="1" w:lastColumn="0" w:noHBand="0" w:noVBand="1"/>
      </w:tblPr>
      <w:tblGrid>
        <w:gridCol w:w="4675"/>
        <w:gridCol w:w="4675"/>
      </w:tblGrid>
      <w:tr w:rsidR="007D2D07" w:rsidRPr="007D2D07" w:rsidTr="00F7079A">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Mode</w:t>
            </w:r>
            <w:r w:rsidR="004D280D" w:rsidRPr="007D2D07">
              <w:rPr>
                <w:rFonts w:eastAsiaTheme="minorEastAsia"/>
                <w:strike/>
                <w:color w:val="0070C0"/>
                <w:lang w:eastAsia="ja-JP"/>
              </w:rPr>
              <w:t xml:space="preserve"> of Packet PWM</w:t>
            </w:r>
          </w:p>
        </w:tc>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SHR pattern [micro seconds]</w:t>
            </w:r>
          </w:p>
        </w:tc>
      </w:tr>
      <w:tr w:rsidR="007D2D07" w:rsidRPr="007D2D07" w:rsidTr="00F7079A">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Mode 1</w:t>
            </w:r>
          </w:p>
        </w:tc>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w:t>
            </w:r>
            <w:r w:rsidR="00284AA2" w:rsidRPr="007D2D07">
              <w:rPr>
                <w:rFonts w:eastAsiaTheme="minorEastAsia"/>
                <w:strike/>
                <w:color w:val="0070C0"/>
                <w:lang w:eastAsia="ja-JP"/>
              </w:rPr>
              <w:t>100, 9</w:t>
            </w:r>
            <w:r w:rsidRPr="007D2D07">
              <w:rPr>
                <w:rFonts w:eastAsiaTheme="minorEastAsia"/>
                <w:strike/>
                <w:color w:val="0070C0"/>
                <w:lang w:eastAsia="ja-JP"/>
              </w:rPr>
              <w:t>0)</w:t>
            </w:r>
          </w:p>
        </w:tc>
      </w:tr>
      <w:tr w:rsidR="007D2D07" w:rsidRPr="007D2D07" w:rsidTr="00F7079A">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lastRenderedPageBreak/>
              <w:t>Mode 2</w:t>
            </w:r>
          </w:p>
        </w:tc>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(100, 90, 90, 100)</w:t>
            </w:r>
          </w:p>
        </w:tc>
      </w:tr>
      <w:tr w:rsidR="007D2D07" w:rsidRPr="007D2D07" w:rsidTr="00F7079A">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Mode 3</w:t>
            </w:r>
          </w:p>
        </w:tc>
        <w:tc>
          <w:tcPr>
            <w:tcW w:w="4675" w:type="dxa"/>
          </w:tcPr>
          <w:p w:rsidR="00F7079A" w:rsidRPr="007D2D07" w:rsidRDefault="00F7079A" w:rsidP="001766CE">
            <w:pPr>
              <w:rPr>
                <w:rFonts w:eastAsiaTheme="minorEastAsia"/>
                <w:strike/>
                <w:color w:val="0070C0"/>
                <w:lang w:eastAsia="ja-JP"/>
              </w:rPr>
            </w:pPr>
            <w:r w:rsidRPr="007D2D07">
              <w:rPr>
                <w:rFonts w:eastAsiaTheme="minorEastAsia" w:hint="eastAsia"/>
                <w:strike/>
                <w:color w:val="0070C0"/>
                <w:lang w:eastAsia="ja-JP"/>
              </w:rPr>
              <w:t>(50, 40, 40, 50)</w:t>
            </w:r>
          </w:p>
        </w:tc>
      </w:tr>
    </w:tbl>
    <w:tbl>
      <w:tblPr>
        <w:tblW w:w="5000" w:type="pct"/>
        <w:tblCellMar>
          <w:left w:w="99" w:type="dxa"/>
          <w:right w:w="99" w:type="dxa"/>
        </w:tblCellMar>
        <w:tblLook w:val="04A0" w:firstRow="1" w:lastRow="0" w:firstColumn="1" w:lastColumn="0" w:noHBand="0" w:noVBand="1"/>
      </w:tblPr>
      <w:tblGrid>
        <w:gridCol w:w="3058"/>
        <w:gridCol w:w="634"/>
        <w:gridCol w:w="798"/>
        <w:gridCol w:w="460"/>
        <w:gridCol w:w="2698"/>
        <w:gridCol w:w="1702"/>
      </w:tblGrid>
      <w:tr w:rsidR="007D2D07" w:rsidRPr="007D2D07" w:rsidTr="000D33EF">
        <w:trPr>
          <w:trHeight w:val="270"/>
        </w:trPr>
        <w:tc>
          <w:tcPr>
            <w:tcW w:w="16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(H</w:t>
            </w:r>
            <w:r w:rsidRPr="007D2D07">
              <w:rPr>
                <w:rFonts w:eastAsia="ＭＳ Ｐゴシック"/>
                <w:color w:val="FF0000"/>
                <w:sz w:val="22"/>
                <w:szCs w:val="22"/>
                <w:vertAlign w:val="subscript"/>
                <w:lang w:eastAsia="ja-JP"/>
              </w:rPr>
              <w:t>1</w:t>
            </w:r>
            <w:r w:rsidRPr="007D2D07">
              <w:rPr>
                <w:rFonts w:eastAsia="ＭＳ Ｐゴシック"/>
                <w:color w:val="FF0000"/>
                <w:sz w:val="22"/>
                <w:szCs w:val="22"/>
                <w:lang w:eastAsia="ja-JP"/>
              </w:rPr>
              <w:t>, H</w:t>
            </w:r>
            <w:r w:rsidRPr="007D2D07">
              <w:rPr>
                <w:rFonts w:eastAsia="ＭＳ Ｐゴシック"/>
                <w:color w:val="FF0000"/>
                <w:sz w:val="22"/>
                <w:szCs w:val="22"/>
                <w:vertAlign w:val="subscript"/>
                <w:lang w:eastAsia="ja-JP"/>
              </w:rPr>
              <w:t>2</w:t>
            </w:r>
            <w:r w:rsidRPr="007D2D07">
              <w:rPr>
                <w:rFonts w:eastAsia="ＭＳ Ｐゴシック"/>
                <w:color w:val="FF0000"/>
                <w:sz w:val="22"/>
                <w:szCs w:val="22"/>
                <w:lang w:eastAsia="ja-JP"/>
              </w:rPr>
              <w:t>, H</w:t>
            </w:r>
            <w:r w:rsidRPr="007D2D07">
              <w:rPr>
                <w:rFonts w:eastAsia="ＭＳ Ｐゴシック"/>
                <w:color w:val="FF0000"/>
                <w:sz w:val="22"/>
                <w:szCs w:val="22"/>
                <w:vertAlign w:val="subscript"/>
                <w:lang w:eastAsia="ja-JP"/>
              </w:rPr>
              <w:t>3</w:t>
            </w:r>
            <w:r w:rsidRPr="007D2D07">
              <w:rPr>
                <w:rFonts w:eastAsia="ＭＳ Ｐゴシック"/>
                <w:color w:val="FF0000"/>
                <w:sz w:val="22"/>
                <w:szCs w:val="22"/>
                <w:lang w:eastAsia="ja-JP"/>
              </w:rPr>
              <w:t>, H</w:t>
            </w:r>
            <w:r w:rsidRPr="007D2D07">
              <w:rPr>
                <w:rFonts w:eastAsia="ＭＳ Ｐゴシック"/>
                <w:color w:val="FF0000"/>
                <w:sz w:val="22"/>
                <w:szCs w:val="22"/>
                <w:vertAlign w:val="subscript"/>
                <w:lang w:eastAsia="ja-JP"/>
              </w:rPr>
              <w:t>4</w:t>
            </w:r>
            <w:r w:rsidRPr="007D2D07">
              <w:rPr>
                <w:rFonts w:eastAsia="ＭＳ Ｐゴシック"/>
                <w:color w:val="FF0000"/>
                <w:sz w:val="22"/>
                <w:szCs w:val="22"/>
                <w:lang w:eastAsia="ja-JP"/>
              </w:rPr>
              <w:t>) [micro seconds]</w:t>
            </w:r>
          </w:p>
        </w:tc>
        <w:tc>
          <w:tcPr>
            <w:tcW w:w="339" w:type="pct"/>
            <w:tcBorders>
              <w:top w:val="single" w:sz="4" w:space="0" w:color="auto"/>
              <w:left w:val="nil"/>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W</w:t>
            </w:r>
            <w:r w:rsidRPr="007D2D07">
              <w:rPr>
                <w:rFonts w:eastAsia="ＭＳ Ｐゴシック"/>
                <w:color w:val="FF0000"/>
                <w:sz w:val="22"/>
                <w:szCs w:val="22"/>
                <w:vertAlign w:val="subscript"/>
                <w:lang w:eastAsia="ja-JP"/>
              </w:rPr>
              <w:t>1</w:t>
            </w:r>
          </w:p>
        </w:tc>
        <w:tc>
          <w:tcPr>
            <w:tcW w:w="427" w:type="pct"/>
            <w:tcBorders>
              <w:top w:val="single" w:sz="4" w:space="0" w:color="auto"/>
              <w:left w:val="nil"/>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W</w:t>
            </w:r>
            <w:r w:rsidRPr="007D2D07">
              <w:rPr>
                <w:rFonts w:eastAsia="ＭＳ Ｐゴシック"/>
                <w:color w:val="FF0000"/>
                <w:sz w:val="22"/>
                <w:szCs w:val="22"/>
                <w:vertAlign w:val="subscript"/>
                <w:lang w:eastAsia="ja-JP"/>
              </w:rPr>
              <w:t>2</w:t>
            </w:r>
          </w:p>
        </w:tc>
        <w:tc>
          <w:tcPr>
            <w:tcW w:w="246" w:type="pct"/>
            <w:tcBorders>
              <w:top w:val="single" w:sz="4" w:space="0" w:color="auto"/>
              <w:left w:val="nil"/>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m</w:t>
            </w:r>
          </w:p>
        </w:tc>
        <w:tc>
          <w:tcPr>
            <w:tcW w:w="1443" w:type="pct"/>
            <w:tcBorders>
              <w:top w:val="single" w:sz="4" w:space="0" w:color="auto"/>
              <w:left w:val="nil"/>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n</w:t>
            </w:r>
          </w:p>
        </w:tc>
        <w:tc>
          <w:tcPr>
            <w:tcW w:w="910" w:type="pct"/>
            <w:tcBorders>
              <w:top w:val="single" w:sz="4" w:space="0" w:color="auto"/>
              <w:left w:val="nil"/>
              <w:bottom w:val="single" w:sz="4" w:space="0" w:color="auto"/>
              <w:right w:val="single" w:sz="4" w:space="0" w:color="auto"/>
            </w:tcBorders>
            <w:shd w:val="clear" w:color="auto" w:fill="auto"/>
            <w:noWrap/>
            <w:vAlign w:val="bottom"/>
            <w:hideMark/>
          </w:tcPr>
          <w:p w:rsidR="007D2D07" w:rsidRPr="007D2D07" w:rsidRDefault="0048008A" w:rsidP="007D2D07">
            <w:pPr>
              <w:rPr>
                <w:rFonts w:eastAsia="ＭＳ Ｐゴシック"/>
                <w:color w:val="FF0000"/>
                <w:sz w:val="22"/>
                <w:szCs w:val="22"/>
                <w:lang w:eastAsia="ja-JP"/>
              </w:rPr>
            </w:pPr>
            <w:r>
              <w:rPr>
                <w:rFonts w:eastAsia="ＭＳ Ｐゴシック"/>
                <w:color w:val="FF0000"/>
                <w:sz w:val="22"/>
                <w:szCs w:val="22"/>
                <w:lang w:eastAsia="ja-JP"/>
              </w:rPr>
              <w:t>PSDU</w:t>
            </w:r>
            <w:r w:rsidR="007D2D07">
              <w:rPr>
                <w:rFonts w:eastAsia="ＭＳ Ｐゴシック"/>
                <w:color w:val="FF0000"/>
                <w:sz w:val="22"/>
                <w:szCs w:val="22"/>
                <w:lang w:eastAsia="ja-JP"/>
              </w:rPr>
              <w:t xml:space="preserve"> </w:t>
            </w:r>
            <w:r w:rsidR="007D2D07" w:rsidRPr="007D2D07">
              <w:rPr>
                <w:rFonts w:eastAsia="ＭＳ Ｐゴシック"/>
                <w:color w:val="FF0000"/>
                <w:sz w:val="22"/>
                <w:szCs w:val="22"/>
                <w:lang w:eastAsia="ja-JP"/>
              </w:rPr>
              <w:t>bits</w:t>
            </w:r>
          </w:p>
        </w:tc>
      </w:tr>
      <w:tr w:rsidR="007D2D07"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(50, 40, 50, 50)</w:t>
            </w:r>
          </w:p>
        </w:tc>
        <w:tc>
          <w:tcPr>
            <w:tcW w:w="339"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60</w:t>
            </w:r>
          </w:p>
        </w:tc>
        <w:tc>
          <w:tcPr>
            <w:tcW w:w="427"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2</w:t>
            </w:r>
          </w:p>
        </w:tc>
        <w:tc>
          <w:tcPr>
            <w:tcW w:w="1443"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8</w:t>
            </w:r>
          </w:p>
        </w:tc>
      </w:tr>
      <w:tr w:rsidR="007D2D07"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(70, 60, 70, 70)</w:t>
            </w:r>
          </w:p>
        </w:tc>
        <w:tc>
          <w:tcPr>
            <w:tcW w:w="339"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80</w:t>
            </w:r>
          </w:p>
        </w:tc>
        <w:tc>
          <w:tcPr>
            <w:tcW w:w="427"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2</w:t>
            </w:r>
          </w:p>
        </w:tc>
        <w:tc>
          <w:tcPr>
            <w:tcW w:w="1443"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8</w:t>
            </w:r>
          </w:p>
        </w:tc>
      </w:tr>
      <w:tr w:rsidR="007D2D07"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w:t>
            </w:r>
            <w:r w:rsidR="008033CD">
              <w:rPr>
                <w:rFonts w:eastAsia="ＭＳ Ｐゴシック"/>
                <w:color w:val="FF0000"/>
                <w:sz w:val="22"/>
                <w:szCs w:val="22"/>
                <w:lang w:eastAsia="ja-JP"/>
              </w:rPr>
              <w:t>90, 80, 9</w:t>
            </w:r>
            <w:r w:rsidRPr="007D2D07">
              <w:rPr>
                <w:rFonts w:eastAsia="ＭＳ Ｐゴシック"/>
                <w:color w:val="FF0000"/>
                <w:sz w:val="22"/>
                <w:szCs w:val="22"/>
                <w:lang w:eastAsia="ja-JP"/>
              </w:rPr>
              <w:t>0, 90)</w:t>
            </w:r>
          </w:p>
        </w:tc>
        <w:tc>
          <w:tcPr>
            <w:tcW w:w="339"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100</w:t>
            </w:r>
          </w:p>
        </w:tc>
        <w:tc>
          <w:tcPr>
            <w:tcW w:w="427"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2</w:t>
            </w:r>
          </w:p>
        </w:tc>
        <w:tc>
          <w:tcPr>
            <w:tcW w:w="1443"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8</w:t>
            </w:r>
          </w:p>
        </w:tc>
      </w:tr>
      <w:tr w:rsidR="00991192"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tcPr>
          <w:p w:rsidR="00991192" w:rsidRPr="007D2D07" w:rsidRDefault="00991192" w:rsidP="007D2D07">
            <w:pPr>
              <w:rPr>
                <w:rFonts w:eastAsia="ＭＳ Ｐゴシック"/>
                <w:color w:val="FF0000"/>
                <w:sz w:val="22"/>
                <w:szCs w:val="22"/>
                <w:lang w:eastAsia="ja-JP"/>
              </w:rPr>
            </w:pPr>
            <w:r>
              <w:rPr>
                <w:rFonts w:eastAsia="ＭＳ Ｐゴシック" w:hint="eastAsia"/>
                <w:color w:val="FF0000"/>
                <w:sz w:val="22"/>
                <w:szCs w:val="22"/>
                <w:lang w:eastAsia="ja-JP"/>
              </w:rPr>
              <w:t>(70, 60, 60, 70)</w:t>
            </w:r>
          </w:p>
        </w:tc>
        <w:tc>
          <w:tcPr>
            <w:tcW w:w="339" w:type="pct"/>
            <w:tcBorders>
              <w:top w:val="nil"/>
              <w:left w:val="nil"/>
              <w:bottom w:val="single" w:sz="4" w:space="0" w:color="auto"/>
              <w:right w:val="single" w:sz="4" w:space="0" w:color="auto"/>
            </w:tcBorders>
            <w:shd w:val="clear" w:color="auto" w:fill="auto"/>
            <w:noWrap/>
            <w:vAlign w:val="bottom"/>
          </w:tcPr>
          <w:p w:rsidR="00991192" w:rsidRPr="007D2D07" w:rsidRDefault="00991192"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80</w:t>
            </w:r>
          </w:p>
        </w:tc>
        <w:tc>
          <w:tcPr>
            <w:tcW w:w="427" w:type="pct"/>
            <w:tcBorders>
              <w:top w:val="nil"/>
              <w:left w:val="nil"/>
              <w:bottom w:val="single" w:sz="4" w:space="0" w:color="auto"/>
              <w:right w:val="single" w:sz="4" w:space="0" w:color="auto"/>
            </w:tcBorders>
            <w:shd w:val="clear" w:color="auto" w:fill="auto"/>
            <w:noWrap/>
            <w:vAlign w:val="bottom"/>
          </w:tcPr>
          <w:p w:rsidR="00991192" w:rsidRPr="007D2D07" w:rsidRDefault="00991192"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tcPr>
          <w:p w:rsidR="00991192" w:rsidRPr="007D2D07" w:rsidRDefault="00991192"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3</w:t>
            </w:r>
          </w:p>
        </w:tc>
        <w:tc>
          <w:tcPr>
            <w:tcW w:w="1443" w:type="pct"/>
            <w:tcBorders>
              <w:top w:val="nil"/>
              <w:left w:val="nil"/>
              <w:bottom w:val="single" w:sz="4" w:space="0" w:color="auto"/>
              <w:right w:val="single" w:sz="4" w:space="0" w:color="auto"/>
            </w:tcBorders>
            <w:shd w:val="clear" w:color="auto" w:fill="auto"/>
            <w:noWrap/>
            <w:vAlign w:val="bottom"/>
          </w:tcPr>
          <w:p w:rsidR="00991192" w:rsidRPr="007D2D07" w:rsidRDefault="00991192"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tcPr>
          <w:p w:rsidR="00991192" w:rsidRPr="007D2D07" w:rsidRDefault="00991192"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12</w:t>
            </w:r>
          </w:p>
        </w:tc>
      </w:tr>
      <w:tr w:rsidR="007D2D07"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w:t>
            </w:r>
            <w:r w:rsidR="008033CD">
              <w:rPr>
                <w:rFonts w:eastAsia="ＭＳ Ｐゴシック"/>
                <w:color w:val="FF0000"/>
                <w:sz w:val="22"/>
                <w:szCs w:val="22"/>
                <w:lang w:eastAsia="ja-JP"/>
              </w:rPr>
              <w:t>90, 80, 8</w:t>
            </w:r>
            <w:r w:rsidRPr="007D2D07">
              <w:rPr>
                <w:rFonts w:eastAsia="ＭＳ Ｐゴシック"/>
                <w:color w:val="FF0000"/>
                <w:sz w:val="22"/>
                <w:szCs w:val="22"/>
                <w:lang w:eastAsia="ja-JP"/>
              </w:rPr>
              <w:t>0, 90)</w:t>
            </w:r>
          </w:p>
        </w:tc>
        <w:tc>
          <w:tcPr>
            <w:tcW w:w="339"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100</w:t>
            </w:r>
          </w:p>
        </w:tc>
        <w:tc>
          <w:tcPr>
            <w:tcW w:w="427"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3</w:t>
            </w:r>
          </w:p>
        </w:tc>
        <w:tc>
          <w:tcPr>
            <w:tcW w:w="1443"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12</w:t>
            </w:r>
          </w:p>
        </w:tc>
      </w:tr>
      <w:tr w:rsidR="008033CD"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tcPr>
          <w:p w:rsidR="008033CD" w:rsidRPr="007D2D07" w:rsidRDefault="008033CD" w:rsidP="007D2D07">
            <w:pPr>
              <w:rPr>
                <w:rFonts w:eastAsia="ＭＳ Ｐゴシック"/>
                <w:color w:val="FF0000"/>
                <w:sz w:val="22"/>
                <w:szCs w:val="22"/>
                <w:lang w:eastAsia="ja-JP"/>
              </w:rPr>
            </w:pPr>
            <w:r>
              <w:rPr>
                <w:rFonts w:eastAsia="ＭＳ Ｐゴシック" w:hint="eastAsia"/>
                <w:color w:val="FF0000"/>
                <w:sz w:val="22"/>
                <w:szCs w:val="22"/>
                <w:lang w:eastAsia="ja-JP"/>
              </w:rPr>
              <w:t>(100, 90, 90, 100)</w:t>
            </w:r>
          </w:p>
        </w:tc>
        <w:tc>
          <w:tcPr>
            <w:tcW w:w="339" w:type="pct"/>
            <w:tcBorders>
              <w:top w:val="nil"/>
              <w:left w:val="nil"/>
              <w:bottom w:val="single" w:sz="4" w:space="0" w:color="auto"/>
              <w:right w:val="single" w:sz="4" w:space="0" w:color="auto"/>
            </w:tcBorders>
            <w:shd w:val="clear" w:color="auto" w:fill="auto"/>
            <w:noWrap/>
            <w:vAlign w:val="bottom"/>
          </w:tcPr>
          <w:p w:rsidR="008033CD" w:rsidRPr="007D2D07" w:rsidRDefault="008033CD"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120</w:t>
            </w:r>
          </w:p>
        </w:tc>
        <w:tc>
          <w:tcPr>
            <w:tcW w:w="427" w:type="pct"/>
            <w:tcBorders>
              <w:top w:val="nil"/>
              <w:left w:val="nil"/>
              <w:bottom w:val="single" w:sz="4" w:space="0" w:color="auto"/>
              <w:right w:val="single" w:sz="4" w:space="0" w:color="auto"/>
            </w:tcBorders>
            <w:shd w:val="clear" w:color="auto" w:fill="auto"/>
            <w:noWrap/>
            <w:vAlign w:val="bottom"/>
          </w:tcPr>
          <w:p w:rsidR="008033CD" w:rsidRPr="007D2D07" w:rsidRDefault="008033CD"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30</w:t>
            </w:r>
          </w:p>
        </w:tc>
        <w:tc>
          <w:tcPr>
            <w:tcW w:w="246" w:type="pct"/>
            <w:tcBorders>
              <w:top w:val="nil"/>
              <w:left w:val="nil"/>
              <w:bottom w:val="single" w:sz="4" w:space="0" w:color="auto"/>
              <w:right w:val="single" w:sz="4" w:space="0" w:color="auto"/>
            </w:tcBorders>
            <w:shd w:val="clear" w:color="auto" w:fill="auto"/>
            <w:noWrap/>
            <w:vAlign w:val="bottom"/>
          </w:tcPr>
          <w:p w:rsidR="008033CD" w:rsidRPr="007D2D07" w:rsidRDefault="008033CD"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3</w:t>
            </w:r>
          </w:p>
        </w:tc>
        <w:tc>
          <w:tcPr>
            <w:tcW w:w="1443" w:type="pct"/>
            <w:tcBorders>
              <w:top w:val="nil"/>
              <w:left w:val="nil"/>
              <w:bottom w:val="single" w:sz="4" w:space="0" w:color="auto"/>
              <w:right w:val="single" w:sz="4" w:space="0" w:color="auto"/>
            </w:tcBorders>
            <w:shd w:val="clear" w:color="auto" w:fill="auto"/>
            <w:noWrap/>
            <w:vAlign w:val="bottom"/>
          </w:tcPr>
          <w:p w:rsidR="008033CD" w:rsidRPr="007D2D07" w:rsidRDefault="008033CD"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4</w:t>
            </w:r>
          </w:p>
        </w:tc>
        <w:tc>
          <w:tcPr>
            <w:tcW w:w="910" w:type="pct"/>
            <w:tcBorders>
              <w:top w:val="nil"/>
              <w:left w:val="nil"/>
              <w:bottom w:val="single" w:sz="4" w:space="0" w:color="auto"/>
              <w:right w:val="single" w:sz="4" w:space="0" w:color="auto"/>
            </w:tcBorders>
            <w:shd w:val="clear" w:color="auto" w:fill="auto"/>
            <w:noWrap/>
            <w:vAlign w:val="bottom"/>
          </w:tcPr>
          <w:p w:rsidR="008033CD" w:rsidRPr="007D2D07" w:rsidRDefault="008033CD" w:rsidP="007D2D07">
            <w:pPr>
              <w:jc w:val="right"/>
              <w:rPr>
                <w:rFonts w:eastAsia="ＭＳ Ｐゴシック"/>
                <w:color w:val="FF0000"/>
                <w:sz w:val="22"/>
                <w:szCs w:val="22"/>
                <w:lang w:eastAsia="ja-JP"/>
              </w:rPr>
            </w:pPr>
            <w:r>
              <w:rPr>
                <w:rFonts w:eastAsia="ＭＳ Ｐゴシック" w:hint="eastAsia"/>
                <w:color w:val="FF0000"/>
                <w:sz w:val="22"/>
                <w:szCs w:val="22"/>
                <w:lang w:eastAsia="ja-JP"/>
              </w:rPr>
              <w:t>12</w:t>
            </w:r>
          </w:p>
        </w:tc>
      </w:tr>
      <w:tr w:rsidR="007D2D07" w:rsidRPr="007D2D07" w:rsidTr="000D33EF">
        <w:trPr>
          <w:trHeight w:val="270"/>
        </w:trPr>
        <w:tc>
          <w:tcPr>
            <w:tcW w:w="1635" w:type="pct"/>
            <w:tcBorders>
              <w:top w:val="nil"/>
              <w:left w:val="single" w:sz="4" w:space="0" w:color="auto"/>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(50, 40, 40, 50)</w:t>
            </w:r>
          </w:p>
        </w:tc>
        <w:tc>
          <w:tcPr>
            <w:tcW w:w="339"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60</w:t>
            </w:r>
          </w:p>
        </w:tc>
        <w:tc>
          <w:tcPr>
            <w:tcW w:w="427"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20</w:t>
            </w:r>
          </w:p>
        </w:tc>
        <w:tc>
          <w:tcPr>
            <w:tcW w:w="246"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jc w:val="right"/>
              <w:rPr>
                <w:rFonts w:eastAsia="ＭＳ Ｐゴシック"/>
                <w:color w:val="FF0000"/>
                <w:sz w:val="22"/>
                <w:szCs w:val="22"/>
                <w:lang w:eastAsia="ja-JP"/>
              </w:rPr>
            </w:pPr>
            <w:r w:rsidRPr="007D2D07">
              <w:rPr>
                <w:rFonts w:eastAsia="ＭＳ Ｐゴシック"/>
                <w:color w:val="FF0000"/>
                <w:sz w:val="22"/>
                <w:szCs w:val="22"/>
                <w:lang w:eastAsia="ja-JP"/>
              </w:rPr>
              <w:t>2</w:t>
            </w:r>
          </w:p>
        </w:tc>
        <w:tc>
          <w:tcPr>
            <w:tcW w:w="1443" w:type="pct"/>
            <w:tcBorders>
              <w:top w:val="nil"/>
              <w:left w:val="nil"/>
              <w:bottom w:val="single" w:sz="4" w:space="0" w:color="auto"/>
              <w:right w:val="single" w:sz="4" w:space="0" w:color="auto"/>
            </w:tcBorders>
            <w:shd w:val="clear" w:color="auto" w:fill="auto"/>
            <w:noWrap/>
            <w:vAlign w:val="bottom"/>
            <w:hideMark/>
          </w:tcPr>
          <w:p w:rsidR="007D2D07" w:rsidRDefault="007D2D07" w:rsidP="007D2D07">
            <w:pPr>
              <w:rPr>
                <w:rFonts w:eastAsia="ＭＳ Ｐゴシック"/>
                <w:color w:val="FF0000"/>
                <w:sz w:val="22"/>
                <w:szCs w:val="22"/>
                <w:lang w:eastAsia="ja-JP"/>
              </w:rPr>
            </w:pPr>
            <w:r>
              <w:rPr>
                <w:rFonts w:eastAsia="ＭＳ Ｐゴシック"/>
                <w:color w:val="FF0000"/>
                <w:sz w:val="22"/>
                <w:szCs w:val="22"/>
                <w:lang w:eastAsia="ja-JP"/>
              </w:rPr>
              <w:t>v</w:t>
            </w:r>
            <w:r>
              <w:rPr>
                <w:rFonts w:eastAsia="ＭＳ Ｐゴシック" w:hint="eastAsia"/>
                <w:color w:val="FF0000"/>
                <w:sz w:val="22"/>
                <w:szCs w:val="22"/>
                <w:lang w:eastAsia="ja-JP"/>
              </w:rPr>
              <w:t>ariable</w:t>
            </w:r>
          </w:p>
          <w:p w:rsidR="007D2D07" w:rsidRPr="007D2D07" w:rsidRDefault="007D2D07" w:rsidP="007D2D07">
            <w:pPr>
              <w:rPr>
                <w:rFonts w:eastAsia="ＭＳ Ｐゴシック"/>
                <w:color w:val="FF0000"/>
                <w:sz w:val="22"/>
                <w:szCs w:val="22"/>
                <w:lang w:eastAsia="ja-JP"/>
              </w:rPr>
            </w:pPr>
            <w:r>
              <w:rPr>
                <w:rFonts w:eastAsia="ＭＳ Ｐゴシック"/>
                <w:color w:val="FF0000"/>
                <w:sz w:val="22"/>
                <w:szCs w:val="22"/>
                <w:lang w:eastAsia="ja-JP"/>
              </w:rPr>
              <w:t>(last until next SFT or SHR)</w:t>
            </w:r>
          </w:p>
        </w:tc>
        <w:tc>
          <w:tcPr>
            <w:tcW w:w="910" w:type="pct"/>
            <w:tcBorders>
              <w:top w:val="nil"/>
              <w:left w:val="nil"/>
              <w:bottom w:val="single" w:sz="4" w:space="0" w:color="auto"/>
              <w:right w:val="single" w:sz="4" w:space="0" w:color="auto"/>
            </w:tcBorders>
            <w:shd w:val="clear" w:color="auto" w:fill="auto"/>
            <w:noWrap/>
            <w:vAlign w:val="bottom"/>
            <w:hideMark/>
          </w:tcPr>
          <w:p w:rsidR="007D2D07" w:rsidRPr="007D2D07" w:rsidRDefault="007D2D07" w:rsidP="007D2D07">
            <w:pPr>
              <w:rPr>
                <w:rFonts w:eastAsia="ＭＳ Ｐゴシック"/>
                <w:color w:val="FF0000"/>
                <w:sz w:val="22"/>
                <w:szCs w:val="22"/>
                <w:lang w:eastAsia="ja-JP"/>
              </w:rPr>
            </w:pPr>
            <w:r w:rsidRPr="007D2D07">
              <w:rPr>
                <w:rFonts w:eastAsia="ＭＳ Ｐゴシック"/>
                <w:color w:val="FF0000"/>
                <w:sz w:val="22"/>
                <w:szCs w:val="22"/>
                <w:lang w:eastAsia="ja-JP"/>
              </w:rPr>
              <w:t>variable</w:t>
            </w:r>
          </w:p>
        </w:tc>
      </w:tr>
    </w:tbl>
    <w:p w:rsidR="001766CE" w:rsidRPr="009A42D4" w:rsidRDefault="000D33EF" w:rsidP="001766CE">
      <w:pPr>
        <w:rPr>
          <w:lang w:eastAsia="ja-JP"/>
        </w:rPr>
      </w:pPr>
      <w:r>
        <w:rPr>
          <w:noProof/>
          <w:lang w:eastAsia="ja-JP"/>
        </w:rPr>
        <mc:AlternateContent>
          <mc:Choice Requires="wps">
            <w:drawing>
              <wp:anchor distT="0" distB="0" distL="114300" distR="114300" simplePos="0" relativeHeight="251661312" behindDoc="0" locked="0" layoutInCell="1" allowOverlap="1" wp14:anchorId="2207480C" wp14:editId="0C63B686">
                <wp:simplePos x="0" y="0"/>
                <wp:positionH relativeFrom="margin">
                  <wp:posOffset>4438650</wp:posOffset>
                </wp:positionH>
                <wp:positionV relativeFrom="paragraph">
                  <wp:posOffset>198755</wp:posOffset>
                </wp:positionV>
                <wp:extent cx="2305050" cy="514350"/>
                <wp:effectExtent l="0" t="171450" r="19050" b="19050"/>
                <wp:wrapNone/>
                <wp:docPr id="2" name="吹き出し: 四角形 2"/>
                <wp:cNvGraphicFramePr/>
                <a:graphic xmlns:a="http://schemas.openxmlformats.org/drawingml/2006/main">
                  <a:graphicData uri="http://schemas.microsoft.com/office/word/2010/wordprocessingShape">
                    <wps:wsp>
                      <wps:cNvSpPr/>
                      <wps:spPr>
                        <a:xfrm>
                          <a:off x="0" y="0"/>
                          <a:ext cx="2305050" cy="514350"/>
                        </a:xfrm>
                        <a:prstGeom prst="wedgeRectCallout">
                          <a:avLst>
                            <a:gd name="adj1" fmla="val -35536"/>
                            <a:gd name="adj2" fmla="val -81944"/>
                          </a:avLst>
                        </a:prstGeom>
                      </wps:spPr>
                      <wps:style>
                        <a:lnRef idx="1">
                          <a:schemeClr val="accent2"/>
                        </a:lnRef>
                        <a:fillRef idx="2">
                          <a:schemeClr val="accent2"/>
                        </a:fillRef>
                        <a:effectRef idx="1">
                          <a:schemeClr val="accent2"/>
                        </a:effectRef>
                        <a:fontRef idx="minor">
                          <a:schemeClr val="dk1"/>
                        </a:fontRef>
                      </wps:style>
                      <wps:txbx>
                        <w:txbxContent>
                          <w:p w:rsidR="000D33EF" w:rsidRDefault="000D33EF" w:rsidP="000D33EF">
                            <w:pPr>
                              <w:jc w:val="center"/>
                              <w:rPr>
                                <w:lang w:eastAsia="ja-JP"/>
                              </w:rPr>
                            </w:pPr>
                            <w:r>
                              <w:rPr>
                                <w:lang w:eastAsia="ja-JP"/>
                              </w:rPr>
                              <w:t>Original “modes” are</w:t>
                            </w:r>
                            <w:r w:rsidR="00016963">
                              <w:rPr>
                                <w:lang w:eastAsia="ja-JP"/>
                              </w:rPr>
                              <w:t xml:space="preserve"> added and</w:t>
                            </w:r>
                            <w:r w:rsidR="00016963">
                              <w:rPr>
                                <w:lang w:eastAsia="ja-JP"/>
                              </w:rPr>
                              <w:br/>
                            </w:r>
                            <w:r>
                              <w:rPr>
                                <w:lang w:eastAsia="ja-JP"/>
                              </w:rPr>
                              <w:t xml:space="preserve"> re-organized for future 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7480C" id="吹き出し: 四角形 2" o:spid="_x0000_s1028" type="#_x0000_t61" style="position:absolute;margin-left:349.5pt;margin-top:15.65pt;width:181.5pt;height:4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" adj="3124,-6900" fillcolor="#f3a875 [2165]" strokecolor="#ed7d31 [3205]" strokeweight=".5pt">
                <v:fill color2="#f09558 [2613]" rotate="t" colors="0 #f7bda4;.5 #f5b195;1 #f8a581" focus="100%" type="gradient">
                  <o:fill v:ext="view" type="gradientUnscaled"/>
                </v:fill>
                <v:textbox>
                  <w:txbxContent>
                    <w:p w:rsidR="000D33EF" w:rsidRDefault="000D33EF" w:rsidP="000D33EF">
                      <w:pPr>
                        <w:jc w:val="center"/>
                        <w:rPr>
                          <w:rFonts w:hint="eastAsia"/>
                          <w:lang w:eastAsia="ja-JP"/>
                        </w:rPr>
                      </w:pPr>
                      <w:bookmarkStart w:id="1" w:name="_GoBack"/>
                      <w:r>
                        <w:rPr>
                          <w:lang w:eastAsia="ja-JP"/>
                        </w:rPr>
                        <w:t>Original “modes” are</w:t>
                      </w:r>
                      <w:r w:rsidR="00016963">
                        <w:rPr>
                          <w:lang w:eastAsia="ja-JP"/>
                        </w:rPr>
                        <w:t xml:space="preserve"> added and</w:t>
                      </w:r>
                      <w:r w:rsidR="00016963">
                        <w:rPr>
                          <w:lang w:eastAsia="ja-JP"/>
                        </w:rPr>
                        <w:br/>
                      </w:r>
                      <w:r>
                        <w:rPr>
                          <w:lang w:eastAsia="ja-JP"/>
                        </w:rPr>
                        <w:t xml:space="preserve"> re-organized for future update</w:t>
                      </w:r>
                      <w:bookmarkEnd w:id="1"/>
                    </w:p>
                  </w:txbxContent>
                </v:textbox>
                <w10:wrap anchorx="margin"/>
              </v:shape>
            </w:pict>
          </mc:Fallback>
        </mc:AlternateContent>
      </w:r>
    </w:p>
    <w:p w:rsidR="001766CE" w:rsidRDefault="000D33EF" w:rsidP="001766CE">
      <w:pPr>
        <w:rPr>
          <w:lang w:eastAsia="ja-JP"/>
        </w:rPr>
      </w:pPr>
      <w:r>
        <w:rPr>
          <w:noProof/>
          <w:lang w:eastAsia="ja-JP"/>
        </w:rPr>
        <mc:AlternateContent>
          <mc:Choice Requires="wps">
            <w:drawing>
              <wp:anchor distT="0" distB="0" distL="114300" distR="114300" simplePos="0" relativeHeight="251663360" behindDoc="0" locked="0" layoutInCell="1" allowOverlap="1" wp14:anchorId="0962A040" wp14:editId="27AA7059">
                <wp:simplePos x="0" y="0"/>
                <wp:positionH relativeFrom="margin">
                  <wp:posOffset>5114925</wp:posOffset>
                </wp:positionH>
                <wp:positionV relativeFrom="paragraph">
                  <wp:posOffset>706120</wp:posOffset>
                </wp:positionV>
                <wp:extent cx="1524000" cy="485775"/>
                <wp:effectExtent l="247650" t="0" r="19050" b="28575"/>
                <wp:wrapNone/>
                <wp:docPr id="3" name="吹き出し: 四角形 3"/>
                <wp:cNvGraphicFramePr/>
                <a:graphic xmlns:a="http://schemas.openxmlformats.org/drawingml/2006/main">
                  <a:graphicData uri="http://schemas.microsoft.com/office/word/2010/wordprocessingShape">
                    <wps:wsp>
                      <wps:cNvSpPr/>
                      <wps:spPr>
                        <a:xfrm>
                          <a:off x="0" y="0"/>
                          <a:ext cx="1524000" cy="485775"/>
                        </a:xfrm>
                        <a:prstGeom prst="wedgeRectCallout">
                          <a:avLst>
                            <a:gd name="adj1" fmla="val -64286"/>
                            <a:gd name="adj2" fmla="val -17238"/>
                          </a:avLst>
                        </a:prstGeom>
                      </wps:spPr>
                      <wps:style>
                        <a:lnRef idx="1">
                          <a:schemeClr val="accent2"/>
                        </a:lnRef>
                        <a:fillRef idx="2">
                          <a:schemeClr val="accent2"/>
                        </a:fillRef>
                        <a:effectRef idx="1">
                          <a:schemeClr val="accent2"/>
                        </a:effectRef>
                        <a:fontRef idx="minor">
                          <a:schemeClr val="dk1"/>
                        </a:fontRef>
                      </wps:style>
                      <wps:txbx>
                        <w:txbxContent>
                          <w:p w:rsidR="000D33EF" w:rsidRDefault="000D33EF" w:rsidP="000D33EF">
                            <w:pPr>
                              <w:jc w:val="center"/>
                              <w:rPr>
                                <w:lang w:eastAsia="ja-JP"/>
                              </w:rPr>
                            </w:pPr>
                            <w:r>
                              <w:rPr>
                                <w:lang w:eastAsia="ja-JP"/>
                              </w:rPr>
                              <w:t>Original formulas are generalized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2A040" id="吹き出し: 四角形 3" o:spid="_x0000_s1029" type="#_x0000_t61" style="position:absolute;margin-left:402.75pt;margin-top:55.6pt;width:120pt;height:38.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" adj="-3086,7077" fillcolor="#f3a875 [2165]" strokecolor="#ed7d31 [3205]" strokeweight=".5pt">
                <v:fill color2="#f09558 [2613]" rotate="t" colors="0 #f7bda4;.5 #f5b195;1 #f8a581" focus="100%" type="gradient">
                  <o:fill v:ext="view" type="gradientUnscaled"/>
                </v:fill>
                <v:textbox>
                  <w:txbxContent>
                    <w:p w:rsidR="000D33EF" w:rsidRDefault="000D33EF" w:rsidP="000D33EF">
                      <w:pPr>
                        <w:jc w:val="center"/>
                        <w:rPr>
                          <w:rFonts w:hint="eastAsia"/>
                          <w:lang w:eastAsia="ja-JP"/>
                        </w:rPr>
                      </w:pPr>
                      <w:r>
                        <w:rPr>
                          <w:lang w:eastAsia="ja-JP"/>
                        </w:rPr>
                        <w:t>Original formulas are generalized</w:t>
                      </w:r>
                    </w:p>
                  </w:txbxContent>
                </v:textbox>
                <w10:wrap anchorx="margin"/>
              </v:shape>
            </w:pict>
          </mc:Fallback>
        </mc:AlternateContent>
      </w:r>
      <w:r w:rsidR="001766CE" w:rsidRPr="008033CD">
        <w:rPr>
          <w:strike/>
          <w:color w:val="0070C0"/>
          <w:lang w:eastAsia="ja-JP"/>
        </w:rPr>
        <w:t xml:space="preserve">PHY </w:t>
      </w:r>
      <w:r w:rsidR="003D6790" w:rsidRPr="008033CD">
        <w:rPr>
          <w:rFonts w:hint="eastAsia"/>
          <w:strike/>
          <w:color w:val="0070C0"/>
          <w:lang w:eastAsia="ja-JP"/>
        </w:rPr>
        <w:t>p</w:t>
      </w:r>
      <w:r w:rsidR="001766CE" w:rsidRPr="008033CD">
        <w:rPr>
          <w:rFonts w:hint="eastAsia"/>
          <w:strike/>
          <w:color w:val="0070C0"/>
          <w:lang w:eastAsia="ja-JP"/>
        </w:rPr>
        <w:t>ayload</w:t>
      </w:r>
      <w:r w:rsidR="00A5551E" w:rsidRPr="008033CD">
        <w:rPr>
          <w:strike/>
          <w:color w:val="0070C0"/>
          <w:lang w:eastAsia="ja-JP"/>
        </w:rPr>
        <w:t xml:space="preserve"> </w:t>
      </w:r>
      <w:r w:rsidR="00FA3DB2" w:rsidRPr="00CE2B40">
        <w:rPr>
          <w:strike/>
          <w:color w:val="0070C0"/>
          <w:lang w:eastAsia="ja-JP"/>
        </w:rPr>
        <w:t>contain</w:t>
      </w:r>
      <w:r w:rsidR="001766CE" w:rsidRPr="00CE2B40">
        <w:rPr>
          <w:strike/>
          <w:color w:val="0070C0"/>
          <w:lang w:eastAsia="ja-JP"/>
        </w:rPr>
        <w:t>s of 6</w:t>
      </w:r>
      <w:r w:rsidR="003D6790" w:rsidRPr="00CE2B40">
        <w:rPr>
          <w:strike/>
          <w:color w:val="0070C0"/>
          <w:lang w:eastAsia="ja-JP"/>
        </w:rPr>
        <w:t xml:space="preserve"> bits of data (</w:t>
      </w:r>
      <w:r w:rsidR="003D6790" w:rsidRPr="00CE2B40">
        <w:rPr>
          <w:i/>
          <w:strike/>
          <w:color w:val="0070C0"/>
          <w:lang w:eastAsia="ja-JP"/>
        </w:rPr>
        <w:t>x</w:t>
      </w:r>
      <w:r w:rsidR="003D6790" w:rsidRPr="00CE2B40">
        <w:rPr>
          <w:i/>
          <w:strike/>
          <w:color w:val="0070C0"/>
          <w:vertAlign w:val="subscript"/>
          <w:lang w:eastAsia="ja-JP"/>
        </w:rPr>
        <w:t>0</w:t>
      </w:r>
      <w:r w:rsidR="003D6790" w:rsidRPr="00CE2B40">
        <w:rPr>
          <w:strike/>
          <w:color w:val="0070C0"/>
          <w:lang w:eastAsia="ja-JP"/>
        </w:rPr>
        <w:t xml:space="preserve"> – </w:t>
      </w:r>
      <w:r w:rsidR="003D6790" w:rsidRPr="00CE2B40">
        <w:rPr>
          <w:i/>
          <w:strike/>
          <w:color w:val="0070C0"/>
          <w:lang w:eastAsia="ja-JP"/>
        </w:rPr>
        <w:t>x</w:t>
      </w:r>
      <w:r w:rsidR="003D6790" w:rsidRPr="00CE2B40">
        <w:rPr>
          <w:i/>
          <w:strike/>
          <w:color w:val="0070C0"/>
          <w:vertAlign w:val="subscript"/>
          <w:lang w:eastAsia="ja-JP"/>
        </w:rPr>
        <w:t>5</w:t>
      </w:r>
      <w:r w:rsidR="003D6790" w:rsidRPr="00CE2B40">
        <w:rPr>
          <w:strike/>
          <w:color w:val="0070C0"/>
          <w:lang w:eastAsia="ja-JP"/>
        </w:rPr>
        <w:t>) in mode 1,</w:t>
      </w:r>
      <w:r w:rsidR="001766CE" w:rsidRPr="00CE2B40">
        <w:rPr>
          <w:strike/>
          <w:color w:val="0070C0"/>
          <w:lang w:eastAsia="ja-JP"/>
        </w:rPr>
        <w:t xml:space="preserve"> 12 bits of data (</w:t>
      </w:r>
      <w:r w:rsidR="001766CE" w:rsidRPr="00CE2B40">
        <w:rPr>
          <w:i/>
          <w:strike/>
          <w:color w:val="0070C0"/>
          <w:lang w:eastAsia="ja-JP"/>
        </w:rPr>
        <w:t>x</w:t>
      </w:r>
      <w:r w:rsidR="001766CE" w:rsidRPr="00CE2B40">
        <w:rPr>
          <w:i/>
          <w:strike/>
          <w:color w:val="0070C0"/>
          <w:vertAlign w:val="subscript"/>
          <w:lang w:eastAsia="ja-JP"/>
        </w:rPr>
        <w:t>0</w:t>
      </w:r>
      <w:r w:rsidR="001766CE" w:rsidRPr="00CE2B40">
        <w:rPr>
          <w:strike/>
          <w:color w:val="0070C0"/>
          <w:lang w:eastAsia="ja-JP"/>
        </w:rPr>
        <w:t xml:space="preserve"> – </w:t>
      </w:r>
      <w:r w:rsidR="001766CE" w:rsidRPr="00CE2B40">
        <w:rPr>
          <w:i/>
          <w:strike/>
          <w:color w:val="0070C0"/>
          <w:lang w:eastAsia="ja-JP"/>
        </w:rPr>
        <w:t>x</w:t>
      </w:r>
      <w:r w:rsidR="001766CE" w:rsidRPr="00CE2B40">
        <w:rPr>
          <w:i/>
          <w:strike/>
          <w:color w:val="0070C0"/>
          <w:vertAlign w:val="subscript"/>
          <w:lang w:eastAsia="ja-JP"/>
        </w:rPr>
        <w:t>11</w:t>
      </w:r>
      <w:r w:rsidR="001766CE" w:rsidRPr="00CE2B40">
        <w:rPr>
          <w:strike/>
          <w:color w:val="0070C0"/>
          <w:lang w:eastAsia="ja-JP"/>
        </w:rPr>
        <w:t>)</w:t>
      </w:r>
      <w:r w:rsidR="003D6790" w:rsidRPr="00CE2B40">
        <w:rPr>
          <w:strike/>
          <w:color w:val="0070C0"/>
          <w:lang w:eastAsia="ja-JP"/>
        </w:rPr>
        <w:t xml:space="preserve"> in mode 2, or variable bits of data (</w:t>
      </w:r>
      <w:r w:rsidR="003D6790" w:rsidRPr="00CE2B40">
        <w:rPr>
          <w:i/>
          <w:strike/>
          <w:color w:val="0070C0"/>
          <w:lang w:eastAsia="ja-JP"/>
        </w:rPr>
        <w:t>x</w:t>
      </w:r>
      <w:r w:rsidR="003D6790" w:rsidRPr="00CE2B40">
        <w:rPr>
          <w:i/>
          <w:strike/>
          <w:color w:val="0070C0"/>
          <w:vertAlign w:val="subscript"/>
          <w:lang w:eastAsia="ja-JP"/>
        </w:rPr>
        <w:t>0</w:t>
      </w:r>
      <w:r w:rsidR="003D6790" w:rsidRPr="00CE2B40">
        <w:rPr>
          <w:strike/>
          <w:color w:val="0070C0"/>
          <w:lang w:eastAsia="ja-JP"/>
        </w:rPr>
        <w:t xml:space="preserve"> – </w:t>
      </w:r>
      <w:r w:rsidR="003D6790" w:rsidRPr="00CE2B40">
        <w:rPr>
          <w:i/>
          <w:strike/>
          <w:color w:val="0070C0"/>
          <w:lang w:eastAsia="ja-JP"/>
        </w:rPr>
        <w:t>x</w:t>
      </w:r>
      <w:r w:rsidR="003D6790" w:rsidRPr="00CE2B40">
        <w:rPr>
          <w:i/>
          <w:strike/>
          <w:color w:val="0070C0"/>
          <w:vertAlign w:val="subscript"/>
          <w:lang w:eastAsia="ja-JP"/>
        </w:rPr>
        <w:t>n</w:t>
      </w:r>
      <w:r w:rsidR="003D6790" w:rsidRPr="00CE2B40">
        <w:rPr>
          <w:strike/>
          <w:color w:val="0070C0"/>
          <w:lang w:eastAsia="ja-JP"/>
        </w:rPr>
        <w:t>) in mode 3</w:t>
      </w:r>
      <w:r w:rsidR="001766CE" w:rsidRPr="00CE2B40">
        <w:rPr>
          <w:strike/>
          <w:color w:val="0070C0"/>
          <w:lang w:eastAsia="ja-JP"/>
        </w:rPr>
        <w:t>.</w:t>
      </w:r>
      <w:r w:rsidR="001766CE">
        <w:rPr>
          <w:lang w:eastAsia="ja-JP"/>
        </w:rPr>
        <w:t xml:space="preserve"> </w:t>
      </w:r>
      <w:r w:rsidR="008033CD">
        <w:rPr>
          <w:color w:val="FF0000"/>
          <w:lang w:eastAsia="ja-JP"/>
        </w:rPr>
        <w:t>PSDU data b</w:t>
      </w:r>
      <w:r w:rsidR="008033CD" w:rsidRPr="007D2D07">
        <w:rPr>
          <w:color w:val="FF0000"/>
          <w:lang w:eastAsia="ja-JP"/>
        </w:rPr>
        <w:t>its (</w:t>
      </w:r>
      <w:r w:rsidR="008033CD" w:rsidRPr="007D2D07">
        <w:rPr>
          <w:i/>
          <w:color w:val="FF0000"/>
          <w:lang w:eastAsia="ja-JP"/>
        </w:rPr>
        <w:t>x</w:t>
      </w:r>
      <w:r w:rsidR="008033CD" w:rsidRPr="007D2D07">
        <w:rPr>
          <w:i/>
          <w:color w:val="FF0000"/>
          <w:vertAlign w:val="subscript"/>
          <w:lang w:eastAsia="ja-JP"/>
        </w:rPr>
        <w:t>0</w:t>
      </w:r>
      <w:r w:rsidR="008033CD" w:rsidRPr="007D2D07">
        <w:rPr>
          <w:i/>
          <w:color w:val="FF0000"/>
          <w:lang w:eastAsia="ja-JP"/>
        </w:rPr>
        <w:t>, x</w:t>
      </w:r>
      <w:r w:rsidR="008033CD" w:rsidRPr="007D2D07">
        <w:rPr>
          <w:i/>
          <w:color w:val="FF0000"/>
          <w:vertAlign w:val="subscript"/>
          <w:lang w:eastAsia="ja-JP"/>
        </w:rPr>
        <w:t>1</w:t>
      </w:r>
      <w:r w:rsidR="008033CD" w:rsidRPr="007D2D07">
        <w:rPr>
          <w:i/>
          <w:color w:val="FF0000"/>
          <w:lang w:eastAsia="ja-JP"/>
        </w:rPr>
        <w:t>, …</w:t>
      </w:r>
      <w:r w:rsidR="008033CD" w:rsidRPr="007D2D07">
        <w:rPr>
          <w:color w:val="FF0000"/>
          <w:lang w:eastAsia="ja-JP"/>
        </w:rPr>
        <w:t>) are modulated as follows</w:t>
      </w:r>
      <w:r w:rsidR="008033CD">
        <w:rPr>
          <w:lang w:eastAsia="ja-JP"/>
        </w:rPr>
        <w:t xml:space="preserve">. </w:t>
      </w:r>
      <w:r w:rsidR="001766CE">
        <w:rPr>
          <w:lang w:eastAsia="ja-JP"/>
        </w:rPr>
        <w:t>Let y</w:t>
      </w:r>
      <w:r w:rsidR="001766CE">
        <w:rPr>
          <w:vertAlign w:val="subscript"/>
          <w:lang w:eastAsia="ja-JP"/>
        </w:rPr>
        <w:t>k</w:t>
      </w:r>
      <w:r w:rsidR="001766CE">
        <w:rPr>
          <w:lang w:eastAsia="ja-JP"/>
        </w:rPr>
        <w:t xml:space="preserve"> are defined as</w:t>
      </w:r>
    </w:p>
    <w:p w:rsidR="009B3576" w:rsidRPr="009B3576" w:rsidDel="00A5551E" w:rsidRDefault="00B53CC2" w:rsidP="00A5551E">
      <w:pPr>
        <w:rPr>
          <w:del w:id="1" w:author="Hideki Aoyama" w:date="2017-01-09T08:19:00Z"/>
          <w:lang w:eastAsia="ja-JP"/>
        </w:rPr>
      </w:pPr>
      <m:oMathPara>
        <m:oMath>
          <m:sSub>
            <m:sSubPr>
              <m:ctrlPr>
                <w:rPr>
                  <w:rFonts w:ascii="Cambria Math" w:hAnsi="Cambria Math"/>
                  <w:lang w:eastAsia="ja-JP"/>
                </w:rPr>
              </m:ctrlPr>
            </m:sSubPr>
            <m:e>
              <m:r>
                <w:rPr>
                  <w:rFonts w:ascii="Cambria Math" w:hAnsi="Cambria Math"/>
                  <w:lang w:eastAsia="ja-JP"/>
                </w:rPr>
                <m:t>y</m:t>
              </m:r>
            </m:e>
            <m:sub>
              <m:r>
                <w:rPr>
                  <w:rFonts w:ascii="Cambria Math" w:hAnsi="Cambria Math"/>
                  <w:lang w:eastAsia="ja-JP"/>
                </w:rPr>
                <m:t>k</m:t>
              </m:r>
            </m:sub>
          </m:sSub>
          <m:r>
            <w:rPr>
              <w:rFonts w:ascii="Cambria Math" w:hAnsi="Cambria Math"/>
              <w:lang w:eastAsia="ja-JP"/>
            </w:rPr>
            <m:t>=</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m:t>
              </m:r>
            </m:sub>
          </m:sSub>
          <m:r>
            <w:rPr>
              <w:rFonts w:ascii="Cambria Math" w:hAnsi="Cambria Math"/>
              <w:strike/>
              <w:color w:val="0070C0"/>
              <w:lang w:eastAsia="ja-JP"/>
            </w:rPr>
            <m:t>+</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3k+1</m:t>
              </m:r>
            </m:sub>
          </m:sSub>
          <m:r>
            <w:rPr>
              <w:rFonts w:ascii="Cambria Math" w:hAnsi="Cambria Math"/>
              <w:strike/>
              <w:color w:val="0070C0"/>
              <w:lang w:eastAsia="ja-JP"/>
            </w:rPr>
            <m:t>×2+</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3k+2</m:t>
              </m:r>
            </m:sub>
          </m:sSub>
          <m:r>
            <w:rPr>
              <w:rFonts w:ascii="Cambria Math" w:hAnsi="Cambria Math"/>
              <w:strike/>
              <w:color w:val="0070C0"/>
              <w:lang w:eastAsia="ja-JP"/>
            </w:rPr>
            <m:t>×4</m:t>
          </m:r>
          <m:nary>
            <m:naryPr>
              <m:chr m:val="∑"/>
              <m:limLoc m:val="undOvr"/>
              <m:ctrlPr>
                <w:rPr>
                  <w:rFonts w:ascii="Cambria Math" w:hAnsi="Cambria Math"/>
                  <w:i/>
                  <w:color w:val="FF0000"/>
                  <w:lang w:eastAsia="ja-JP"/>
                </w:rPr>
              </m:ctrlPr>
            </m:naryPr>
            <m:sub>
              <m:r>
                <w:rPr>
                  <w:rFonts w:ascii="Cambria Math" w:hAnsi="Cambria Math"/>
                  <w:color w:val="FF0000"/>
                  <w:lang w:eastAsia="ja-JP"/>
                </w:rPr>
                <m:t>j=0</m:t>
              </m:r>
            </m:sub>
            <m:sup>
              <m:r>
                <w:rPr>
                  <w:rFonts w:ascii="Cambria Math" w:hAnsi="Cambria Math"/>
                  <w:color w:val="FF0000"/>
                  <w:lang w:eastAsia="ja-JP"/>
                </w:rPr>
                <m:t>m-1</m:t>
              </m:r>
            </m:sup>
            <m:e>
              <m:sSub>
                <m:sSubPr>
                  <m:ctrlPr>
                    <w:rPr>
                      <w:rFonts w:ascii="Cambria Math" w:hAnsi="Cambria Math"/>
                      <w:i/>
                      <w:color w:val="FF0000"/>
                      <w:lang w:eastAsia="ja-JP"/>
                    </w:rPr>
                  </m:ctrlPr>
                </m:sSubPr>
                <m:e>
                  <m:r>
                    <w:rPr>
                      <w:rFonts w:ascii="Cambria Math" w:hAnsi="Cambria Math"/>
                      <w:color w:val="FF0000"/>
                      <w:lang w:eastAsia="ja-JP"/>
                    </w:rPr>
                    <m:t>x</m:t>
                  </m:r>
                </m:e>
                <m:sub>
                  <m:r>
                    <w:rPr>
                      <w:rFonts w:ascii="Cambria Math" w:hAnsi="Cambria Math"/>
                      <w:color w:val="FF0000"/>
                      <w:lang w:eastAsia="ja-JP"/>
                    </w:rPr>
                    <m:t>km+j</m:t>
                  </m:r>
                </m:sub>
              </m:sSub>
              <m:r>
                <w:rPr>
                  <w:rFonts w:ascii="Cambria Math" w:hAnsi="Cambria Math"/>
                  <w:color w:val="FF0000"/>
                  <w:lang w:eastAsia="ja-JP"/>
                </w:rPr>
                <m:t>×</m:t>
              </m:r>
              <m:sSup>
                <m:sSupPr>
                  <m:ctrlPr>
                    <w:rPr>
                      <w:rFonts w:ascii="Cambria Math" w:hAnsi="Cambria Math"/>
                      <w:i/>
                      <w:color w:val="FF0000"/>
                      <w:lang w:eastAsia="ja-JP"/>
                    </w:rPr>
                  </m:ctrlPr>
                </m:sSupPr>
                <m:e>
                  <m:r>
                    <w:rPr>
                      <w:rFonts w:ascii="Cambria Math" w:hAnsi="Cambria Math"/>
                      <w:color w:val="FF0000"/>
                      <w:lang w:eastAsia="ja-JP"/>
                    </w:rPr>
                    <m:t>2</m:t>
                  </m:r>
                </m:e>
                <m:sup>
                  <m:r>
                    <w:rPr>
                      <w:rFonts w:ascii="Cambria Math" w:hAnsi="Cambria Math"/>
                      <w:color w:val="FF0000"/>
                      <w:lang w:eastAsia="ja-JP"/>
                    </w:rPr>
                    <m:t>j</m:t>
                  </m:r>
                </m:sup>
              </m:sSup>
            </m:e>
          </m:nary>
        </m:oMath>
      </m:oMathPara>
    </w:p>
    <w:p w:rsidR="001766CE" w:rsidRPr="00E5313B" w:rsidRDefault="00284AA2" w:rsidP="001766CE">
      <w:pPr>
        <w:rPr>
          <w:lang w:eastAsia="ja-JP"/>
        </w:rPr>
      </w:pPr>
      <w:r w:rsidRPr="00CE2B40">
        <w:rPr>
          <w:strike/>
          <w:color w:val="0070C0"/>
          <w:lang w:eastAsia="ja-JP"/>
        </w:rPr>
        <w:t xml:space="preserve">In mode 1 and 2, </w:t>
      </w:r>
      <w:r w:rsidR="001766CE" w:rsidRPr="008033CD">
        <w:rPr>
          <w:strike/>
          <w:color w:val="0070C0"/>
          <w:lang w:eastAsia="ja-JP"/>
        </w:rPr>
        <w:t>the</w:t>
      </w:r>
      <w:r w:rsidR="00FD557F" w:rsidRPr="008033CD">
        <w:rPr>
          <w:strike/>
          <w:color w:val="0070C0"/>
          <w:lang w:eastAsia="ja-JP"/>
        </w:rPr>
        <w:t>y</w:t>
      </w:r>
      <w:r w:rsidR="008033CD">
        <w:rPr>
          <w:strike/>
          <w:color w:val="0070C0"/>
          <w:lang w:eastAsia="ja-JP"/>
        </w:rPr>
        <w:t xml:space="preserve"> </w:t>
      </w:r>
      <w:r w:rsidR="008033CD">
        <w:rPr>
          <w:color w:val="FF0000"/>
          <w:lang w:eastAsia="ja-JP"/>
        </w:rPr>
        <w:t>PSDU</w:t>
      </w:r>
      <w:r w:rsidR="00FD557F">
        <w:rPr>
          <w:lang w:eastAsia="ja-JP"/>
        </w:rPr>
        <w:t xml:space="preserve"> are modulated to pulse width</w:t>
      </w:r>
      <w:r w:rsidR="001766CE">
        <w:rPr>
          <w:lang w:eastAsia="ja-JP"/>
        </w:rPr>
        <w:t xml:space="preserve"> [micro seconds] as</w:t>
      </w:r>
    </w:p>
    <w:p w:rsidR="001766CE" w:rsidRPr="00C17391" w:rsidRDefault="00B53CC2" w:rsidP="001766CE">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Ak</m:t>
              </m:r>
            </m:sub>
          </m:sSub>
          <m:r>
            <w:rPr>
              <w:rFonts w:ascii="Cambria Math" w:hAnsi="Cambria Math"/>
              <w:lang w:eastAsia="ja-JP"/>
            </w:rPr>
            <m:t>=</m:t>
          </m:r>
          <m:r>
            <w:rPr>
              <w:rFonts w:ascii="Cambria Math" w:hAnsi="Cambria Math"/>
              <w:strike/>
              <w:color w:val="0070C0"/>
              <w:lang w:eastAsia="ja-JP"/>
            </w:rPr>
            <m:t>120</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1</m:t>
              </m:r>
            </m:sub>
          </m:sSub>
          <m:r>
            <w:rPr>
              <w:rFonts w:ascii="Cambria Math" w:hAnsi="Cambria Math"/>
              <w:lang w:eastAsia="ja-JP"/>
            </w:rPr>
            <m:t>+</m:t>
          </m:r>
          <m:r>
            <w:rPr>
              <w:rFonts w:ascii="Cambria Math" w:hAnsi="Cambria Math"/>
              <w:strike/>
              <w:color w:val="0070C0"/>
              <w:lang w:eastAsia="ja-JP"/>
            </w:rPr>
            <m:t>30</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2</m:t>
              </m:r>
            </m:sub>
          </m:sSub>
          <m:r>
            <w:rPr>
              <w:rFonts w:ascii="Cambria Math" w:hAnsi="Cambria Math"/>
              <w:lang w:eastAsia="ja-JP"/>
            </w:rPr>
            <m:t xml:space="preserve"> ×</m:t>
          </m:r>
          <m:d>
            <m:dPr>
              <m:ctrlPr>
                <w:rPr>
                  <w:rFonts w:ascii="Cambria Math" w:hAnsi="Cambria Math"/>
                  <w:i/>
                  <w:lang w:eastAsia="ja-JP"/>
                </w:rPr>
              </m:ctrlPr>
            </m:dPr>
            <m:e>
              <m:r>
                <w:rPr>
                  <w:rFonts w:ascii="Cambria Math" w:hAnsi="Cambria Math"/>
                  <w:strike/>
                  <w:color w:val="0070C0"/>
                  <w:lang w:eastAsia="ja-JP"/>
                </w:rPr>
                <m:t>7</m:t>
              </m:r>
              <m:sSup>
                <m:sSupPr>
                  <m:ctrlPr>
                    <w:rPr>
                      <w:rFonts w:ascii="Cambria Math" w:hAnsi="Cambria Math"/>
                      <w:i/>
                      <w:color w:val="FF0000"/>
                      <w:lang w:eastAsia="ja-JP"/>
                    </w:rPr>
                  </m:ctrlPr>
                </m:sSupPr>
                <m:e>
                  <m:r>
                    <w:rPr>
                      <w:rFonts w:ascii="Cambria Math" w:hAnsi="Cambria Math"/>
                      <w:color w:val="FF0000"/>
                      <w:lang w:eastAsia="ja-JP"/>
                    </w:rPr>
                    <m:t>2</m:t>
                  </m:r>
                </m:e>
                <m:sup>
                  <m:r>
                    <w:rPr>
                      <w:rFonts w:ascii="Cambria Math" w:hAnsi="Cambria Math"/>
                      <w:color w:val="FF0000"/>
                      <w:lang w:eastAsia="ja-JP"/>
                    </w:rPr>
                    <m:t>m</m:t>
                  </m:r>
                </m:sup>
              </m:sSup>
              <m:r>
                <w:rPr>
                  <w:rFonts w:ascii="Cambria Math" w:hAnsi="Cambria Math"/>
                  <w:color w:val="FF0000"/>
                  <w:lang w:eastAsia="ja-JP"/>
                </w:rPr>
                <m:t>-1</m:t>
              </m:r>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e>
          </m:d>
        </m:oMath>
      </m:oMathPara>
    </w:p>
    <w:p w:rsidR="001766CE" w:rsidRPr="00E5313B" w:rsidRDefault="00B53CC2" w:rsidP="001766CE">
      <w:pPr>
        <w:rPr>
          <w:lang w:eastAsia="ja-JP"/>
        </w:rPr>
      </w:pPr>
      <m:oMathPara>
        <m:oMath>
          <m:sSub>
            <m:sSubPr>
              <m:ctrlPr>
                <w:rPr>
                  <w:rFonts w:ascii="Cambria Math" w:hAnsi="Cambria Math"/>
                  <w:lang w:eastAsia="ja-JP"/>
                </w:rPr>
              </m:ctrlPr>
            </m:sSubPr>
            <m:e>
              <m:r>
                <w:rPr>
                  <w:rFonts w:ascii="Cambria Math" w:hAnsi="Cambria Math"/>
                  <w:lang w:eastAsia="ja-JP"/>
                </w:rPr>
                <m:t>P</m:t>
              </m:r>
            </m:e>
            <m:sub>
              <m:r>
                <w:rPr>
                  <w:rFonts w:ascii="Cambria Math" w:hAnsi="Cambria Math"/>
                  <w:lang w:eastAsia="ja-JP"/>
                </w:rPr>
                <m:t>Bk</m:t>
              </m:r>
            </m:sub>
          </m:sSub>
          <m:r>
            <w:rPr>
              <w:rFonts w:ascii="Cambria Math" w:hAnsi="Cambria Math"/>
              <w:lang w:eastAsia="ja-JP"/>
            </w:rPr>
            <m:t>=</m:t>
          </m:r>
          <m:r>
            <w:rPr>
              <w:rFonts w:ascii="Cambria Math" w:hAnsi="Cambria Math"/>
              <w:strike/>
              <w:color w:val="0070C0"/>
              <w:lang w:eastAsia="ja-JP"/>
            </w:rPr>
            <m:t>120</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1</m:t>
              </m:r>
            </m:sub>
          </m:sSub>
          <m:r>
            <w:rPr>
              <w:rFonts w:ascii="Cambria Math" w:hAnsi="Cambria Math"/>
              <w:lang w:eastAsia="ja-JP"/>
            </w:rPr>
            <m:t>+</m:t>
          </m:r>
          <m:r>
            <w:rPr>
              <w:rFonts w:ascii="Cambria Math" w:hAnsi="Cambria Math"/>
              <w:strike/>
              <w:color w:val="0070C0"/>
              <w:lang w:eastAsia="ja-JP"/>
            </w:rPr>
            <m:t>30</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2</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k</m:t>
              </m:r>
            </m:sub>
          </m:sSub>
        </m:oMath>
      </m:oMathPara>
    </w:p>
    <w:p w:rsidR="001766CE" w:rsidRPr="00CE2B40" w:rsidRDefault="00284AA2" w:rsidP="001766CE">
      <w:pPr>
        <w:rPr>
          <w:strike/>
          <w:color w:val="0070C0"/>
          <w:lang w:eastAsia="ja-JP"/>
        </w:rPr>
      </w:pPr>
      <w:r w:rsidRPr="00CE2B40">
        <w:rPr>
          <w:rFonts w:hint="eastAsia"/>
          <w:strike/>
          <w:color w:val="0070C0"/>
          <w:lang w:eastAsia="ja-JP"/>
        </w:rPr>
        <w:t xml:space="preserve">In mode 3, they are modulated to </w:t>
      </w:r>
      <w:r w:rsidRPr="00CE2B40">
        <w:rPr>
          <w:strike/>
          <w:color w:val="0070C0"/>
          <w:lang w:eastAsia="ja-JP"/>
        </w:rPr>
        <w:t>pulse</w:t>
      </w:r>
      <w:r w:rsidRPr="00CE2B40">
        <w:rPr>
          <w:rFonts w:hint="eastAsia"/>
          <w:strike/>
          <w:color w:val="0070C0"/>
          <w:lang w:eastAsia="ja-JP"/>
        </w:rPr>
        <w:t xml:space="preserve"> </w:t>
      </w:r>
      <w:r w:rsidRPr="00CE2B40">
        <w:rPr>
          <w:strike/>
          <w:color w:val="0070C0"/>
          <w:lang w:eastAsia="ja-JP"/>
        </w:rPr>
        <w:t>width [micro seconds] as</w:t>
      </w:r>
    </w:p>
    <w:p w:rsidR="00284AA2" w:rsidRPr="00CE2B40" w:rsidRDefault="00B53CC2" w:rsidP="001766CE">
      <w:pPr>
        <w:rPr>
          <w:strike/>
          <w:color w:val="0070C0"/>
          <w:lang w:eastAsia="ja-JP"/>
        </w:rPr>
      </w:pPr>
      <m:oMathPara>
        <m:oMath>
          <m:sSub>
            <m:sSubPr>
              <m:ctrlPr>
                <w:rPr>
                  <w:rFonts w:ascii="Cambria Math" w:hAnsi="Cambria Math"/>
                  <w:strike/>
                  <w:color w:val="0070C0"/>
                  <w:lang w:eastAsia="ja-JP"/>
                </w:rPr>
              </m:ctrlPr>
            </m:sSubPr>
            <m:e>
              <m:r>
                <w:rPr>
                  <w:rFonts w:ascii="Cambria Math" w:hAnsi="Cambria Math"/>
                  <w:strike/>
                  <w:color w:val="0070C0"/>
                  <w:lang w:eastAsia="ja-JP"/>
                </w:rPr>
                <m:t>P</m:t>
              </m:r>
            </m:e>
            <m:sub>
              <m:r>
                <w:rPr>
                  <w:rFonts w:ascii="Cambria Math" w:hAnsi="Cambria Math"/>
                  <w:strike/>
                  <w:color w:val="0070C0"/>
                  <w:lang w:eastAsia="ja-JP"/>
                </w:rPr>
                <m:t>Bk</m:t>
              </m:r>
            </m:sub>
          </m:sSub>
          <m:r>
            <w:rPr>
              <w:rFonts w:ascii="Cambria Math" w:hAnsi="Cambria Math"/>
              <w:strike/>
              <w:color w:val="0070C0"/>
              <w:lang w:eastAsia="ja-JP"/>
            </w:rPr>
            <m:t>=100+20×</m:t>
          </m:r>
          <m:sSub>
            <m:sSubPr>
              <m:ctrlPr>
                <w:rPr>
                  <w:rFonts w:ascii="Cambria Math" w:hAnsi="Cambria Math"/>
                  <w:i/>
                  <w:strike/>
                  <w:color w:val="0070C0"/>
                  <w:lang w:eastAsia="ja-JP"/>
                </w:rPr>
              </m:ctrlPr>
            </m:sSubPr>
            <m:e>
              <m:r>
                <w:rPr>
                  <w:rFonts w:ascii="Cambria Math" w:hAnsi="Cambria Math"/>
                  <w:strike/>
                  <w:color w:val="0070C0"/>
                  <w:lang w:eastAsia="ja-JP"/>
                </w:rPr>
                <m:t>y</m:t>
              </m:r>
            </m:e>
            <m:sub>
              <m:r>
                <w:rPr>
                  <w:rFonts w:ascii="Cambria Math" w:hAnsi="Cambria Math"/>
                  <w:strike/>
                  <w:color w:val="0070C0"/>
                  <w:lang w:eastAsia="ja-JP"/>
                </w:rPr>
                <m:t>k</m:t>
              </m:r>
            </m:sub>
          </m:sSub>
        </m:oMath>
      </m:oMathPara>
    </w:p>
    <w:p w:rsidR="00284AA2" w:rsidRDefault="00284AA2" w:rsidP="001766CE">
      <w:pPr>
        <w:rPr>
          <w:lang w:eastAsia="ja-JP"/>
        </w:rPr>
      </w:pPr>
    </w:p>
    <w:p w:rsidR="001766CE" w:rsidRPr="00CE2B40" w:rsidRDefault="00FD557F" w:rsidP="001766CE">
      <w:pPr>
        <w:rPr>
          <w:strike/>
          <w:color w:val="0070C0"/>
          <w:lang w:eastAsia="ja-JP"/>
        </w:rPr>
      </w:pPr>
      <w:r w:rsidRPr="00CE2B40">
        <w:rPr>
          <w:strike/>
          <w:color w:val="0070C0"/>
          <w:lang w:eastAsia="ja-JP"/>
        </w:rPr>
        <w:t xml:space="preserve">In mode 1 and 2, </w:t>
      </w:r>
      <w:r w:rsidRPr="008033CD">
        <w:rPr>
          <w:rFonts w:hint="eastAsia"/>
          <w:strike/>
          <w:color w:val="0070C0"/>
          <w:lang w:eastAsia="ja-JP"/>
        </w:rPr>
        <w:t>PHY payload</w:t>
      </w:r>
      <w:r>
        <w:rPr>
          <w:rFonts w:hint="eastAsia"/>
          <w:lang w:eastAsia="ja-JP"/>
        </w:rPr>
        <w:t xml:space="preserve"> </w:t>
      </w:r>
      <w:r w:rsidR="008033CD" w:rsidRPr="008033CD">
        <w:rPr>
          <w:color w:val="FF0000"/>
          <w:lang w:eastAsia="ja-JP"/>
        </w:rPr>
        <w:t xml:space="preserve">PSDU </w:t>
      </w:r>
      <w:r>
        <w:rPr>
          <w:rFonts w:hint="eastAsia"/>
          <w:lang w:eastAsia="ja-JP"/>
        </w:rPr>
        <w:t xml:space="preserve">A and </w:t>
      </w:r>
      <w:r w:rsidRPr="008033CD">
        <w:rPr>
          <w:rFonts w:hint="eastAsia"/>
          <w:strike/>
          <w:color w:val="0070C0"/>
          <w:lang w:eastAsia="ja-JP"/>
        </w:rPr>
        <w:t>PHY p</w:t>
      </w:r>
      <w:r w:rsidR="001766CE" w:rsidRPr="008033CD">
        <w:rPr>
          <w:rFonts w:hint="eastAsia"/>
          <w:strike/>
          <w:color w:val="0070C0"/>
          <w:lang w:eastAsia="ja-JP"/>
        </w:rPr>
        <w:t>ayload</w:t>
      </w:r>
      <w:r w:rsidR="001766CE">
        <w:rPr>
          <w:rFonts w:hint="eastAsia"/>
          <w:lang w:eastAsia="ja-JP"/>
        </w:rPr>
        <w:t xml:space="preserve"> </w:t>
      </w:r>
      <w:r w:rsidR="008033CD" w:rsidRPr="008033CD">
        <w:rPr>
          <w:color w:val="FF0000"/>
          <w:lang w:eastAsia="ja-JP"/>
        </w:rPr>
        <w:t xml:space="preserve">PSDU </w:t>
      </w:r>
      <w:r w:rsidR="001766CE">
        <w:rPr>
          <w:rFonts w:hint="eastAsia"/>
          <w:lang w:eastAsia="ja-JP"/>
        </w:rPr>
        <w:t>B fields are half-optional</w:t>
      </w:r>
      <w:r w:rsidR="001766CE">
        <w:rPr>
          <w:lang w:eastAsia="ja-JP"/>
        </w:rPr>
        <w:t>. A transmitter can transmit both of them, one of them, or a part of them</w:t>
      </w:r>
      <w:r w:rsidR="001766CE" w:rsidRPr="00CE2B40">
        <w:rPr>
          <w:strike/>
          <w:color w:val="0070C0"/>
          <w:lang w:eastAsia="ja-JP"/>
        </w:rPr>
        <w:t>, i.e., P</w:t>
      </w:r>
      <w:r w:rsidR="001766CE" w:rsidRPr="00CE2B40">
        <w:rPr>
          <w:strike/>
          <w:color w:val="0070C0"/>
          <w:vertAlign w:val="subscript"/>
          <w:lang w:eastAsia="ja-JP"/>
        </w:rPr>
        <w:t>A3</w:t>
      </w:r>
      <w:r w:rsidR="001766CE" w:rsidRPr="00CE2B40">
        <w:rPr>
          <w:strike/>
          <w:color w:val="0070C0"/>
          <w:lang w:eastAsia="ja-JP"/>
        </w:rPr>
        <w:t>, P</w:t>
      </w:r>
      <w:r w:rsidR="001766CE" w:rsidRPr="00CE2B40">
        <w:rPr>
          <w:strike/>
          <w:color w:val="0070C0"/>
          <w:vertAlign w:val="subscript"/>
          <w:lang w:eastAsia="ja-JP"/>
        </w:rPr>
        <w:t>A4</w:t>
      </w:r>
      <w:r w:rsidR="001766CE" w:rsidRPr="00CE2B40">
        <w:rPr>
          <w:strike/>
          <w:color w:val="0070C0"/>
          <w:lang w:eastAsia="ja-JP"/>
        </w:rPr>
        <w:t>, P</w:t>
      </w:r>
      <w:r w:rsidR="001766CE" w:rsidRPr="00CE2B40">
        <w:rPr>
          <w:strike/>
          <w:color w:val="0070C0"/>
          <w:vertAlign w:val="subscript"/>
          <w:lang w:eastAsia="ja-JP"/>
        </w:rPr>
        <w:t>B1</w:t>
      </w:r>
      <w:r w:rsidR="001766CE" w:rsidRPr="00CE2B40">
        <w:rPr>
          <w:strike/>
          <w:color w:val="0070C0"/>
          <w:lang w:eastAsia="ja-JP"/>
        </w:rPr>
        <w:t>, and P</w:t>
      </w:r>
      <w:r w:rsidR="001766CE" w:rsidRPr="00CE2B40">
        <w:rPr>
          <w:strike/>
          <w:color w:val="0070C0"/>
          <w:vertAlign w:val="subscript"/>
          <w:lang w:eastAsia="ja-JP"/>
        </w:rPr>
        <w:t>B2</w:t>
      </w:r>
      <w:r w:rsidRPr="00CE2B40">
        <w:rPr>
          <w:strike/>
          <w:color w:val="0070C0"/>
          <w:lang w:eastAsia="ja-JP"/>
        </w:rPr>
        <w:t xml:space="preserve"> in mode 2</w:t>
      </w:r>
      <w:r w:rsidR="001766CE" w:rsidRPr="00CE2B40">
        <w:rPr>
          <w:strike/>
          <w:color w:val="0070C0"/>
          <w:lang w:eastAsia="ja-JP"/>
        </w:rPr>
        <w:t>.</w:t>
      </w:r>
    </w:p>
    <w:p w:rsidR="001766CE" w:rsidRPr="00CE2B40" w:rsidRDefault="004646B8" w:rsidP="001766CE">
      <w:pPr>
        <w:rPr>
          <w:strike/>
          <w:color w:val="0070C0"/>
          <w:lang w:eastAsia="ja-JP"/>
        </w:rPr>
      </w:pPr>
      <w:r w:rsidRPr="00CE2B40">
        <w:rPr>
          <w:strike/>
          <w:color w:val="0070C0"/>
          <w:lang w:eastAsia="ja-JP"/>
        </w:rPr>
        <w:t>In mode 3, PHY payload lasts until SFT or next SHR field is transmitted.</w:t>
      </w:r>
    </w:p>
    <w:p w:rsidR="004646B8" w:rsidRPr="00CE2B40" w:rsidRDefault="004646B8" w:rsidP="001766CE">
      <w:pPr>
        <w:rPr>
          <w:strike/>
          <w:color w:val="0070C0"/>
          <w:lang w:eastAsia="ja-JP"/>
        </w:rPr>
      </w:pPr>
    </w:p>
    <w:p w:rsidR="00682BF9" w:rsidRPr="008033CD" w:rsidRDefault="00682BF9" w:rsidP="001766CE">
      <w:pPr>
        <w:rPr>
          <w:strike/>
          <w:color w:val="0070C0"/>
          <w:lang w:eastAsia="ja-JP"/>
        </w:rPr>
      </w:pPr>
      <w:r w:rsidRPr="00CE2B40">
        <w:rPr>
          <w:strike/>
          <w:color w:val="0070C0"/>
          <w:lang w:eastAsia="ja-JP"/>
        </w:rPr>
        <w:t xml:space="preserve">SFT field in mode 3 consists of pulses with (40, 50, 60, 40) micro seconds. SFT field is optional </w:t>
      </w:r>
      <w:r w:rsidRPr="008033CD">
        <w:rPr>
          <w:strike/>
          <w:color w:val="0070C0"/>
          <w:lang w:eastAsia="ja-JP"/>
        </w:rPr>
        <w:t xml:space="preserve">field. A transmitter can transmit next SHR field instead of SFT field. </w:t>
      </w:r>
    </w:p>
    <w:p w:rsidR="004646B8" w:rsidRPr="008033CD" w:rsidRDefault="00682BF9" w:rsidP="001766CE">
      <w:pPr>
        <w:rPr>
          <w:strike/>
          <w:color w:val="0070C0"/>
          <w:lang w:eastAsia="ja-JP"/>
        </w:rPr>
      </w:pPr>
      <w:r w:rsidRPr="008033CD">
        <w:rPr>
          <w:strike/>
          <w:color w:val="0070C0"/>
          <w:lang w:eastAsia="ja-JP"/>
        </w:rPr>
        <w:t xml:space="preserve"> </w:t>
      </w:r>
    </w:p>
    <w:p w:rsidR="001766CE" w:rsidRPr="008033CD" w:rsidRDefault="001766CE" w:rsidP="001766CE">
      <w:pPr>
        <w:rPr>
          <w:strike/>
          <w:color w:val="0070C0"/>
          <w:lang w:eastAsia="ja-JP"/>
        </w:rPr>
      </w:pPr>
      <w:r w:rsidRPr="008033CD">
        <w:rPr>
          <w:rFonts w:hint="eastAsia"/>
          <w:strike/>
          <w:color w:val="0070C0"/>
          <w:lang w:eastAsia="ja-JP"/>
        </w:rPr>
        <w:t>Transmitter can transmit any kind of signal in Optional field.</w:t>
      </w:r>
      <w:r w:rsidRPr="008033CD">
        <w:rPr>
          <w:strike/>
          <w:color w:val="0070C0"/>
          <w:lang w:eastAsia="ja-JP"/>
        </w:rPr>
        <w:t xml:space="preserve"> However, the signal must not contain SHR field pattern. Optional field can be used for DC compensation and dimming control.</w:t>
      </w:r>
    </w:p>
    <w:p w:rsidR="008033CD" w:rsidRDefault="008033CD" w:rsidP="008033CD">
      <w:pPr>
        <w:rPr>
          <w:lang w:eastAsia="ja-JP"/>
        </w:rPr>
      </w:pPr>
    </w:p>
    <w:p w:rsidR="008033CD" w:rsidRDefault="001E590D" w:rsidP="008033CD">
      <w:pPr>
        <w:pStyle w:val="3"/>
        <w:rPr>
          <w:lang w:eastAsia="ja-JP"/>
        </w:rPr>
      </w:pPr>
      <w:r>
        <w:rPr>
          <w:noProof/>
          <w:lang w:eastAsia="ja-JP"/>
        </w:rPr>
        <mc:AlternateContent>
          <mc:Choice Requires="wps">
            <w:drawing>
              <wp:anchor distT="0" distB="0" distL="114300" distR="114300" simplePos="0" relativeHeight="251667456" behindDoc="0" locked="0" layoutInCell="1" allowOverlap="1" wp14:anchorId="69D1FEBC" wp14:editId="38265EDE">
                <wp:simplePos x="0" y="0"/>
                <wp:positionH relativeFrom="page">
                  <wp:posOffset>4219575</wp:posOffset>
                </wp:positionH>
                <wp:positionV relativeFrom="paragraph">
                  <wp:posOffset>59055</wp:posOffset>
                </wp:positionV>
                <wp:extent cx="3171825" cy="514350"/>
                <wp:effectExtent l="1657350" t="0" r="28575" b="19050"/>
                <wp:wrapNone/>
                <wp:docPr id="6" name="吹き出し: 四角形 6"/>
                <wp:cNvGraphicFramePr/>
                <a:graphic xmlns:a="http://schemas.openxmlformats.org/drawingml/2006/main">
                  <a:graphicData uri="http://schemas.microsoft.com/office/word/2010/wordprocessingShape">
                    <wps:wsp>
                      <wps:cNvSpPr/>
                      <wps:spPr>
                        <a:xfrm>
                          <a:off x="0" y="0"/>
                          <a:ext cx="3171825" cy="514350"/>
                        </a:xfrm>
                        <a:prstGeom prst="wedgeRectCallout">
                          <a:avLst>
                            <a:gd name="adj1" fmla="val -100998"/>
                            <a:gd name="adj2" fmla="val -4166"/>
                          </a:avLst>
                        </a:prstGeom>
                      </wps:spPr>
                      <wps:style>
                        <a:lnRef idx="1">
                          <a:schemeClr val="accent2"/>
                        </a:lnRef>
                        <a:fillRef idx="2">
                          <a:schemeClr val="accent2"/>
                        </a:fillRef>
                        <a:effectRef idx="1">
                          <a:schemeClr val="accent2"/>
                        </a:effectRef>
                        <a:fontRef idx="minor">
                          <a:schemeClr val="dk1"/>
                        </a:fontRef>
                      </wps:style>
                      <wps:txbx>
                        <w:txbxContent>
                          <w:p w:rsidR="001E590D" w:rsidRDefault="001E590D" w:rsidP="001E590D">
                            <w:pPr>
                              <w:jc w:val="center"/>
                              <w:rPr>
                                <w:lang w:eastAsia="ja-JP"/>
                              </w:rPr>
                            </w:pPr>
                            <w:r>
                              <w:rPr>
                                <w:lang w:eastAsia="ja-JP"/>
                              </w:rPr>
                              <w:t>The original text of t</w:t>
                            </w:r>
                            <w:r>
                              <w:rPr>
                                <w:rFonts w:hint="eastAsia"/>
                                <w:lang w:eastAsia="ja-JP"/>
                              </w:rPr>
                              <w:t xml:space="preserve">his clause </w:t>
                            </w:r>
                            <w:r>
                              <w:rPr>
                                <w:lang w:eastAsia="ja-JP"/>
                              </w:rPr>
                              <w:t>is moved from 8.6.7.4 based on an editor’s comment.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1FEBC" id="吹き出し: 四角形 6" o:spid="_x0000_s1030" type="#_x0000_t61" style="position:absolute;margin-left:332.25pt;margin-top:4.65pt;width:249.75pt;height:40.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" adj="-11016,9900" fillcolor="#f3a875 [2165]" strokecolor="#ed7d31 [3205]" strokeweight=".5pt">
                <v:fill color2="#f09558 [2613]" rotate="t" colors="0 #f7bda4;.5 #f5b195;1 #f8a581" focus="100%" type="gradient">
                  <o:fill v:ext="view" type="gradientUnscaled"/>
                </v:fill>
                <v:textbox>
                  <w:txbxContent>
                    <w:p w:rsidR="001E590D" w:rsidRDefault="001E590D" w:rsidP="001E590D">
                      <w:pPr>
                        <w:jc w:val="center"/>
                        <w:rPr>
                          <w:rFonts w:hint="eastAsia"/>
                          <w:lang w:eastAsia="ja-JP"/>
                        </w:rPr>
                      </w:pPr>
                      <w:r>
                        <w:rPr>
                          <w:lang w:eastAsia="ja-JP"/>
                        </w:rPr>
                        <w:t>The original text of t</w:t>
                      </w:r>
                      <w:r>
                        <w:rPr>
                          <w:rFonts w:hint="eastAsia"/>
                          <w:lang w:eastAsia="ja-JP"/>
                        </w:rPr>
                        <w:t xml:space="preserve">his clause </w:t>
                      </w:r>
                      <w:r>
                        <w:rPr>
                          <w:lang w:eastAsia="ja-JP"/>
                        </w:rPr>
                        <w:t>is moved from 8.6.7.4 based on an editor’s comment.</w:t>
                      </w:r>
                    </w:p>
                  </w:txbxContent>
                </v:textbox>
                <w10:wrap anchorx="page"/>
              </v:shape>
            </w:pict>
          </mc:Fallback>
        </mc:AlternateContent>
      </w:r>
      <w:r w:rsidR="008033CD">
        <w:rPr>
          <w:rFonts w:hint="eastAsia"/>
          <w:lang w:eastAsia="ja-JP"/>
        </w:rPr>
        <w:t>1</w:t>
      </w:r>
      <w:r w:rsidR="008033CD">
        <w:rPr>
          <w:lang w:eastAsia="ja-JP"/>
        </w:rPr>
        <w:t>4.4.2 Mirror PPM</w:t>
      </w:r>
    </w:p>
    <w:p w:rsidR="00284AA2" w:rsidRDefault="008033CD" w:rsidP="00284AA2">
      <w:pPr>
        <w:rPr>
          <w:color w:val="FF0000"/>
          <w:lang w:eastAsia="ja-JP"/>
        </w:rPr>
      </w:pPr>
      <w:r>
        <w:rPr>
          <w:color w:val="FF0000"/>
          <w:lang w:eastAsia="ja-JP"/>
        </w:rPr>
        <w:t>Mirror PP</w:t>
      </w:r>
      <w:r w:rsidRPr="008033CD">
        <w:rPr>
          <w:color w:val="FF0000"/>
          <w:lang w:eastAsia="ja-JP"/>
        </w:rPr>
        <w:t xml:space="preserve">M modulation is shown in </w:t>
      </w:r>
      <w:r w:rsidR="00081AFB">
        <w:rPr>
          <w:rFonts w:hint="eastAsia"/>
          <w:color w:val="FF0000"/>
          <w:lang w:eastAsia="ja-JP"/>
        </w:rPr>
        <w:t>Figure F3</w:t>
      </w:r>
      <w:r w:rsidRPr="008033CD">
        <w:rPr>
          <w:rFonts w:hint="eastAsia"/>
          <w:color w:val="FF0000"/>
          <w:lang w:eastAsia="ja-JP"/>
        </w:rPr>
        <w:t>.</w:t>
      </w:r>
    </w:p>
    <w:p w:rsidR="00081AFB" w:rsidRDefault="00081AFB" w:rsidP="00081AFB">
      <w:pPr>
        <w:rPr>
          <w:lang w:eastAsia="ja-JP"/>
        </w:rPr>
      </w:pPr>
      <w:r>
        <w:rPr>
          <w:noProof/>
          <w:lang w:eastAsia="ja-JP"/>
        </w:rPr>
        <w:lastRenderedPageBreak/>
        <mc:AlternateContent>
          <mc:Choice Requires="wps">
            <w:drawing>
              <wp:anchor distT="0" distB="0" distL="114300" distR="114300" simplePos="0" relativeHeight="251673600" behindDoc="0" locked="0" layoutInCell="1" allowOverlap="1" wp14:anchorId="54A16F32" wp14:editId="5033B5F1">
                <wp:simplePos x="0" y="0"/>
                <wp:positionH relativeFrom="page">
                  <wp:posOffset>6315075</wp:posOffset>
                </wp:positionH>
                <wp:positionV relativeFrom="paragraph">
                  <wp:posOffset>-579755</wp:posOffset>
                </wp:positionV>
                <wp:extent cx="1343025" cy="800100"/>
                <wp:effectExtent l="0" t="0" r="28575" b="190500"/>
                <wp:wrapNone/>
                <wp:docPr id="13" name="吹き出し: 四角形 13"/>
                <wp:cNvGraphicFramePr/>
                <a:graphic xmlns:a="http://schemas.openxmlformats.org/drawingml/2006/main">
                  <a:graphicData uri="http://schemas.microsoft.com/office/word/2010/wordprocessingShape">
                    <wps:wsp>
                      <wps:cNvSpPr/>
                      <wps:spPr>
                        <a:xfrm>
                          <a:off x="0" y="0"/>
                          <a:ext cx="1343025" cy="800100"/>
                        </a:xfrm>
                        <a:prstGeom prst="wedgeRectCallout">
                          <a:avLst>
                            <a:gd name="adj1" fmla="val -45526"/>
                            <a:gd name="adj2" fmla="val 69361"/>
                          </a:avLst>
                        </a:prstGeom>
                      </wps:spPr>
                      <wps:style>
                        <a:lnRef idx="1">
                          <a:schemeClr val="accent2"/>
                        </a:lnRef>
                        <a:fillRef idx="2">
                          <a:schemeClr val="accent2"/>
                        </a:fillRef>
                        <a:effectRef idx="1">
                          <a:schemeClr val="accent2"/>
                        </a:effectRef>
                        <a:fontRef idx="minor">
                          <a:schemeClr val="dk1"/>
                        </a:fontRef>
                      </wps:style>
                      <wps:txbx>
                        <w:txbxContent>
                          <w:p w:rsidR="00081AFB" w:rsidRDefault="00081AFB" w:rsidP="00081AFB">
                            <w:pPr>
                              <w:jc w:val="center"/>
                              <w:rPr>
                                <w:lang w:eastAsia="ja-JP"/>
                              </w:rPr>
                            </w:pPr>
                            <w:r>
                              <w:rPr>
                                <w:lang w:eastAsia="ja-JP"/>
                              </w:rPr>
                              <w:t>Figure 235, 236, 237 are generalized to this figure.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16F32" id="吹き出し: 四角形 13" o:spid="_x0000_s1031" type="#_x0000_t61" style="position:absolute;margin-left:497.25pt;margin-top:-45.65pt;width:105.75pt;height:6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" adj="966,25782" fillcolor="#f3a875 [2165]" strokecolor="#ed7d31 [3205]" strokeweight=".5pt">
                <v:fill color2="#f09558 [2613]" rotate="t" colors="0 #f7bda4;.5 #f5b195;1 #f8a581" focus="100%" type="gradient">
                  <o:fill v:ext="view" type="gradientUnscaled"/>
                </v:fill>
                <v:textbox>
                  <w:txbxContent>
                    <w:p w:rsidR="00081AFB" w:rsidRDefault="00081AFB" w:rsidP="00081AFB">
                      <w:pPr>
                        <w:jc w:val="center"/>
                        <w:rPr>
                          <w:rFonts w:hint="eastAsia"/>
                          <w:lang w:eastAsia="ja-JP"/>
                        </w:rPr>
                      </w:pPr>
                      <w:r>
                        <w:rPr>
                          <w:lang w:eastAsia="ja-JP"/>
                        </w:rPr>
                        <w:t>Figure 235, 236, 237</w:t>
                      </w:r>
                      <w:r>
                        <w:rPr>
                          <w:lang w:eastAsia="ja-JP"/>
                        </w:rPr>
                        <w:t xml:space="preserve"> are generalized to this figure.</w:t>
                      </w:r>
                    </w:p>
                  </w:txbxContent>
                </v:textbox>
                <w10:wrap anchorx="page"/>
              </v:shape>
            </w:pict>
          </mc:Fallback>
        </mc:AlternateContent>
      </w:r>
      <w:r>
        <w:rPr>
          <w:noProof/>
          <w:lang w:eastAsia="ja-JP"/>
        </w:rPr>
        <w:drawing>
          <wp:inline distT="0" distB="0" distL="0" distR="0" wp14:anchorId="5E73E7C5">
            <wp:extent cx="5849620" cy="2076938"/>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8045" cy="2087030"/>
                    </a:xfrm>
                    <a:prstGeom prst="rect">
                      <a:avLst/>
                    </a:prstGeom>
                    <a:noFill/>
                    <a:ln>
                      <a:noFill/>
                    </a:ln>
                  </pic:spPr>
                </pic:pic>
              </a:graphicData>
            </a:graphic>
          </wp:inline>
        </w:drawing>
      </w:r>
      <w:r w:rsidRPr="00081AFB">
        <w:rPr>
          <w:lang w:eastAsia="ja-JP"/>
        </w:rPr>
        <w:t xml:space="preserve"> </w:t>
      </w:r>
    </w:p>
    <w:p w:rsidR="00081AFB" w:rsidRPr="00081AFB" w:rsidRDefault="00081AFB" w:rsidP="00081AFB">
      <w:pPr>
        <w:jc w:val="center"/>
        <w:rPr>
          <w:color w:val="FF0000"/>
          <w:lang w:eastAsia="ja-JP"/>
        </w:rPr>
      </w:pPr>
      <w:r>
        <w:rPr>
          <w:rFonts w:hint="eastAsia"/>
          <w:color w:val="FF0000"/>
          <w:lang w:eastAsia="ja-JP"/>
        </w:rPr>
        <w:t xml:space="preserve">Figure F3 </w:t>
      </w:r>
      <w:r>
        <w:rPr>
          <w:color w:val="FF0000"/>
          <w:lang w:eastAsia="ja-JP"/>
        </w:rPr>
        <w:t>–</w:t>
      </w:r>
      <w:r>
        <w:rPr>
          <w:rFonts w:hint="eastAsia"/>
          <w:color w:val="FF0000"/>
          <w:lang w:eastAsia="ja-JP"/>
        </w:rPr>
        <w:t xml:space="preserve"> Mirror </w:t>
      </w:r>
      <w:r>
        <w:rPr>
          <w:color w:val="FF0000"/>
          <w:lang w:eastAsia="ja-JP"/>
        </w:rPr>
        <w:t>PPM modulation</w:t>
      </w:r>
    </w:p>
    <w:p w:rsidR="008033CD" w:rsidRDefault="008033CD" w:rsidP="00284AA2">
      <w:pPr>
        <w:rPr>
          <w:lang w:eastAsia="ja-JP"/>
        </w:rPr>
      </w:pPr>
    </w:p>
    <w:p w:rsidR="00E82E66" w:rsidRPr="00354BD3" w:rsidRDefault="00407314" w:rsidP="00E82E66">
      <w:pPr>
        <w:rPr>
          <w:strike/>
          <w:color w:val="0070C0"/>
          <w:lang w:eastAsia="ja-JP"/>
        </w:rPr>
      </w:pPr>
      <w:r w:rsidRPr="00354BD3">
        <w:rPr>
          <w:strike/>
          <w:color w:val="0070C0"/>
          <w:lang w:eastAsia="ja-JP"/>
        </w:rPr>
        <w:t>Packet PPM consists of SHR, PHY p</w:t>
      </w:r>
      <w:r w:rsidR="00284AA2" w:rsidRPr="00354BD3">
        <w:rPr>
          <w:strike/>
          <w:color w:val="0070C0"/>
          <w:lang w:eastAsia="ja-JP"/>
        </w:rPr>
        <w:t>ayload</w:t>
      </w:r>
      <w:r w:rsidRPr="00354BD3">
        <w:rPr>
          <w:strike/>
          <w:color w:val="0070C0"/>
          <w:lang w:eastAsia="ja-JP"/>
        </w:rPr>
        <w:t>,</w:t>
      </w:r>
      <w:r w:rsidR="00284AA2" w:rsidRPr="00354BD3">
        <w:rPr>
          <w:strike/>
          <w:color w:val="0070C0"/>
          <w:lang w:eastAsia="ja-JP"/>
        </w:rPr>
        <w:t xml:space="preserve"> </w:t>
      </w:r>
      <w:r w:rsidRPr="00354BD3">
        <w:rPr>
          <w:strike/>
          <w:color w:val="0070C0"/>
          <w:lang w:eastAsia="ja-JP"/>
        </w:rPr>
        <w:t xml:space="preserve">SFT, </w:t>
      </w:r>
      <w:r w:rsidR="00284AA2" w:rsidRPr="00354BD3">
        <w:rPr>
          <w:strike/>
          <w:color w:val="0070C0"/>
          <w:lang w:eastAsia="ja-JP"/>
        </w:rPr>
        <w:t>and Option</w:t>
      </w:r>
      <w:r w:rsidR="008033CD" w:rsidRPr="00354BD3">
        <w:rPr>
          <w:strike/>
          <w:color w:val="0070C0"/>
          <w:lang w:eastAsia="ja-JP"/>
        </w:rPr>
        <w:t>al fields as shown in Figure 2.</w:t>
      </w:r>
    </w:p>
    <w:p w:rsidR="00E53158" w:rsidRPr="00354BD3" w:rsidRDefault="00E53158" w:rsidP="00E82E66">
      <w:pPr>
        <w:rPr>
          <w:strike/>
          <w:color w:val="0070C0"/>
          <w:lang w:eastAsia="ja-JP"/>
        </w:rPr>
      </w:pPr>
    </w:p>
    <w:p w:rsidR="00E82E66" w:rsidRDefault="00E82E66" w:rsidP="00E82E66">
      <w:pPr>
        <w:rPr>
          <w:lang w:eastAsia="ja-JP"/>
        </w:rPr>
      </w:pPr>
      <w:r w:rsidRPr="00354BD3">
        <w:rPr>
          <w:strike/>
          <w:color w:val="0070C0"/>
          <w:lang w:eastAsia="ja-JP"/>
        </w:rPr>
        <w:t xml:space="preserve">SHR field consists of three intervals of successive four pulses. </w:t>
      </w:r>
      <w:r>
        <w:rPr>
          <w:lang w:eastAsia="ja-JP"/>
        </w:rPr>
        <w:t>The patterns of</w:t>
      </w:r>
      <w:r w:rsidR="000D33EF">
        <w:rPr>
          <w:lang w:eastAsia="ja-JP"/>
        </w:rPr>
        <w:t xml:space="preserve"> </w:t>
      </w:r>
      <w:r w:rsidR="000D33EF">
        <w:rPr>
          <w:color w:val="FF0000"/>
          <w:lang w:eastAsia="ja-JP"/>
        </w:rPr>
        <w:t>pulse</w:t>
      </w:r>
      <w:r>
        <w:rPr>
          <w:lang w:eastAsia="ja-JP"/>
        </w:rPr>
        <w:t xml:space="preserve"> intervals</w:t>
      </w:r>
      <w:r w:rsidRPr="000D33EF">
        <w:rPr>
          <w:strike/>
          <w:color w:val="0070C0"/>
          <w:lang w:eastAsia="ja-JP"/>
        </w:rPr>
        <w:t xml:space="preserve"> show transmission mode</w:t>
      </w:r>
      <w:r>
        <w:rPr>
          <w:lang w:eastAsia="ja-JP"/>
        </w:rPr>
        <w:t xml:space="preserve"> </w:t>
      </w:r>
      <w:r w:rsidR="000D33EF" w:rsidRPr="00D62DDA">
        <w:rPr>
          <w:color w:val="FF0000"/>
          <w:lang w:eastAsia="ja-JP"/>
        </w:rPr>
        <w:t>of SHR field (</w:t>
      </w:r>
      <w:r w:rsidR="000D33EF" w:rsidRPr="007D2D07">
        <w:rPr>
          <w:rFonts w:eastAsia="ＭＳ Ｐゴシック"/>
          <w:color w:val="FF0000"/>
          <w:sz w:val="22"/>
          <w:szCs w:val="22"/>
          <w:lang w:eastAsia="ja-JP"/>
        </w:rPr>
        <w:t>H</w:t>
      </w:r>
      <w:r w:rsidR="000D33EF" w:rsidRPr="007D2D07">
        <w:rPr>
          <w:rFonts w:eastAsia="ＭＳ Ｐゴシック"/>
          <w:color w:val="FF0000"/>
          <w:sz w:val="22"/>
          <w:szCs w:val="22"/>
          <w:vertAlign w:val="subscript"/>
          <w:lang w:eastAsia="ja-JP"/>
        </w:rPr>
        <w:t>1</w:t>
      </w:r>
      <w:r w:rsidR="000D33EF" w:rsidRPr="007D2D07">
        <w:rPr>
          <w:rFonts w:eastAsia="ＭＳ Ｐゴシック"/>
          <w:color w:val="FF0000"/>
          <w:sz w:val="22"/>
          <w:szCs w:val="22"/>
          <w:lang w:eastAsia="ja-JP"/>
        </w:rPr>
        <w:t>, H</w:t>
      </w:r>
      <w:r w:rsidR="000D33EF" w:rsidRPr="007D2D07">
        <w:rPr>
          <w:rFonts w:eastAsia="ＭＳ Ｐゴシック"/>
          <w:color w:val="FF0000"/>
          <w:sz w:val="22"/>
          <w:szCs w:val="22"/>
          <w:vertAlign w:val="subscript"/>
          <w:lang w:eastAsia="ja-JP"/>
        </w:rPr>
        <w:t>2</w:t>
      </w:r>
      <w:r w:rsidR="000D33EF" w:rsidRPr="007D2D07">
        <w:rPr>
          <w:rFonts w:eastAsia="ＭＳ Ｐゴシック"/>
          <w:color w:val="FF0000"/>
          <w:sz w:val="22"/>
          <w:szCs w:val="22"/>
          <w:lang w:eastAsia="ja-JP"/>
        </w:rPr>
        <w:t>, H</w:t>
      </w:r>
      <w:r w:rsidR="000D33EF" w:rsidRPr="007D2D07">
        <w:rPr>
          <w:rFonts w:eastAsia="ＭＳ Ｐゴシック"/>
          <w:color w:val="FF0000"/>
          <w:sz w:val="22"/>
          <w:szCs w:val="22"/>
          <w:vertAlign w:val="subscript"/>
          <w:lang w:eastAsia="ja-JP"/>
        </w:rPr>
        <w:t>3</w:t>
      </w:r>
      <w:r w:rsidR="000D33EF" w:rsidRPr="00D62DDA">
        <w:rPr>
          <w:color w:val="FF0000"/>
          <w:lang w:eastAsia="ja-JP"/>
        </w:rPr>
        <w:t xml:space="preserve">) </w:t>
      </w:r>
      <w:r w:rsidR="000D33EF" w:rsidRPr="007D2D07">
        <w:rPr>
          <w:color w:val="FF0000"/>
          <w:lang w:eastAsia="ja-JP"/>
        </w:rPr>
        <w:t>indicate modulation constants</w:t>
      </w:r>
      <w:r w:rsidR="000D33EF">
        <w:rPr>
          <w:lang w:eastAsia="ja-JP"/>
        </w:rPr>
        <w:t xml:space="preserve"> </w:t>
      </w:r>
      <w:r>
        <w:rPr>
          <w:lang w:eastAsia="ja-JP"/>
        </w:rPr>
        <w:t xml:space="preserve">as shown in Table </w:t>
      </w:r>
      <w:r w:rsidR="000D33EF">
        <w:rPr>
          <w:lang w:eastAsia="ja-JP"/>
        </w:rPr>
        <w:t>T</w:t>
      </w:r>
      <w:r>
        <w:rPr>
          <w:lang w:eastAsia="ja-JP"/>
        </w:rPr>
        <w:t>2.</w:t>
      </w:r>
    </w:p>
    <w:p w:rsidR="004D280D" w:rsidRDefault="004D280D" w:rsidP="00E82E66">
      <w:pPr>
        <w:rPr>
          <w:lang w:eastAsia="ja-JP"/>
        </w:rPr>
      </w:pPr>
    </w:p>
    <w:p w:rsidR="004D280D" w:rsidRDefault="00081AFB" w:rsidP="004D280D">
      <w:pPr>
        <w:jc w:val="center"/>
        <w:rPr>
          <w:lang w:eastAsia="ja-JP"/>
        </w:rPr>
      </w:pPr>
      <w:r>
        <w:rPr>
          <w:noProof/>
          <w:lang w:eastAsia="ja-JP"/>
        </w:rPr>
        <mc:AlternateContent>
          <mc:Choice Requires="wps">
            <w:drawing>
              <wp:anchor distT="0" distB="0" distL="114300" distR="114300" simplePos="0" relativeHeight="251669504" behindDoc="0" locked="0" layoutInCell="1" allowOverlap="1" wp14:anchorId="6D78B2CD" wp14:editId="4A704E38">
                <wp:simplePos x="0" y="0"/>
                <wp:positionH relativeFrom="page">
                  <wp:align>right</wp:align>
                </wp:positionH>
                <wp:positionV relativeFrom="paragraph">
                  <wp:posOffset>239395</wp:posOffset>
                </wp:positionV>
                <wp:extent cx="2305050" cy="514350"/>
                <wp:effectExtent l="0" t="0" r="19050" b="171450"/>
                <wp:wrapNone/>
                <wp:docPr id="7" name="吹き出し: 四角形 7"/>
                <wp:cNvGraphicFramePr/>
                <a:graphic xmlns:a="http://schemas.openxmlformats.org/drawingml/2006/main">
                  <a:graphicData uri="http://schemas.microsoft.com/office/word/2010/wordprocessingShape">
                    <wps:wsp>
                      <wps:cNvSpPr/>
                      <wps:spPr>
                        <a:xfrm>
                          <a:off x="0" y="0"/>
                          <a:ext cx="2305050" cy="514350"/>
                        </a:xfrm>
                        <a:prstGeom prst="wedgeRectCallout">
                          <a:avLst>
                            <a:gd name="adj1" fmla="val -39255"/>
                            <a:gd name="adj2" fmla="val 77315"/>
                          </a:avLst>
                        </a:prstGeom>
                      </wps:spPr>
                      <wps:style>
                        <a:lnRef idx="1">
                          <a:schemeClr val="accent2"/>
                        </a:lnRef>
                        <a:fillRef idx="2">
                          <a:schemeClr val="accent2"/>
                        </a:fillRef>
                        <a:effectRef idx="1">
                          <a:schemeClr val="accent2"/>
                        </a:effectRef>
                        <a:fontRef idx="minor">
                          <a:schemeClr val="dk1"/>
                        </a:fontRef>
                      </wps:style>
                      <wps:txbx>
                        <w:txbxContent>
                          <w:p w:rsidR="001E590D" w:rsidRDefault="001E590D" w:rsidP="001E590D">
                            <w:pPr>
                              <w:jc w:val="center"/>
                              <w:rPr>
                                <w:lang w:eastAsia="ja-JP"/>
                              </w:rPr>
                            </w:pPr>
                            <w:r>
                              <w:rPr>
                                <w:lang w:eastAsia="ja-JP"/>
                              </w:rPr>
                              <w:t>Original “modes” are added and</w:t>
                            </w:r>
                            <w:r>
                              <w:rPr>
                                <w:lang w:eastAsia="ja-JP"/>
                              </w:rPr>
                              <w:br/>
                              <w:t xml:space="preserve"> re-organized for future 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8B2CD" id="吹き出し: 四角形 7" o:spid="_x0000_s1032" type="#_x0000_t61" style="position:absolute;left:0;text-align:left;margin-left:130.3pt;margin-top:18.85pt;width:181.5pt;height:40.5pt;z-index:2516695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" adj="2321,27500" fillcolor="#f3a875 [2165]" strokecolor="#ed7d31 [3205]" strokeweight=".5pt">
                <v:fill color2="#f09558 [2613]" rotate="t" colors="0 #f7bda4;.5 #f5b195;1 #f8a581" focus="100%" type="gradient">
                  <o:fill v:ext="view" type="gradientUnscaled"/>
                </v:fill>
                <v:textbox>
                  <w:txbxContent>
                    <w:p w:rsidR="001E590D" w:rsidRDefault="001E590D" w:rsidP="001E590D">
                      <w:pPr>
                        <w:jc w:val="center"/>
                        <w:rPr>
                          <w:rFonts w:hint="eastAsia"/>
                          <w:lang w:eastAsia="ja-JP"/>
                        </w:rPr>
                      </w:pPr>
                      <w:r>
                        <w:rPr>
                          <w:lang w:eastAsia="ja-JP"/>
                        </w:rPr>
                        <w:t>Original “modes” are added and</w:t>
                      </w:r>
                      <w:r>
                        <w:rPr>
                          <w:lang w:eastAsia="ja-JP"/>
                        </w:rPr>
                        <w:br/>
                        <w:t xml:space="preserve"> re-organized for future update</w:t>
                      </w:r>
                    </w:p>
                  </w:txbxContent>
                </v:textbox>
                <w10:wrap anchorx="page"/>
              </v:shape>
            </w:pict>
          </mc:Fallback>
        </mc:AlternateContent>
      </w:r>
      <w:r w:rsidR="004D280D">
        <w:rPr>
          <w:lang w:eastAsia="ja-JP"/>
        </w:rPr>
        <w:t xml:space="preserve">Table </w:t>
      </w:r>
      <w:r w:rsidR="000D33EF">
        <w:rPr>
          <w:lang w:eastAsia="ja-JP"/>
        </w:rPr>
        <w:t>T</w:t>
      </w:r>
      <w:r w:rsidR="004D280D">
        <w:rPr>
          <w:lang w:eastAsia="ja-JP"/>
        </w:rPr>
        <w:t xml:space="preserve">2 – SHR field patterns of </w:t>
      </w:r>
      <w:r w:rsidR="004D280D" w:rsidRPr="000D33EF">
        <w:rPr>
          <w:strike/>
          <w:color w:val="0070C0"/>
          <w:lang w:eastAsia="ja-JP"/>
        </w:rPr>
        <w:t>Packet</w:t>
      </w:r>
      <w:r w:rsidR="000D33EF" w:rsidRPr="000D33EF">
        <w:rPr>
          <w:color w:val="0070C0"/>
          <w:lang w:eastAsia="ja-JP"/>
        </w:rPr>
        <w:t xml:space="preserve"> </w:t>
      </w:r>
      <w:r w:rsidR="000D33EF">
        <w:rPr>
          <w:color w:val="FF0000"/>
          <w:lang w:eastAsia="ja-JP"/>
        </w:rPr>
        <w:t>Mirror</w:t>
      </w:r>
      <w:r w:rsidR="004D280D">
        <w:rPr>
          <w:lang w:eastAsia="ja-JP"/>
        </w:rPr>
        <w:t xml:space="preserve"> PPM</w:t>
      </w:r>
    </w:p>
    <w:tbl>
      <w:tblPr>
        <w:tblStyle w:val="a8"/>
        <w:tblW w:w="0" w:type="auto"/>
        <w:tblLook w:val="04A0" w:firstRow="1" w:lastRow="0" w:firstColumn="1" w:lastColumn="0" w:noHBand="0" w:noVBand="1"/>
      </w:tblPr>
      <w:tblGrid>
        <w:gridCol w:w="4675"/>
        <w:gridCol w:w="4675"/>
      </w:tblGrid>
      <w:tr w:rsidR="004D280D" w:rsidRPr="00947140" w:rsidTr="00F022E3">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Mode</w:t>
            </w:r>
            <w:r w:rsidRPr="00947140">
              <w:rPr>
                <w:rFonts w:eastAsiaTheme="minorEastAsia"/>
                <w:strike/>
                <w:color w:val="0070C0"/>
                <w:lang w:eastAsia="ja-JP"/>
              </w:rPr>
              <w:t xml:space="preserve"> of Packet PPM</w:t>
            </w:r>
          </w:p>
        </w:tc>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SHR pattern [micro seconds]</w:t>
            </w:r>
          </w:p>
        </w:tc>
      </w:tr>
      <w:tr w:rsidR="004D280D" w:rsidRPr="00947140" w:rsidTr="00F022E3">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Mode 1</w:t>
            </w:r>
          </w:p>
        </w:tc>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w:t>
            </w:r>
            <w:r w:rsidRPr="00947140">
              <w:rPr>
                <w:rFonts w:eastAsiaTheme="minorEastAsia"/>
                <w:strike/>
                <w:color w:val="0070C0"/>
                <w:lang w:eastAsia="ja-JP"/>
              </w:rPr>
              <w:t>160, 160, 160)</w:t>
            </w:r>
          </w:p>
        </w:tc>
      </w:tr>
      <w:tr w:rsidR="004D280D" w:rsidRPr="00947140" w:rsidTr="00F022E3">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Mode 2</w:t>
            </w:r>
          </w:p>
        </w:tc>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(160, 180, 160)</w:t>
            </w:r>
          </w:p>
        </w:tc>
      </w:tr>
      <w:tr w:rsidR="0048008A" w:rsidRPr="00947140" w:rsidTr="00F022E3">
        <w:tc>
          <w:tcPr>
            <w:tcW w:w="4675" w:type="dxa"/>
          </w:tcPr>
          <w:p w:rsidR="004D280D" w:rsidRPr="00947140" w:rsidRDefault="004D280D" w:rsidP="00F022E3">
            <w:pPr>
              <w:rPr>
                <w:rFonts w:eastAsiaTheme="minorEastAsia"/>
                <w:strike/>
                <w:color w:val="0070C0"/>
                <w:lang w:eastAsia="ja-JP"/>
              </w:rPr>
            </w:pPr>
            <w:r w:rsidRPr="00947140">
              <w:rPr>
                <w:rFonts w:eastAsiaTheme="minorEastAsia" w:hint="eastAsia"/>
                <w:strike/>
                <w:color w:val="0070C0"/>
                <w:lang w:eastAsia="ja-JP"/>
              </w:rPr>
              <w:t>Mode 3</w:t>
            </w:r>
          </w:p>
        </w:tc>
        <w:tc>
          <w:tcPr>
            <w:tcW w:w="4675" w:type="dxa"/>
          </w:tcPr>
          <w:p w:rsidR="004D280D" w:rsidRPr="00947140" w:rsidRDefault="00F40803" w:rsidP="00F022E3">
            <w:pPr>
              <w:rPr>
                <w:rFonts w:eastAsiaTheme="minorEastAsia"/>
                <w:strike/>
                <w:color w:val="0070C0"/>
                <w:lang w:eastAsia="ja-JP"/>
              </w:rPr>
            </w:pPr>
            <w:r w:rsidRPr="00947140">
              <w:rPr>
                <w:rFonts w:eastAsiaTheme="minorEastAsia" w:hint="eastAsia"/>
                <w:strike/>
                <w:color w:val="0070C0"/>
                <w:lang w:eastAsia="ja-JP"/>
              </w:rPr>
              <w:t>(</w:t>
            </w:r>
            <w:r w:rsidRPr="00947140">
              <w:rPr>
                <w:rFonts w:eastAsiaTheme="minorEastAsia"/>
                <w:strike/>
                <w:color w:val="0070C0"/>
                <w:lang w:eastAsia="ja-JP"/>
              </w:rPr>
              <w:t>8</w:t>
            </w:r>
            <w:r w:rsidRPr="00947140">
              <w:rPr>
                <w:rFonts w:eastAsiaTheme="minorEastAsia" w:hint="eastAsia"/>
                <w:strike/>
                <w:color w:val="0070C0"/>
                <w:lang w:eastAsia="ja-JP"/>
              </w:rPr>
              <w:t>0, 90, 8</w:t>
            </w:r>
            <w:r w:rsidR="004D280D" w:rsidRPr="00947140">
              <w:rPr>
                <w:rFonts w:eastAsiaTheme="minorEastAsia" w:hint="eastAsia"/>
                <w:strike/>
                <w:color w:val="0070C0"/>
                <w:lang w:eastAsia="ja-JP"/>
              </w:rPr>
              <w:t>0)</w:t>
            </w:r>
          </w:p>
        </w:tc>
      </w:tr>
    </w:tbl>
    <w:tbl>
      <w:tblPr>
        <w:tblW w:w="5000" w:type="pct"/>
        <w:tblCellMar>
          <w:left w:w="99" w:type="dxa"/>
          <w:right w:w="99" w:type="dxa"/>
        </w:tblCellMar>
        <w:tblLook w:val="04A0" w:firstRow="1" w:lastRow="0" w:firstColumn="1" w:lastColumn="0" w:noHBand="0" w:noVBand="1"/>
      </w:tblPr>
      <w:tblGrid>
        <w:gridCol w:w="2718"/>
        <w:gridCol w:w="908"/>
        <w:gridCol w:w="969"/>
        <w:gridCol w:w="645"/>
        <w:gridCol w:w="2790"/>
        <w:gridCol w:w="1320"/>
      </w:tblGrid>
      <w:tr w:rsidR="0048008A" w:rsidRPr="0048008A" w:rsidTr="0048008A">
        <w:trPr>
          <w:trHeight w:val="270"/>
        </w:trPr>
        <w:tc>
          <w:tcPr>
            <w:tcW w:w="14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(H</w:t>
            </w:r>
            <w:r w:rsidRPr="0048008A">
              <w:rPr>
                <w:rFonts w:eastAsia="ＭＳ Ｐゴシック"/>
                <w:color w:val="FF0000"/>
                <w:sz w:val="22"/>
                <w:szCs w:val="22"/>
                <w:vertAlign w:val="subscript"/>
                <w:lang w:eastAsia="ja-JP"/>
              </w:rPr>
              <w:t>1</w:t>
            </w:r>
            <w:r w:rsidRPr="0048008A">
              <w:rPr>
                <w:rFonts w:eastAsia="ＭＳ Ｐゴシック"/>
                <w:color w:val="FF0000"/>
                <w:sz w:val="22"/>
                <w:szCs w:val="22"/>
                <w:lang w:eastAsia="ja-JP"/>
              </w:rPr>
              <w:t>, H</w:t>
            </w:r>
            <w:r w:rsidRPr="0048008A">
              <w:rPr>
                <w:rFonts w:eastAsia="ＭＳ Ｐゴシック"/>
                <w:color w:val="FF0000"/>
                <w:sz w:val="22"/>
                <w:szCs w:val="22"/>
                <w:vertAlign w:val="subscript"/>
                <w:lang w:eastAsia="ja-JP"/>
              </w:rPr>
              <w:t>2</w:t>
            </w:r>
            <w:r w:rsidRPr="0048008A">
              <w:rPr>
                <w:rFonts w:eastAsia="ＭＳ Ｐゴシック"/>
                <w:color w:val="FF0000"/>
                <w:sz w:val="22"/>
                <w:szCs w:val="22"/>
                <w:lang w:eastAsia="ja-JP"/>
              </w:rPr>
              <w:t>, H</w:t>
            </w:r>
            <w:r w:rsidRPr="0048008A">
              <w:rPr>
                <w:rFonts w:eastAsia="ＭＳ Ｐゴシック"/>
                <w:color w:val="FF0000"/>
                <w:sz w:val="22"/>
                <w:szCs w:val="22"/>
                <w:vertAlign w:val="subscript"/>
                <w:lang w:eastAsia="ja-JP"/>
              </w:rPr>
              <w:t>3</w:t>
            </w:r>
            <w:r w:rsidRPr="0048008A">
              <w:rPr>
                <w:rFonts w:eastAsia="ＭＳ Ｐゴシック"/>
                <w:color w:val="FF0000"/>
                <w:sz w:val="22"/>
                <w:szCs w:val="22"/>
                <w:lang w:eastAsia="ja-JP"/>
              </w:rPr>
              <w:t>) [micro seconds]</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W1</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W2</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m</w:t>
            </w:r>
          </w:p>
        </w:tc>
        <w:tc>
          <w:tcPr>
            <w:tcW w:w="1492" w:type="pct"/>
            <w:tcBorders>
              <w:top w:val="single" w:sz="4" w:space="0" w:color="auto"/>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n</w:t>
            </w:r>
          </w:p>
        </w:tc>
        <w:tc>
          <w:tcPr>
            <w:tcW w:w="706" w:type="pct"/>
            <w:tcBorders>
              <w:top w:val="single" w:sz="4" w:space="0" w:color="auto"/>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PSDU bits</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(130, 130, 130)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140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6</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(120, 130, 120)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140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8</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(120, 110, 120)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140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12</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(150, 150, 150)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160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6</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(140, 150, 140)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160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8</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(140, 130, 140)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160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12</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(170, 170, 170)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180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6</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(160, 170, 160)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180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8</w:t>
            </w:r>
          </w:p>
        </w:tc>
      </w:tr>
      <w:tr w:rsidR="0048008A" w:rsidRPr="0048008A" w:rsidTr="0048008A">
        <w:trPr>
          <w:trHeight w:val="270"/>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(160, 150, 160)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180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3</w:t>
            </w:r>
          </w:p>
        </w:tc>
        <w:tc>
          <w:tcPr>
            <w:tcW w:w="1492"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4</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12</w:t>
            </w:r>
          </w:p>
        </w:tc>
      </w:tr>
      <w:tr w:rsidR="0048008A" w:rsidRPr="0048008A" w:rsidTr="0048008A">
        <w:trPr>
          <w:trHeight w:val="285"/>
        </w:trPr>
        <w:tc>
          <w:tcPr>
            <w:tcW w:w="1453" w:type="pct"/>
            <w:tcBorders>
              <w:top w:val="nil"/>
              <w:left w:val="single" w:sz="4" w:space="0" w:color="auto"/>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(80, 90, 80)</w:t>
            </w:r>
          </w:p>
        </w:tc>
        <w:tc>
          <w:tcPr>
            <w:tcW w:w="48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100</w:t>
            </w:r>
          </w:p>
        </w:tc>
        <w:tc>
          <w:tcPr>
            <w:tcW w:w="518"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20</w:t>
            </w:r>
          </w:p>
        </w:tc>
        <w:tc>
          <w:tcPr>
            <w:tcW w:w="345"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jc w:val="right"/>
              <w:rPr>
                <w:rFonts w:eastAsia="ＭＳ Ｐゴシック"/>
                <w:color w:val="FF0000"/>
                <w:sz w:val="22"/>
                <w:szCs w:val="22"/>
                <w:lang w:eastAsia="ja-JP"/>
              </w:rPr>
            </w:pPr>
            <w:r w:rsidRPr="0048008A">
              <w:rPr>
                <w:rFonts w:eastAsia="ＭＳ Ｐゴシック"/>
                <w:color w:val="FF0000"/>
                <w:sz w:val="22"/>
                <w:szCs w:val="22"/>
                <w:lang w:eastAsia="ja-JP"/>
              </w:rPr>
              <w:t>2</w:t>
            </w:r>
          </w:p>
        </w:tc>
        <w:tc>
          <w:tcPr>
            <w:tcW w:w="1492" w:type="pct"/>
            <w:tcBorders>
              <w:top w:val="nil"/>
              <w:left w:val="nil"/>
              <w:bottom w:val="single" w:sz="4" w:space="0" w:color="auto"/>
              <w:right w:val="single" w:sz="4" w:space="0" w:color="auto"/>
            </w:tcBorders>
            <w:shd w:val="clear" w:color="auto" w:fill="auto"/>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variable</w:t>
            </w:r>
            <w:r w:rsidRPr="0048008A">
              <w:rPr>
                <w:rFonts w:eastAsia="ＭＳ Ｐゴシック"/>
                <w:color w:val="FF0000"/>
                <w:sz w:val="22"/>
                <w:szCs w:val="22"/>
                <w:lang w:eastAsia="ja-JP"/>
              </w:rPr>
              <w:br/>
              <w:t>(last until next SFT or SHR)</w:t>
            </w:r>
          </w:p>
        </w:tc>
        <w:tc>
          <w:tcPr>
            <w:tcW w:w="706" w:type="pct"/>
            <w:tcBorders>
              <w:top w:val="nil"/>
              <w:left w:val="nil"/>
              <w:bottom w:val="single" w:sz="4" w:space="0" w:color="auto"/>
              <w:right w:val="single" w:sz="4" w:space="0" w:color="auto"/>
            </w:tcBorders>
            <w:shd w:val="clear" w:color="auto" w:fill="auto"/>
            <w:noWrap/>
            <w:vAlign w:val="bottom"/>
            <w:hideMark/>
          </w:tcPr>
          <w:p w:rsidR="0048008A" w:rsidRPr="0048008A" w:rsidRDefault="0048008A" w:rsidP="0048008A">
            <w:pPr>
              <w:rPr>
                <w:rFonts w:eastAsia="ＭＳ Ｐゴシック"/>
                <w:color w:val="FF0000"/>
                <w:sz w:val="22"/>
                <w:szCs w:val="22"/>
                <w:lang w:eastAsia="ja-JP"/>
              </w:rPr>
            </w:pPr>
            <w:r w:rsidRPr="0048008A">
              <w:rPr>
                <w:rFonts w:eastAsia="ＭＳ Ｐゴシック"/>
                <w:color w:val="FF0000"/>
                <w:sz w:val="22"/>
                <w:szCs w:val="22"/>
                <w:lang w:eastAsia="ja-JP"/>
              </w:rPr>
              <w:t>variable</w:t>
            </w:r>
          </w:p>
        </w:tc>
      </w:tr>
    </w:tbl>
    <w:p w:rsidR="00284AA2" w:rsidRPr="00C17391" w:rsidRDefault="00284AA2" w:rsidP="00284AA2">
      <w:pPr>
        <w:rPr>
          <w:lang w:eastAsia="ja-JP"/>
        </w:rPr>
      </w:pPr>
    </w:p>
    <w:p w:rsidR="00BB7C53" w:rsidRPr="009A42D4" w:rsidRDefault="00BB7C53" w:rsidP="00BB7C53">
      <w:pPr>
        <w:rPr>
          <w:lang w:eastAsia="ja-JP"/>
        </w:rPr>
      </w:pPr>
    </w:p>
    <w:p w:rsidR="0048008A" w:rsidRDefault="0048008A" w:rsidP="0048008A">
      <w:pPr>
        <w:rPr>
          <w:lang w:eastAsia="ja-JP"/>
        </w:rPr>
      </w:pPr>
      <w:r w:rsidRPr="008033CD">
        <w:rPr>
          <w:strike/>
          <w:color w:val="0070C0"/>
          <w:lang w:eastAsia="ja-JP"/>
        </w:rPr>
        <w:t xml:space="preserve">PHY </w:t>
      </w:r>
      <w:r w:rsidRPr="008033CD">
        <w:rPr>
          <w:rFonts w:hint="eastAsia"/>
          <w:strike/>
          <w:color w:val="0070C0"/>
          <w:lang w:eastAsia="ja-JP"/>
        </w:rPr>
        <w:t>payload</w:t>
      </w:r>
      <w:r w:rsidRPr="008033CD">
        <w:rPr>
          <w:strike/>
          <w:color w:val="0070C0"/>
          <w:lang w:eastAsia="ja-JP"/>
        </w:rPr>
        <w:t xml:space="preserve"> </w:t>
      </w:r>
      <w:r w:rsidRPr="00CE2B40">
        <w:rPr>
          <w:strike/>
          <w:color w:val="0070C0"/>
          <w:lang w:eastAsia="ja-JP"/>
        </w:rPr>
        <w:t>contains of 6 bits of data (</w:t>
      </w:r>
      <w:r w:rsidRPr="00CE2B40">
        <w:rPr>
          <w:i/>
          <w:strike/>
          <w:color w:val="0070C0"/>
          <w:lang w:eastAsia="ja-JP"/>
        </w:rPr>
        <w:t>x</w:t>
      </w:r>
      <w:r w:rsidRPr="00CE2B40">
        <w:rPr>
          <w:i/>
          <w:strike/>
          <w:color w:val="0070C0"/>
          <w:vertAlign w:val="subscript"/>
          <w:lang w:eastAsia="ja-JP"/>
        </w:rPr>
        <w:t>0</w:t>
      </w:r>
      <w:r w:rsidRPr="00CE2B40">
        <w:rPr>
          <w:strike/>
          <w:color w:val="0070C0"/>
          <w:lang w:eastAsia="ja-JP"/>
        </w:rPr>
        <w:t xml:space="preserve"> – </w:t>
      </w:r>
      <w:r w:rsidRPr="00CE2B40">
        <w:rPr>
          <w:i/>
          <w:strike/>
          <w:color w:val="0070C0"/>
          <w:lang w:eastAsia="ja-JP"/>
        </w:rPr>
        <w:t>x</w:t>
      </w:r>
      <w:r w:rsidRPr="00CE2B40">
        <w:rPr>
          <w:i/>
          <w:strike/>
          <w:color w:val="0070C0"/>
          <w:vertAlign w:val="subscript"/>
          <w:lang w:eastAsia="ja-JP"/>
        </w:rPr>
        <w:t>5</w:t>
      </w:r>
      <w:r w:rsidRPr="00CE2B40">
        <w:rPr>
          <w:strike/>
          <w:color w:val="0070C0"/>
          <w:lang w:eastAsia="ja-JP"/>
        </w:rPr>
        <w:t>) in mode 1, 12 bits of data (</w:t>
      </w:r>
      <w:r w:rsidRPr="00CE2B40">
        <w:rPr>
          <w:i/>
          <w:strike/>
          <w:color w:val="0070C0"/>
          <w:lang w:eastAsia="ja-JP"/>
        </w:rPr>
        <w:t>x</w:t>
      </w:r>
      <w:r w:rsidRPr="00CE2B40">
        <w:rPr>
          <w:i/>
          <w:strike/>
          <w:color w:val="0070C0"/>
          <w:vertAlign w:val="subscript"/>
          <w:lang w:eastAsia="ja-JP"/>
        </w:rPr>
        <w:t>0</w:t>
      </w:r>
      <w:r w:rsidRPr="00CE2B40">
        <w:rPr>
          <w:strike/>
          <w:color w:val="0070C0"/>
          <w:lang w:eastAsia="ja-JP"/>
        </w:rPr>
        <w:t xml:space="preserve"> – </w:t>
      </w:r>
      <w:r w:rsidRPr="00CE2B40">
        <w:rPr>
          <w:i/>
          <w:strike/>
          <w:color w:val="0070C0"/>
          <w:lang w:eastAsia="ja-JP"/>
        </w:rPr>
        <w:t>x</w:t>
      </w:r>
      <w:r w:rsidRPr="00CE2B40">
        <w:rPr>
          <w:i/>
          <w:strike/>
          <w:color w:val="0070C0"/>
          <w:vertAlign w:val="subscript"/>
          <w:lang w:eastAsia="ja-JP"/>
        </w:rPr>
        <w:t>11</w:t>
      </w:r>
      <w:r w:rsidRPr="00CE2B40">
        <w:rPr>
          <w:strike/>
          <w:color w:val="0070C0"/>
          <w:lang w:eastAsia="ja-JP"/>
        </w:rPr>
        <w:t>) in mode 2, or variable bits of data (</w:t>
      </w:r>
      <w:r w:rsidRPr="00CE2B40">
        <w:rPr>
          <w:i/>
          <w:strike/>
          <w:color w:val="0070C0"/>
          <w:lang w:eastAsia="ja-JP"/>
        </w:rPr>
        <w:t>x</w:t>
      </w:r>
      <w:r w:rsidRPr="00CE2B40">
        <w:rPr>
          <w:i/>
          <w:strike/>
          <w:color w:val="0070C0"/>
          <w:vertAlign w:val="subscript"/>
          <w:lang w:eastAsia="ja-JP"/>
        </w:rPr>
        <w:t>0</w:t>
      </w:r>
      <w:r w:rsidRPr="00CE2B40">
        <w:rPr>
          <w:strike/>
          <w:color w:val="0070C0"/>
          <w:lang w:eastAsia="ja-JP"/>
        </w:rPr>
        <w:t xml:space="preserve"> – </w:t>
      </w:r>
      <w:r w:rsidRPr="00CE2B40">
        <w:rPr>
          <w:i/>
          <w:strike/>
          <w:color w:val="0070C0"/>
          <w:lang w:eastAsia="ja-JP"/>
        </w:rPr>
        <w:t>x</w:t>
      </w:r>
      <w:r w:rsidRPr="00CE2B40">
        <w:rPr>
          <w:i/>
          <w:strike/>
          <w:color w:val="0070C0"/>
          <w:vertAlign w:val="subscript"/>
          <w:lang w:eastAsia="ja-JP"/>
        </w:rPr>
        <w:t>n</w:t>
      </w:r>
      <w:r w:rsidRPr="00CE2B40">
        <w:rPr>
          <w:strike/>
          <w:color w:val="0070C0"/>
          <w:lang w:eastAsia="ja-JP"/>
        </w:rPr>
        <w:t>) in mode 3.</w:t>
      </w:r>
      <w:r>
        <w:rPr>
          <w:lang w:eastAsia="ja-JP"/>
        </w:rPr>
        <w:t xml:space="preserve"> </w:t>
      </w:r>
      <w:r>
        <w:rPr>
          <w:color w:val="FF0000"/>
          <w:lang w:eastAsia="ja-JP"/>
        </w:rPr>
        <w:t>PSDU data b</w:t>
      </w:r>
      <w:r w:rsidRPr="007D2D07">
        <w:rPr>
          <w:color w:val="FF0000"/>
          <w:lang w:eastAsia="ja-JP"/>
        </w:rPr>
        <w:t>its (</w:t>
      </w:r>
      <w:r w:rsidRPr="007D2D07">
        <w:rPr>
          <w:i/>
          <w:color w:val="FF0000"/>
          <w:lang w:eastAsia="ja-JP"/>
        </w:rPr>
        <w:t>x</w:t>
      </w:r>
      <w:r w:rsidRPr="007D2D07">
        <w:rPr>
          <w:i/>
          <w:color w:val="FF0000"/>
          <w:vertAlign w:val="subscript"/>
          <w:lang w:eastAsia="ja-JP"/>
        </w:rPr>
        <w:t>0</w:t>
      </w:r>
      <w:r w:rsidRPr="007D2D07">
        <w:rPr>
          <w:i/>
          <w:color w:val="FF0000"/>
          <w:lang w:eastAsia="ja-JP"/>
        </w:rPr>
        <w:t>, x</w:t>
      </w:r>
      <w:r w:rsidRPr="007D2D07">
        <w:rPr>
          <w:i/>
          <w:color w:val="FF0000"/>
          <w:vertAlign w:val="subscript"/>
          <w:lang w:eastAsia="ja-JP"/>
        </w:rPr>
        <w:t>1</w:t>
      </w:r>
      <w:r w:rsidRPr="007D2D07">
        <w:rPr>
          <w:i/>
          <w:color w:val="FF0000"/>
          <w:lang w:eastAsia="ja-JP"/>
        </w:rPr>
        <w:t>, …</w:t>
      </w:r>
      <w:r w:rsidRPr="007D2D07">
        <w:rPr>
          <w:color w:val="FF0000"/>
          <w:lang w:eastAsia="ja-JP"/>
        </w:rPr>
        <w:t>) are modulated as follows</w:t>
      </w:r>
      <w:r>
        <w:rPr>
          <w:lang w:eastAsia="ja-JP"/>
        </w:rPr>
        <w:t>. Let y</w:t>
      </w:r>
      <w:r>
        <w:rPr>
          <w:vertAlign w:val="subscript"/>
          <w:lang w:eastAsia="ja-JP"/>
        </w:rPr>
        <w:t>k</w:t>
      </w:r>
      <w:r>
        <w:rPr>
          <w:lang w:eastAsia="ja-JP"/>
        </w:rPr>
        <w:t xml:space="preserve"> are defined as</w:t>
      </w:r>
    </w:p>
    <w:p w:rsidR="0048008A" w:rsidRPr="009B3576" w:rsidDel="00A5551E" w:rsidRDefault="00B53CC2" w:rsidP="0048008A">
      <w:pPr>
        <w:rPr>
          <w:del w:id="2" w:author="Hideki Aoyama" w:date="2017-01-09T08:19:00Z"/>
          <w:lang w:eastAsia="ja-JP"/>
        </w:rPr>
      </w:pPr>
      <m:oMathPara>
        <m:oMath>
          <m:sSub>
            <m:sSubPr>
              <m:ctrlPr>
                <w:rPr>
                  <w:rFonts w:ascii="Cambria Math" w:hAnsi="Cambria Math"/>
                  <w:lang w:eastAsia="ja-JP"/>
                </w:rPr>
              </m:ctrlPr>
            </m:sSubPr>
            <m:e>
              <m:r>
                <w:rPr>
                  <w:rFonts w:ascii="Cambria Math" w:hAnsi="Cambria Math"/>
                  <w:lang w:eastAsia="ja-JP"/>
                </w:rPr>
                <m:t>y</m:t>
              </m:r>
            </m:e>
            <m:sub>
              <m:r>
                <w:rPr>
                  <w:rFonts w:ascii="Cambria Math" w:hAnsi="Cambria Math"/>
                  <w:lang w:eastAsia="ja-JP"/>
                </w:rPr>
                <m:t>k</m:t>
              </m:r>
            </m:sub>
          </m:sSub>
          <m:r>
            <w:rPr>
              <w:rFonts w:ascii="Cambria Math" w:hAnsi="Cambria Math"/>
              <w:lang w:eastAsia="ja-JP"/>
            </w:rPr>
            <m:t>=</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m:t>
              </m:r>
            </m:sub>
          </m:sSub>
          <m:r>
            <w:rPr>
              <w:rFonts w:ascii="Cambria Math" w:hAnsi="Cambria Math"/>
              <w:strike/>
              <w:color w:val="0070C0"/>
              <w:lang w:eastAsia="ja-JP"/>
            </w:rPr>
            <m:t>+</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3k+1</m:t>
              </m:r>
            </m:sub>
          </m:sSub>
          <m:r>
            <w:rPr>
              <w:rFonts w:ascii="Cambria Math" w:hAnsi="Cambria Math"/>
              <w:strike/>
              <w:color w:val="0070C0"/>
              <w:lang w:eastAsia="ja-JP"/>
            </w:rPr>
            <m:t>×2+</m:t>
          </m:r>
          <m:sSub>
            <m:sSubPr>
              <m:ctrlPr>
                <w:rPr>
                  <w:rFonts w:ascii="Cambria Math" w:hAnsi="Cambria Math"/>
                  <w:i/>
                  <w:strike/>
                  <w:color w:val="0070C0"/>
                  <w:lang w:eastAsia="ja-JP"/>
                </w:rPr>
              </m:ctrlPr>
            </m:sSubPr>
            <m:e>
              <m:r>
                <w:rPr>
                  <w:rFonts w:ascii="Cambria Math" w:hAnsi="Cambria Math"/>
                  <w:strike/>
                  <w:color w:val="0070C0"/>
                  <w:lang w:eastAsia="ja-JP"/>
                </w:rPr>
                <m:t>x</m:t>
              </m:r>
            </m:e>
            <m:sub>
              <m:r>
                <w:rPr>
                  <w:rFonts w:ascii="Cambria Math" w:hAnsi="Cambria Math"/>
                  <w:strike/>
                  <w:color w:val="0070C0"/>
                  <w:lang w:eastAsia="ja-JP"/>
                </w:rPr>
                <m:t>3k+2</m:t>
              </m:r>
            </m:sub>
          </m:sSub>
          <m:r>
            <w:rPr>
              <w:rFonts w:ascii="Cambria Math" w:hAnsi="Cambria Math"/>
              <w:strike/>
              <w:color w:val="0070C0"/>
              <w:lang w:eastAsia="ja-JP"/>
            </w:rPr>
            <m:t>×4</m:t>
          </m:r>
          <m:nary>
            <m:naryPr>
              <m:chr m:val="∑"/>
              <m:limLoc m:val="undOvr"/>
              <m:ctrlPr>
                <w:rPr>
                  <w:rFonts w:ascii="Cambria Math" w:hAnsi="Cambria Math"/>
                  <w:i/>
                  <w:color w:val="FF0000"/>
                  <w:lang w:eastAsia="ja-JP"/>
                </w:rPr>
              </m:ctrlPr>
            </m:naryPr>
            <m:sub>
              <m:r>
                <w:rPr>
                  <w:rFonts w:ascii="Cambria Math" w:hAnsi="Cambria Math"/>
                  <w:color w:val="FF0000"/>
                  <w:lang w:eastAsia="ja-JP"/>
                </w:rPr>
                <m:t>j=0</m:t>
              </m:r>
            </m:sub>
            <m:sup>
              <m:r>
                <w:rPr>
                  <w:rFonts w:ascii="Cambria Math" w:hAnsi="Cambria Math"/>
                  <w:color w:val="FF0000"/>
                  <w:lang w:eastAsia="ja-JP"/>
                </w:rPr>
                <m:t>m-1</m:t>
              </m:r>
            </m:sup>
            <m:e>
              <m:sSub>
                <m:sSubPr>
                  <m:ctrlPr>
                    <w:rPr>
                      <w:rFonts w:ascii="Cambria Math" w:hAnsi="Cambria Math"/>
                      <w:i/>
                      <w:color w:val="FF0000"/>
                      <w:lang w:eastAsia="ja-JP"/>
                    </w:rPr>
                  </m:ctrlPr>
                </m:sSubPr>
                <m:e>
                  <m:r>
                    <w:rPr>
                      <w:rFonts w:ascii="Cambria Math" w:hAnsi="Cambria Math"/>
                      <w:color w:val="FF0000"/>
                      <w:lang w:eastAsia="ja-JP"/>
                    </w:rPr>
                    <m:t>x</m:t>
                  </m:r>
                </m:e>
                <m:sub>
                  <m:r>
                    <w:rPr>
                      <w:rFonts w:ascii="Cambria Math" w:hAnsi="Cambria Math"/>
                      <w:color w:val="FF0000"/>
                      <w:lang w:eastAsia="ja-JP"/>
                    </w:rPr>
                    <m:t>km+j</m:t>
                  </m:r>
                </m:sub>
              </m:sSub>
              <m:r>
                <w:rPr>
                  <w:rFonts w:ascii="Cambria Math" w:hAnsi="Cambria Math"/>
                  <w:color w:val="FF0000"/>
                  <w:lang w:eastAsia="ja-JP"/>
                </w:rPr>
                <m:t>×</m:t>
              </m:r>
              <m:sSup>
                <m:sSupPr>
                  <m:ctrlPr>
                    <w:rPr>
                      <w:rFonts w:ascii="Cambria Math" w:hAnsi="Cambria Math"/>
                      <w:i/>
                      <w:color w:val="FF0000"/>
                      <w:lang w:eastAsia="ja-JP"/>
                    </w:rPr>
                  </m:ctrlPr>
                </m:sSupPr>
                <m:e>
                  <m:r>
                    <w:rPr>
                      <w:rFonts w:ascii="Cambria Math" w:hAnsi="Cambria Math"/>
                      <w:color w:val="FF0000"/>
                      <w:lang w:eastAsia="ja-JP"/>
                    </w:rPr>
                    <m:t>2</m:t>
                  </m:r>
                </m:e>
                <m:sup>
                  <m:r>
                    <w:rPr>
                      <w:rFonts w:ascii="Cambria Math" w:hAnsi="Cambria Math"/>
                      <w:color w:val="FF0000"/>
                      <w:lang w:eastAsia="ja-JP"/>
                    </w:rPr>
                    <m:t>j</m:t>
                  </m:r>
                </m:sup>
              </m:sSup>
            </m:e>
          </m:nary>
        </m:oMath>
      </m:oMathPara>
    </w:p>
    <w:p w:rsidR="0048008A" w:rsidRPr="00E5313B" w:rsidRDefault="00081AFB" w:rsidP="0048008A">
      <w:pPr>
        <w:rPr>
          <w:lang w:eastAsia="ja-JP"/>
        </w:rPr>
      </w:pPr>
      <w:r>
        <w:rPr>
          <w:noProof/>
          <w:lang w:eastAsia="ja-JP"/>
        </w:rPr>
        <mc:AlternateContent>
          <mc:Choice Requires="wps">
            <w:drawing>
              <wp:anchor distT="0" distB="0" distL="114300" distR="114300" simplePos="0" relativeHeight="251665408" behindDoc="0" locked="0" layoutInCell="1" allowOverlap="1" wp14:anchorId="31CF7294" wp14:editId="7E6B6DEE">
                <wp:simplePos x="0" y="0"/>
                <wp:positionH relativeFrom="margin">
                  <wp:posOffset>5143500</wp:posOffset>
                </wp:positionH>
                <wp:positionV relativeFrom="paragraph">
                  <wp:posOffset>-654685</wp:posOffset>
                </wp:positionV>
                <wp:extent cx="1524000" cy="485775"/>
                <wp:effectExtent l="247650" t="0" r="19050" b="28575"/>
                <wp:wrapNone/>
                <wp:docPr id="5" name="吹き出し: 四角形 5"/>
                <wp:cNvGraphicFramePr/>
                <a:graphic xmlns:a="http://schemas.openxmlformats.org/drawingml/2006/main">
                  <a:graphicData uri="http://schemas.microsoft.com/office/word/2010/wordprocessingShape">
                    <wps:wsp>
                      <wps:cNvSpPr/>
                      <wps:spPr>
                        <a:xfrm>
                          <a:off x="0" y="0"/>
                          <a:ext cx="1524000" cy="485775"/>
                        </a:xfrm>
                        <a:prstGeom prst="wedgeRectCallout">
                          <a:avLst>
                            <a:gd name="adj1" fmla="val -64286"/>
                            <a:gd name="adj2" fmla="val -17238"/>
                          </a:avLst>
                        </a:prstGeom>
                      </wps:spPr>
                      <wps:style>
                        <a:lnRef idx="1">
                          <a:schemeClr val="accent2"/>
                        </a:lnRef>
                        <a:fillRef idx="2">
                          <a:schemeClr val="accent2"/>
                        </a:fillRef>
                        <a:effectRef idx="1">
                          <a:schemeClr val="accent2"/>
                        </a:effectRef>
                        <a:fontRef idx="minor">
                          <a:schemeClr val="dk1"/>
                        </a:fontRef>
                      </wps:style>
                      <wps:txbx>
                        <w:txbxContent>
                          <w:p w:rsidR="0048008A" w:rsidRDefault="0048008A" w:rsidP="0048008A">
                            <w:pPr>
                              <w:jc w:val="center"/>
                              <w:rPr>
                                <w:lang w:eastAsia="ja-JP"/>
                              </w:rPr>
                            </w:pPr>
                            <w:r>
                              <w:rPr>
                                <w:lang w:eastAsia="ja-JP"/>
                              </w:rPr>
                              <w:t>Original formulas are generalized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F7294" id="吹き出し: 四角形 5" o:spid="_x0000_s1033" type="#_x0000_t61" style="position:absolute;margin-left:405pt;margin-top:-51.55pt;width:120pt;height:3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" adj="-3086,7077" fillcolor="#f3a875 [2165]" strokecolor="#ed7d31 [3205]" strokeweight=".5pt">
                <v:fill color2="#f09558 [2613]" rotate="t" colors="0 #f7bda4;.5 #f5b195;1 #f8a581" focus="100%" type="gradient">
                  <o:fill v:ext="view" type="gradientUnscaled"/>
                </v:fill>
                <v:textbox>
                  <w:txbxContent>
                    <w:p w:rsidR="0048008A" w:rsidRDefault="0048008A" w:rsidP="0048008A">
                      <w:pPr>
                        <w:jc w:val="center"/>
                        <w:rPr>
                          <w:rFonts w:hint="eastAsia"/>
                          <w:lang w:eastAsia="ja-JP"/>
                        </w:rPr>
                      </w:pPr>
                      <w:r>
                        <w:rPr>
                          <w:lang w:eastAsia="ja-JP"/>
                        </w:rPr>
                        <w:t>Original formulas are generalized</w:t>
                      </w:r>
                    </w:p>
                  </w:txbxContent>
                </v:textbox>
                <w10:wrap anchorx="margin"/>
              </v:shape>
            </w:pict>
          </mc:Fallback>
        </mc:AlternateContent>
      </w:r>
      <w:r w:rsidR="0048008A" w:rsidRPr="00CE2B40">
        <w:rPr>
          <w:strike/>
          <w:color w:val="0070C0"/>
          <w:lang w:eastAsia="ja-JP"/>
        </w:rPr>
        <w:t xml:space="preserve">In mode 1 and 2, </w:t>
      </w:r>
      <w:r w:rsidR="0048008A" w:rsidRPr="008033CD">
        <w:rPr>
          <w:strike/>
          <w:color w:val="0070C0"/>
          <w:lang w:eastAsia="ja-JP"/>
        </w:rPr>
        <w:t>they</w:t>
      </w:r>
      <w:r w:rsidR="0048008A">
        <w:rPr>
          <w:strike/>
          <w:color w:val="0070C0"/>
          <w:lang w:eastAsia="ja-JP"/>
        </w:rPr>
        <w:t xml:space="preserve"> </w:t>
      </w:r>
      <w:r w:rsidR="0048008A">
        <w:rPr>
          <w:color w:val="FF0000"/>
          <w:lang w:eastAsia="ja-JP"/>
        </w:rPr>
        <w:t>PSDU</w:t>
      </w:r>
      <w:r w:rsidR="0048008A">
        <w:rPr>
          <w:lang w:eastAsia="ja-JP"/>
        </w:rPr>
        <w:t xml:space="preserve"> are modulated to pulse width [micro seconds] as</w:t>
      </w:r>
    </w:p>
    <w:p w:rsidR="0048008A" w:rsidRPr="0048008A" w:rsidRDefault="00B53CC2" w:rsidP="0048008A">
      <w:pPr>
        <w:rPr>
          <w:strike/>
          <w:color w:val="0070C0"/>
          <w:lang w:eastAsia="ja-JP"/>
        </w:rPr>
      </w:pPr>
      <m:oMathPara>
        <m:oMath>
          <m:sSub>
            <m:sSubPr>
              <m:ctrlPr>
                <w:rPr>
                  <w:rFonts w:ascii="Cambria Math" w:hAnsi="Cambria Math"/>
                  <w:strike/>
                  <w:color w:val="0070C0"/>
                  <w:lang w:eastAsia="ja-JP"/>
                </w:rPr>
              </m:ctrlPr>
            </m:sSubPr>
            <m:e>
              <m:r>
                <w:rPr>
                  <w:rFonts w:ascii="Cambria Math" w:hAnsi="Cambria Math"/>
                  <w:strike/>
                  <w:color w:val="0070C0"/>
                  <w:lang w:eastAsia="ja-JP"/>
                </w:rPr>
                <m:t>P</m:t>
              </m:r>
            </m:e>
            <m:sub>
              <m:r>
                <w:rPr>
                  <w:rFonts w:ascii="Cambria Math" w:hAnsi="Cambria Math"/>
                  <w:strike/>
                  <w:color w:val="0070C0"/>
                  <w:lang w:eastAsia="ja-JP"/>
                </w:rPr>
                <m:t>k</m:t>
              </m:r>
            </m:sub>
          </m:sSub>
          <m:r>
            <w:rPr>
              <w:rFonts w:ascii="Cambria Math" w:hAnsi="Cambria Math"/>
              <w:strike/>
              <w:color w:val="0070C0"/>
              <w:lang w:eastAsia="ja-JP"/>
            </w:rPr>
            <m:t>=180+30×</m:t>
          </m:r>
          <m:sSub>
            <m:sSubPr>
              <m:ctrlPr>
                <w:rPr>
                  <w:rFonts w:ascii="Cambria Math" w:hAnsi="Cambria Math"/>
                  <w:i/>
                  <w:strike/>
                  <w:color w:val="0070C0"/>
                  <w:lang w:eastAsia="ja-JP"/>
                </w:rPr>
              </m:ctrlPr>
            </m:sSubPr>
            <m:e>
              <m:r>
                <w:rPr>
                  <w:rFonts w:ascii="Cambria Math" w:hAnsi="Cambria Math"/>
                  <w:strike/>
                  <w:color w:val="0070C0"/>
                  <w:lang w:eastAsia="ja-JP"/>
                </w:rPr>
                <m:t>y</m:t>
              </m:r>
            </m:e>
            <m:sub>
              <m:r>
                <w:rPr>
                  <w:rFonts w:ascii="Cambria Math" w:hAnsi="Cambria Math"/>
                  <w:strike/>
                  <w:color w:val="0070C0"/>
                  <w:lang w:eastAsia="ja-JP"/>
                </w:rPr>
                <m:t>k</m:t>
              </m:r>
            </m:sub>
          </m:sSub>
        </m:oMath>
      </m:oMathPara>
    </w:p>
    <w:p w:rsidR="0048008A" w:rsidRPr="0048008A" w:rsidRDefault="00B53CC2" w:rsidP="0048008A">
      <w:pPr>
        <w:rPr>
          <w:color w:val="FF0000"/>
          <w:lang w:eastAsia="ja-JP"/>
        </w:rPr>
      </w:pPr>
      <m:oMathPara>
        <m:oMath>
          <m:sSub>
            <m:sSubPr>
              <m:ctrlPr>
                <w:rPr>
                  <w:rFonts w:ascii="Cambria Math" w:hAnsi="Cambria Math"/>
                  <w:color w:val="FF0000"/>
                  <w:lang w:eastAsia="ja-JP"/>
                </w:rPr>
              </m:ctrlPr>
            </m:sSubPr>
            <m:e>
              <m:r>
                <w:rPr>
                  <w:rFonts w:ascii="Cambria Math" w:hAnsi="Cambria Math"/>
                  <w:color w:val="FF0000"/>
                  <w:lang w:eastAsia="ja-JP"/>
                </w:rPr>
                <m:t>P</m:t>
              </m:r>
            </m:e>
            <m:sub>
              <m:r>
                <w:rPr>
                  <w:rFonts w:ascii="Cambria Math" w:hAnsi="Cambria Math"/>
                  <w:color w:val="FF0000"/>
                  <w:lang w:eastAsia="ja-JP"/>
                </w:rPr>
                <m:t>Ak</m:t>
              </m:r>
            </m:sub>
          </m:sSub>
          <m:r>
            <w:rPr>
              <w:rFonts w:ascii="Cambria Math" w:hAnsi="Cambria Math"/>
              <w:color w:val="FF0000"/>
              <w:lang w:eastAsia="ja-JP"/>
            </w:rPr>
            <m:t>=</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1</m:t>
              </m:r>
            </m:sub>
          </m:sSub>
          <m:r>
            <w:rPr>
              <w:rFonts w:ascii="Cambria Math" w:hAnsi="Cambria Math"/>
              <w:color w:val="FF0000"/>
              <w:lang w:eastAsia="ja-JP"/>
            </w:rPr>
            <m:t>+</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2</m:t>
              </m:r>
            </m:sub>
          </m:sSub>
          <m:r>
            <w:rPr>
              <w:rFonts w:ascii="Cambria Math" w:hAnsi="Cambria Math"/>
              <w:color w:val="FF0000"/>
              <w:lang w:eastAsia="ja-JP"/>
            </w:rPr>
            <m:t xml:space="preserve"> ×</m:t>
          </m:r>
          <m:d>
            <m:dPr>
              <m:ctrlPr>
                <w:rPr>
                  <w:rFonts w:ascii="Cambria Math" w:hAnsi="Cambria Math"/>
                  <w:i/>
                  <w:color w:val="FF0000"/>
                  <w:lang w:eastAsia="ja-JP"/>
                </w:rPr>
              </m:ctrlPr>
            </m:dPr>
            <m:e>
              <m:sSup>
                <m:sSupPr>
                  <m:ctrlPr>
                    <w:rPr>
                      <w:rFonts w:ascii="Cambria Math" w:hAnsi="Cambria Math"/>
                      <w:i/>
                      <w:color w:val="FF0000"/>
                      <w:lang w:eastAsia="ja-JP"/>
                    </w:rPr>
                  </m:ctrlPr>
                </m:sSupPr>
                <m:e>
                  <m:r>
                    <w:rPr>
                      <w:rFonts w:ascii="Cambria Math" w:hAnsi="Cambria Math"/>
                      <w:color w:val="FF0000"/>
                      <w:lang w:eastAsia="ja-JP"/>
                    </w:rPr>
                    <m:t>2</m:t>
                  </m:r>
                </m:e>
                <m:sup>
                  <m:r>
                    <w:rPr>
                      <w:rFonts w:ascii="Cambria Math" w:hAnsi="Cambria Math"/>
                      <w:color w:val="FF0000"/>
                      <w:lang w:eastAsia="ja-JP"/>
                    </w:rPr>
                    <m:t>m</m:t>
                  </m:r>
                </m:sup>
              </m:sSup>
              <m:r>
                <w:rPr>
                  <w:rFonts w:ascii="Cambria Math" w:hAnsi="Cambria Math"/>
                  <w:color w:val="FF0000"/>
                  <w:lang w:eastAsia="ja-JP"/>
                </w:rPr>
                <m:t>-1-</m:t>
              </m:r>
              <m:sSub>
                <m:sSubPr>
                  <m:ctrlPr>
                    <w:rPr>
                      <w:rFonts w:ascii="Cambria Math" w:hAnsi="Cambria Math"/>
                      <w:i/>
                      <w:color w:val="FF0000"/>
                      <w:lang w:eastAsia="ja-JP"/>
                    </w:rPr>
                  </m:ctrlPr>
                </m:sSubPr>
                <m:e>
                  <m:r>
                    <w:rPr>
                      <w:rFonts w:ascii="Cambria Math" w:hAnsi="Cambria Math"/>
                      <w:color w:val="FF0000"/>
                      <w:lang w:eastAsia="ja-JP"/>
                    </w:rPr>
                    <m:t>y</m:t>
                  </m:r>
                </m:e>
                <m:sub>
                  <m:r>
                    <w:rPr>
                      <w:rFonts w:ascii="Cambria Math" w:hAnsi="Cambria Math"/>
                      <w:color w:val="FF0000"/>
                      <w:lang w:eastAsia="ja-JP"/>
                    </w:rPr>
                    <m:t>k</m:t>
                  </m:r>
                </m:sub>
              </m:sSub>
            </m:e>
          </m:d>
        </m:oMath>
      </m:oMathPara>
    </w:p>
    <w:p w:rsidR="0048008A" w:rsidRPr="0048008A" w:rsidRDefault="00B53CC2" w:rsidP="0048008A">
      <w:pPr>
        <w:rPr>
          <w:color w:val="FF0000"/>
          <w:lang w:eastAsia="ja-JP"/>
        </w:rPr>
      </w:pPr>
      <m:oMathPara>
        <m:oMath>
          <m:sSub>
            <m:sSubPr>
              <m:ctrlPr>
                <w:rPr>
                  <w:rFonts w:ascii="Cambria Math" w:hAnsi="Cambria Math"/>
                  <w:color w:val="FF0000"/>
                  <w:lang w:eastAsia="ja-JP"/>
                </w:rPr>
              </m:ctrlPr>
            </m:sSubPr>
            <m:e>
              <m:r>
                <w:rPr>
                  <w:rFonts w:ascii="Cambria Math" w:hAnsi="Cambria Math"/>
                  <w:color w:val="FF0000"/>
                  <w:lang w:eastAsia="ja-JP"/>
                </w:rPr>
                <m:t>P</m:t>
              </m:r>
            </m:e>
            <m:sub>
              <m:r>
                <w:rPr>
                  <w:rFonts w:ascii="Cambria Math" w:hAnsi="Cambria Math"/>
                  <w:color w:val="FF0000"/>
                  <w:lang w:eastAsia="ja-JP"/>
                </w:rPr>
                <m:t>Bk</m:t>
              </m:r>
            </m:sub>
          </m:sSub>
          <m:r>
            <w:rPr>
              <w:rFonts w:ascii="Cambria Math" w:hAnsi="Cambria Math"/>
              <w:color w:val="FF0000"/>
              <w:lang w:eastAsia="ja-JP"/>
            </w:rPr>
            <m:t>=</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1</m:t>
              </m:r>
            </m:sub>
          </m:sSub>
          <m:r>
            <w:rPr>
              <w:rFonts w:ascii="Cambria Math" w:hAnsi="Cambria Math"/>
              <w:color w:val="FF0000"/>
              <w:lang w:eastAsia="ja-JP"/>
            </w:rPr>
            <m:t>+</m:t>
          </m:r>
          <m:sSub>
            <m:sSubPr>
              <m:ctrlPr>
                <w:rPr>
                  <w:rFonts w:ascii="Cambria Math" w:hAnsi="Cambria Math"/>
                  <w:i/>
                  <w:color w:val="FF0000"/>
                  <w:lang w:eastAsia="ja-JP"/>
                </w:rPr>
              </m:ctrlPr>
            </m:sSubPr>
            <m:e>
              <m:r>
                <w:rPr>
                  <w:rFonts w:ascii="Cambria Math" w:hAnsi="Cambria Math"/>
                  <w:color w:val="FF0000"/>
                  <w:lang w:eastAsia="ja-JP"/>
                </w:rPr>
                <m:t>W</m:t>
              </m:r>
            </m:e>
            <m:sub>
              <m:r>
                <w:rPr>
                  <w:rFonts w:ascii="Cambria Math" w:hAnsi="Cambria Math"/>
                  <w:color w:val="FF0000"/>
                  <w:lang w:eastAsia="ja-JP"/>
                </w:rPr>
                <m:t>2</m:t>
              </m:r>
            </m:sub>
          </m:sSub>
          <m:r>
            <w:rPr>
              <w:rFonts w:ascii="Cambria Math" w:hAnsi="Cambria Math"/>
              <w:color w:val="FF0000"/>
              <w:lang w:eastAsia="ja-JP"/>
            </w:rPr>
            <m:t>×</m:t>
          </m:r>
          <m:sSub>
            <m:sSubPr>
              <m:ctrlPr>
                <w:rPr>
                  <w:rFonts w:ascii="Cambria Math" w:hAnsi="Cambria Math"/>
                  <w:i/>
                  <w:color w:val="FF0000"/>
                  <w:lang w:eastAsia="ja-JP"/>
                </w:rPr>
              </m:ctrlPr>
            </m:sSubPr>
            <m:e>
              <m:r>
                <w:rPr>
                  <w:rFonts w:ascii="Cambria Math" w:hAnsi="Cambria Math"/>
                  <w:color w:val="FF0000"/>
                  <w:lang w:eastAsia="ja-JP"/>
                </w:rPr>
                <m:t>y</m:t>
              </m:r>
            </m:e>
            <m:sub>
              <m:r>
                <w:rPr>
                  <w:rFonts w:ascii="Cambria Math" w:hAnsi="Cambria Math"/>
                  <w:color w:val="FF0000"/>
                  <w:lang w:eastAsia="ja-JP"/>
                </w:rPr>
                <m:t>k</m:t>
              </m:r>
            </m:sub>
          </m:sSub>
        </m:oMath>
      </m:oMathPara>
    </w:p>
    <w:p w:rsidR="00BB7C53" w:rsidRDefault="00BB7C53" w:rsidP="00BB7C53">
      <w:pPr>
        <w:rPr>
          <w:lang w:eastAsia="ja-JP"/>
        </w:rPr>
      </w:pPr>
    </w:p>
    <w:p w:rsidR="0048008A" w:rsidRPr="0048008A" w:rsidRDefault="0048008A" w:rsidP="00BB7C53">
      <w:pPr>
        <w:rPr>
          <w:color w:val="FF0000"/>
          <w:lang w:eastAsia="ja-JP"/>
        </w:rPr>
      </w:pPr>
      <w:r w:rsidRPr="0048008A">
        <w:rPr>
          <w:color w:val="FF0000"/>
          <w:lang w:eastAsia="ja-JP"/>
        </w:rPr>
        <w:t xml:space="preserve">PSDU </w:t>
      </w:r>
      <w:r w:rsidRPr="0048008A">
        <w:rPr>
          <w:rFonts w:hint="eastAsia"/>
          <w:color w:val="FF0000"/>
          <w:lang w:eastAsia="ja-JP"/>
        </w:rPr>
        <w:t xml:space="preserve">A and </w:t>
      </w:r>
      <w:r w:rsidRPr="0048008A">
        <w:rPr>
          <w:color w:val="FF0000"/>
          <w:lang w:eastAsia="ja-JP"/>
        </w:rPr>
        <w:t xml:space="preserve">PSDU </w:t>
      </w:r>
      <w:r w:rsidRPr="0048008A">
        <w:rPr>
          <w:rFonts w:hint="eastAsia"/>
          <w:color w:val="FF0000"/>
          <w:lang w:eastAsia="ja-JP"/>
        </w:rPr>
        <w:t>B fields are half-optional</w:t>
      </w:r>
      <w:r w:rsidRPr="0048008A">
        <w:rPr>
          <w:color w:val="FF0000"/>
          <w:lang w:eastAsia="ja-JP"/>
        </w:rPr>
        <w:t xml:space="preserve"> </w:t>
      </w:r>
      <w:r>
        <w:rPr>
          <w:color w:val="FF0000"/>
          <w:lang w:eastAsia="ja-JP"/>
        </w:rPr>
        <w:t xml:space="preserve">as </w:t>
      </w:r>
      <w:r w:rsidRPr="0048008A">
        <w:rPr>
          <w:color w:val="FF0000"/>
          <w:lang w:eastAsia="ja-JP"/>
        </w:rPr>
        <w:t xml:space="preserve">same as Mirror PWM. </w:t>
      </w:r>
    </w:p>
    <w:p w:rsidR="00BB7C53" w:rsidRPr="0048008A" w:rsidRDefault="00BB7C53" w:rsidP="00BB7C53">
      <w:pPr>
        <w:rPr>
          <w:strike/>
          <w:color w:val="0070C0"/>
          <w:lang w:eastAsia="ja-JP"/>
        </w:rPr>
      </w:pPr>
      <w:r w:rsidRPr="0048008A">
        <w:rPr>
          <w:rFonts w:hint="eastAsia"/>
          <w:strike/>
          <w:color w:val="0070C0"/>
          <w:lang w:eastAsia="ja-JP"/>
        </w:rPr>
        <w:t xml:space="preserve">In mode 3, they are modulated to </w:t>
      </w:r>
      <w:r w:rsidRPr="0048008A">
        <w:rPr>
          <w:strike/>
          <w:color w:val="0070C0"/>
          <w:lang w:eastAsia="ja-JP"/>
        </w:rPr>
        <w:t>pulse</w:t>
      </w:r>
      <w:r w:rsidRPr="0048008A">
        <w:rPr>
          <w:rFonts w:hint="eastAsia"/>
          <w:strike/>
          <w:color w:val="0070C0"/>
          <w:lang w:eastAsia="ja-JP"/>
        </w:rPr>
        <w:t xml:space="preserve"> </w:t>
      </w:r>
      <w:r w:rsidRPr="0048008A">
        <w:rPr>
          <w:strike/>
          <w:color w:val="0070C0"/>
          <w:lang w:eastAsia="ja-JP"/>
        </w:rPr>
        <w:t>width [micro seconds] as</w:t>
      </w:r>
    </w:p>
    <w:p w:rsidR="00BB7C53" w:rsidRPr="0048008A" w:rsidRDefault="00B53CC2" w:rsidP="00BB7C53">
      <w:pPr>
        <w:rPr>
          <w:strike/>
          <w:color w:val="0070C0"/>
          <w:lang w:eastAsia="ja-JP"/>
        </w:rPr>
      </w:pPr>
      <m:oMathPara>
        <m:oMath>
          <m:sSub>
            <m:sSubPr>
              <m:ctrlPr>
                <w:rPr>
                  <w:rFonts w:ascii="Cambria Math" w:hAnsi="Cambria Math"/>
                  <w:strike/>
                  <w:color w:val="0070C0"/>
                  <w:lang w:eastAsia="ja-JP"/>
                </w:rPr>
              </m:ctrlPr>
            </m:sSubPr>
            <m:e>
              <m:r>
                <w:rPr>
                  <w:rFonts w:ascii="Cambria Math" w:hAnsi="Cambria Math"/>
                  <w:strike/>
                  <w:color w:val="0070C0"/>
                  <w:lang w:eastAsia="ja-JP"/>
                </w:rPr>
                <m:t>P</m:t>
              </m:r>
            </m:e>
            <m:sub>
              <m:r>
                <w:rPr>
                  <w:rFonts w:ascii="Cambria Math" w:hAnsi="Cambria Math"/>
                  <w:strike/>
                  <w:color w:val="0070C0"/>
                  <w:lang w:eastAsia="ja-JP"/>
                </w:rPr>
                <m:t>Bk</m:t>
              </m:r>
            </m:sub>
          </m:sSub>
          <m:r>
            <w:rPr>
              <w:rFonts w:ascii="Cambria Math" w:hAnsi="Cambria Math"/>
              <w:strike/>
              <w:color w:val="0070C0"/>
              <w:lang w:eastAsia="ja-JP"/>
            </w:rPr>
            <m:t>=100+20×</m:t>
          </m:r>
          <m:sSub>
            <m:sSubPr>
              <m:ctrlPr>
                <w:rPr>
                  <w:rFonts w:ascii="Cambria Math" w:hAnsi="Cambria Math"/>
                  <w:i/>
                  <w:strike/>
                  <w:color w:val="0070C0"/>
                  <w:lang w:eastAsia="ja-JP"/>
                </w:rPr>
              </m:ctrlPr>
            </m:sSubPr>
            <m:e>
              <m:r>
                <w:rPr>
                  <w:rFonts w:ascii="Cambria Math" w:hAnsi="Cambria Math"/>
                  <w:strike/>
                  <w:color w:val="0070C0"/>
                  <w:lang w:eastAsia="ja-JP"/>
                </w:rPr>
                <m:t>y</m:t>
              </m:r>
            </m:e>
            <m:sub>
              <m:r>
                <w:rPr>
                  <w:rFonts w:ascii="Cambria Math" w:hAnsi="Cambria Math"/>
                  <w:strike/>
                  <w:color w:val="0070C0"/>
                  <w:lang w:eastAsia="ja-JP"/>
                </w:rPr>
                <m:t>k</m:t>
              </m:r>
            </m:sub>
          </m:sSub>
        </m:oMath>
      </m:oMathPara>
    </w:p>
    <w:p w:rsidR="00A53043" w:rsidRPr="0048008A" w:rsidRDefault="00A53043" w:rsidP="00A53043">
      <w:pPr>
        <w:rPr>
          <w:strike/>
          <w:color w:val="0070C0"/>
          <w:lang w:eastAsia="ja-JP"/>
        </w:rPr>
      </w:pPr>
      <w:r w:rsidRPr="0048008A">
        <w:rPr>
          <w:strike/>
          <w:color w:val="0070C0"/>
          <w:lang w:eastAsia="ja-JP"/>
        </w:rPr>
        <w:t>In mode 3, PHY payload lasts until SFT or next SHR field is transmitted.</w:t>
      </w:r>
    </w:p>
    <w:p w:rsidR="00A53043" w:rsidRPr="0048008A" w:rsidRDefault="00A53043" w:rsidP="00A53043">
      <w:pPr>
        <w:rPr>
          <w:strike/>
          <w:color w:val="0070C0"/>
          <w:lang w:eastAsia="ja-JP"/>
        </w:rPr>
      </w:pPr>
    </w:p>
    <w:p w:rsidR="00A53043" w:rsidRPr="0048008A" w:rsidRDefault="00A53043" w:rsidP="00A53043">
      <w:pPr>
        <w:rPr>
          <w:strike/>
          <w:color w:val="0070C0"/>
          <w:lang w:eastAsia="ja-JP"/>
        </w:rPr>
      </w:pPr>
      <w:r w:rsidRPr="0048008A">
        <w:rPr>
          <w:strike/>
          <w:color w:val="0070C0"/>
          <w:lang w:eastAsia="ja-JP"/>
        </w:rPr>
        <w:t xml:space="preserve">SFT field in mode 3 consists of pulses intervals with (90, 80, 90) micro seconds. SFT field is optional field. A transmitter can transmit next SHR field instead of SFT field. </w:t>
      </w:r>
    </w:p>
    <w:p w:rsidR="00284AA2" w:rsidRPr="0048008A" w:rsidRDefault="00284AA2" w:rsidP="00284AA2">
      <w:pPr>
        <w:rPr>
          <w:strike/>
          <w:color w:val="0070C0"/>
          <w:lang w:eastAsia="ja-JP"/>
        </w:rPr>
      </w:pPr>
    </w:p>
    <w:p w:rsidR="00284AA2" w:rsidRDefault="00284AA2" w:rsidP="00284AA2">
      <w:pPr>
        <w:rPr>
          <w:lang w:eastAsia="ja-JP"/>
        </w:rPr>
      </w:pPr>
      <w:r w:rsidRPr="0048008A">
        <w:rPr>
          <w:rFonts w:hint="eastAsia"/>
          <w:strike/>
          <w:color w:val="0070C0"/>
          <w:lang w:eastAsia="ja-JP"/>
        </w:rPr>
        <w:t>Transmitter can transmit any kind of signal in Optional field.</w:t>
      </w:r>
      <w:r w:rsidRPr="0048008A">
        <w:rPr>
          <w:strike/>
          <w:color w:val="0070C0"/>
          <w:lang w:eastAsia="ja-JP"/>
        </w:rPr>
        <w:t xml:space="preserve"> However, the signal must not contain SHR field pattern. Optional field can be used for DC compensation and dimming control.</w:t>
      </w:r>
    </w:p>
    <w:p w:rsidR="002A4487" w:rsidRPr="00284AA2" w:rsidRDefault="002A4487" w:rsidP="00C949EA">
      <w:pPr>
        <w:autoSpaceDE w:val="0"/>
        <w:autoSpaceDN w:val="0"/>
        <w:adjustRightInd w:val="0"/>
        <w:rPr>
          <w:rFonts w:ascii="Arial-BoldMT" w:hAnsi="Arial-BoldMT" w:cs="Arial-BoldMT"/>
          <w:bCs/>
          <w:lang w:eastAsia="ja-JP"/>
        </w:rPr>
      </w:pPr>
    </w:p>
    <w:p w:rsidR="00C949EA" w:rsidRDefault="00C949EA" w:rsidP="00C949EA">
      <w:pPr>
        <w:rPr>
          <w:rFonts w:ascii="Arial-BoldMT" w:hAnsi="Arial-BoldMT" w:cs="Arial-BoldMT"/>
          <w:b/>
          <w:bCs/>
          <w:szCs w:val="24"/>
        </w:rPr>
      </w:pPr>
    </w:p>
    <w:sectPr w:rsidR="00C949EA">
      <w:headerReference w:type="default" r:id="rId10"/>
      <w:footerReference w:type="default" r:id="rId11"/>
      <w:headerReference w:type="first" r:id="rId12"/>
      <w:footerReference w:type="first" r:id="rId13"/>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CC2" w:rsidRDefault="00B53CC2">
      <w:r>
        <w:separator/>
      </w:r>
    </w:p>
  </w:endnote>
  <w:endnote w:type="continuationSeparator" w:id="0">
    <w:p w:rsidR="00B53CC2" w:rsidRDefault="00B53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BoldMT">
    <w:altName w:val="Times New Roman"/>
    <w:panose1 w:val="00000000000000000000"/>
    <w:charset w:val="00"/>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3EF" w:rsidRDefault="000D33EF">
    <w:pPr>
      <w:pStyle w:val="a3"/>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t>Hideki Aoyama, Panasonic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3EF" w:rsidRDefault="000D33EF">
    <w:pPr>
      <w:pStyle w:val="a3"/>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CC2" w:rsidRDefault="00B53CC2">
      <w:r>
        <w:separator/>
      </w:r>
    </w:p>
  </w:footnote>
  <w:footnote w:type="continuationSeparator" w:id="0">
    <w:p w:rsidR="00B53CC2" w:rsidRDefault="00B53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3EF" w:rsidRDefault="000D33EF">
    <w:pPr>
      <w:pStyle w:val="a4"/>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643FDA">
      <w:rPr>
        <w:b/>
        <w:noProof/>
        <w:sz w:val="28"/>
      </w:rPr>
      <w:t>January, 2017</w:t>
    </w:r>
    <w:r>
      <w:rPr>
        <w:b/>
        <w:sz w:val="28"/>
      </w:rPr>
      <w:fldChar w:fldCharType="end"/>
    </w:r>
    <w:r>
      <w:rPr>
        <w:b/>
        <w:sz w:val="28"/>
      </w:rPr>
      <w:tab/>
      <w:t xml:space="preserve"> IEEE P802.15-</w:t>
    </w:r>
    <w:r w:rsidRPr="0033070E">
      <w:t xml:space="preserve"> </w:t>
    </w:r>
    <w:r w:rsidR="00643FDA">
      <w:rPr>
        <w:b/>
        <w:sz w:val="28"/>
      </w:rPr>
      <w:t>17</w:t>
    </w:r>
    <w:r>
      <w:rPr>
        <w:b/>
        <w:sz w:val="28"/>
      </w:rPr>
      <w:t>-0</w:t>
    </w:r>
    <w:r w:rsidR="00643FDA">
      <w:rPr>
        <w:b/>
        <w:sz w:val="28"/>
      </w:rPr>
      <w:t>022</w:t>
    </w:r>
    <w:r w:rsidRPr="0033070E">
      <w:rPr>
        <w:b/>
        <w:sz w:val="28"/>
      </w:rPr>
      <w:t>-00-007a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3EF" w:rsidRDefault="000D33EF">
    <w:pPr>
      <w:pStyle w:val="a4"/>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33732"/>
    <w:multiLevelType w:val="hybridMultilevel"/>
    <w:tmpl w:val="ED96581A"/>
    <w:lvl w:ilvl="0" w:tplc="8E3044E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E11D48"/>
    <w:multiLevelType w:val="hybridMultilevel"/>
    <w:tmpl w:val="0508565A"/>
    <w:lvl w:ilvl="0" w:tplc="09AA28D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971441"/>
    <w:multiLevelType w:val="multilevel"/>
    <w:tmpl w:val="910638F2"/>
    <w:lvl w:ilvl="0">
      <w:start w:val="1"/>
      <w:numFmt w:val="decimal"/>
      <w:lvlText w:val="%1.0"/>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8261D06"/>
    <w:multiLevelType w:val="multilevel"/>
    <w:tmpl w:val="4F863744"/>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586B56CB"/>
    <w:multiLevelType w:val="hybridMultilevel"/>
    <w:tmpl w:val="3446B5F6"/>
    <w:lvl w:ilvl="0" w:tplc="1392247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ideki Aoyama">
    <w15:presenceInfo w15:providerId="Windows Live" w15:userId="f3a9adc32f1db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en-US" w:vendorID="8" w:dllVersion="513" w:checkStyle="1"/>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9EA"/>
    <w:rsid w:val="00016963"/>
    <w:rsid w:val="00020D33"/>
    <w:rsid w:val="000311A9"/>
    <w:rsid w:val="000455DB"/>
    <w:rsid w:val="00081AFB"/>
    <w:rsid w:val="000D33EF"/>
    <w:rsid w:val="000D5A42"/>
    <w:rsid w:val="000E6249"/>
    <w:rsid w:val="00101488"/>
    <w:rsid w:val="00111DD7"/>
    <w:rsid w:val="001555D5"/>
    <w:rsid w:val="001766CE"/>
    <w:rsid w:val="001E44B8"/>
    <w:rsid w:val="001E590D"/>
    <w:rsid w:val="00231DFC"/>
    <w:rsid w:val="0023266D"/>
    <w:rsid w:val="00245FFD"/>
    <w:rsid w:val="00271515"/>
    <w:rsid w:val="00271EC3"/>
    <w:rsid w:val="00284AA2"/>
    <w:rsid w:val="00285292"/>
    <w:rsid w:val="00292BBE"/>
    <w:rsid w:val="002A4487"/>
    <w:rsid w:val="002B464F"/>
    <w:rsid w:val="00300A48"/>
    <w:rsid w:val="0031459F"/>
    <w:rsid w:val="0033070E"/>
    <w:rsid w:val="00354BD3"/>
    <w:rsid w:val="003B4E3F"/>
    <w:rsid w:val="003B56F5"/>
    <w:rsid w:val="003D6790"/>
    <w:rsid w:val="003E4D94"/>
    <w:rsid w:val="00407314"/>
    <w:rsid w:val="00414568"/>
    <w:rsid w:val="004646B8"/>
    <w:rsid w:val="00475943"/>
    <w:rsid w:val="0048008A"/>
    <w:rsid w:val="004C5B91"/>
    <w:rsid w:val="004D280D"/>
    <w:rsid w:val="004E6ED3"/>
    <w:rsid w:val="004F6E0B"/>
    <w:rsid w:val="00503D75"/>
    <w:rsid w:val="005040DC"/>
    <w:rsid w:val="00504E40"/>
    <w:rsid w:val="005671B4"/>
    <w:rsid w:val="00592857"/>
    <w:rsid w:val="00595759"/>
    <w:rsid w:val="005A40A7"/>
    <w:rsid w:val="005A60E6"/>
    <w:rsid w:val="00643FDA"/>
    <w:rsid w:val="00655691"/>
    <w:rsid w:val="00682BF9"/>
    <w:rsid w:val="0069783A"/>
    <w:rsid w:val="006C6BE8"/>
    <w:rsid w:val="006D3565"/>
    <w:rsid w:val="006D722D"/>
    <w:rsid w:val="006F442F"/>
    <w:rsid w:val="00705AB7"/>
    <w:rsid w:val="00721801"/>
    <w:rsid w:val="00727D16"/>
    <w:rsid w:val="007458CD"/>
    <w:rsid w:val="00747A74"/>
    <w:rsid w:val="00751FF0"/>
    <w:rsid w:val="0076556D"/>
    <w:rsid w:val="00767CBC"/>
    <w:rsid w:val="007975F8"/>
    <w:rsid w:val="007B5DCA"/>
    <w:rsid w:val="007D2D07"/>
    <w:rsid w:val="007D4DFE"/>
    <w:rsid w:val="008033CD"/>
    <w:rsid w:val="008344C6"/>
    <w:rsid w:val="0087799F"/>
    <w:rsid w:val="008B52C2"/>
    <w:rsid w:val="008D083B"/>
    <w:rsid w:val="008E718B"/>
    <w:rsid w:val="008F72D5"/>
    <w:rsid w:val="009109B6"/>
    <w:rsid w:val="0092418A"/>
    <w:rsid w:val="00947140"/>
    <w:rsid w:val="00952980"/>
    <w:rsid w:val="00991192"/>
    <w:rsid w:val="009A42D4"/>
    <w:rsid w:val="009B3576"/>
    <w:rsid w:val="00A17F02"/>
    <w:rsid w:val="00A359C2"/>
    <w:rsid w:val="00A53043"/>
    <w:rsid w:val="00A5551E"/>
    <w:rsid w:val="00A61835"/>
    <w:rsid w:val="00AC383F"/>
    <w:rsid w:val="00AE1877"/>
    <w:rsid w:val="00B0006C"/>
    <w:rsid w:val="00B4188D"/>
    <w:rsid w:val="00B46C5A"/>
    <w:rsid w:val="00B53CC2"/>
    <w:rsid w:val="00B673F5"/>
    <w:rsid w:val="00B77C54"/>
    <w:rsid w:val="00BB7C53"/>
    <w:rsid w:val="00BC2D58"/>
    <w:rsid w:val="00BC6346"/>
    <w:rsid w:val="00BD4FCA"/>
    <w:rsid w:val="00BE1EBB"/>
    <w:rsid w:val="00BE4412"/>
    <w:rsid w:val="00BF7B6B"/>
    <w:rsid w:val="00C04EDC"/>
    <w:rsid w:val="00C17391"/>
    <w:rsid w:val="00C32A27"/>
    <w:rsid w:val="00C72C0A"/>
    <w:rsid w:val="00C949EA"/>
    <w:rsid w:val="00CD5032"/>
    <w:rsid w:val="00CE2B40"/>
    <w:rsid w:val="00CF0539"/>
    <w:rsid w:val="00D10044"/>
    <w:rsid w:val="00D4289B"/>
    <w:rsid w:val="00D43AF9"/>
    <w:rsid w:val="00D628D8"/>
    <w:rsid w:val="00D62DDA"/>
    <w:rsid w:val="00DC4F32"/>
    <w:rsid w:val="00DE5466"/>
    <w:rsid w:val="00E5313B"/>
    <w:rsid w:val="00E53158"/>
    <w:rsid w:val="00E82E66"/>
    <w:rsid w:val="00EA6093"/>
    <w:rsid w:val="00EB674F"/>
    <w:rsid w:val="00EE676D"/>
    <w:rsid w:val="00F022E3"/>
    <w:rsid w:val="00F06B39"/>
    <w:rsid w:val="00F40803"/>
    <w:rsid w:val="00F4499E"/>
    <w:rsid w:val="00F7079A"/>
    <w:rsid w:val="00F81007"/>
    <w:rsid w:val="00FA3DB2"/>
    <w:rsid w:val="00FA6998"/>
    <w:rsid w:val="00FD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60FC24"/>
  <w15:docId w15:val="{665D91B1-6C86-4FCB-854A-68CED945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Pr>
      <w:rFonts w:ascii="Times New Roman" w:hAnsi="Times New Roman"/>
      <w:sz w:val="24"/>
    </w:rPr>
  </w:style>
  <w:style w:type="paragraph" w:styleId="1">
    <w:name w:val="heading 1"/>
    <w:basedOn w:val="a"/>
    <w:next w:val="a"/>
    <w:link w:val="10"/>
    <w:uiPriority w:val="9"/>
    <w:qFormat/>
    <w:rsid w:val="001766CE"/>
    <w:pPr>
      <w:keepNext/>
      <w:spacing w:before="240" w:after="60"/>
      <w:outlineLvl w:val="0"/>
    </w:pPr>
    <w:rPr>
      <w:rFonts w:ascii="Arial" w:hAnsi="Arial"/>
      <w:b/>
      <w:kern w:val="28"/>
      <w:sz w:val="28"/>
      <w:u w:val="single"/>
    </w:rPr>
  </w:style>
  <w:style w:type="paragraph" w:styleId="2">
    <w:name w:val="heading 2"/>
    <w:basedOn w:val="a"/>
    <w:next w:val="a"/>
    <w:qFormat/>
    <w:rsid w:val="001E590D"/>
    <w:pPr>
      <w:keepNext/>
      <w:spacing w:before="240" w:after="60"/>
      <w:outlineLvl w:val="1"/>
    </w:pPr>
    <w:rPr>
      <w:rFonts w:ascii="Arial" w:eastAsia="Times New Roman" w:hAnsi="Arial"/>
      <w:b/>
      <w:sz w:val="28"/>
    </w:rPr>
  </w:style>
  <w:style w:type="paragraph" w:styleId="3">
    <w:name w:val="heading 3"/>
    <w:basedOn w:val="a"/>
    <w:next w:val="a"/>
    <w:qFormat/>
    <w:rsid w:val="00CD5032"/>
    <w:pPr>
      <w:keepNext/>
      <w:tabs>
        <w:tab w:val="left" w:pos="792"/>
      </w:tabs>
      <w:spacing w:before="240" w:after="60"/>
      <w:outlineLvl w:val="2"/>
    </w:pPr>
    <w:rPr>
      <w:rFonts w:ascii="Arial" w:hAnsi="Arial"/>
      <w:b/>
      <w:sz w:val="26"/>
    </w:rPr>
  </w:style>
  <w:style w:type="paragraph" w:styleId="4">
    <w:name w:val="heading 4"/>
    <w:basedOn w:val="a"/>
    <w:next w:val="a"/>
    <w:qFormat/>
    <w:pPr>
      <w:ind w:left="360"/>
      <w:outlineLvl w:val="3"/>
    </w:pPr>
    <w:rPr>
      <w:rFonts w:ascii="Times" w:hAnsi="Times"/>
      <w:u w:val="single"/>
    </w:rPr>
  </w:style>
  <w:style w:type="paragraph" w:styleId="5">
    <w:name w:val="heading 5"/>
    <w:basedOn w:val="a"/>
    <w:next w:val="a"/>
    <w:qFormat/>
    <w:pPr>
      <w:spacing w:before="240" w:after="60"/>
      <w:outlineLvl w:val="4"/>
    </w:pPr>
    <w:rPr>
      <w:sz w:val="22"/>
      <w:u w:val="single"/>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paragraph" w:styleId="a4">
    <w:name w:val="header"/>
    <w:basedOn w:val="a"/>
    <w:semiHidden/>
    <w:pPr>
      <w:tabs>
        <w:tab w:val="center" w:pos="4320"/>
        <w:tab w:val="right" w:pos="8640"/>
      </w:tabs>
    </w:pPr>
  </w:style>
  <w:style w:type="paragraph" w:customStyle="1" w:styleId="BitHeading">
    <w:name w:val="Bit Heading"/>
    <w:basedOn w:val="a"/>
    <w:pPr>
      <w:spacing w:before="120"/>
      <w:jc w:val="both"/>
    </w:pPr>
    <w:rPr>
      <w:rFonts w:ascii="Palatino" w:hAnsi="Palatino"/>
      <w:i/>
    </w:rPr>
  </w:style>
  <w:style w:type="paragraph" w:customStyle="1" w:styleId="BlockParagraph">
    <w:name w:val="BlockParagraph"/>
    <w:basedOn w:val="a"/>
    <w:pPr>
      <w:spacing w:before="120"/>
    </w:pPr>
    <w:rPr>
      <w:rFonts w:ascii="Palatino" w:hAnsi="Palatino"/>
    </w:rPr>
  </w:style>
  <w:style w:type="paragraph" w:customStyle="1" w:styleId="Definition">
    <w:name w:val="Definition"/>
    <w:basedOn w:val="a"/>
    <w:pPr>
      <w:spacing w:after="200"/>
      <w:ind w:right="-720"/>
      <w:jc w:val="both"/>
    </w:pPr>
    <w:rPr>
      <w:rFonts w:ascii="New Century Schlbk" w:hAnsi="New Century Schlbk"/>
      <w:sz w:val="20"/>
    </w:rPr>
  </w:style>
  <w:style w:type="paragraph" w:styleId="a5">
    <w:name w:val="Body Text"/>
    <w:basedOn w:val="a"/>
    <w:semiHidden/>
    <w:rPr>
      <w:color w:val="000000"/>
    </w:rPr>
  </w:style>
  <w:style w:type="paragraph" w:styleId="a6">
    <w:name w:val="Document Map"/>
    <w:basedOn w:val="a"/>
    <w:semiHidden/>
    <w:pPr>
      <w:shd w:val="clear" w:color="auto" w:fill="000080"/>
    </w:pPr>
    <w:rPr>
      <w:rFonts w:ascii="Tahoma" w:hAnsi="Tahoma"/>
    </w:rPr>
  </w:style>
  <w:style w:type="character" w:styleId="a7">
    <w:name w:val="page number"/>
    <w:basedOn w:val="a0"/>
    <w:semiHidden/>
  </w:style>
  <w:style w:type="paragraph" w:customStyle="1" w:styleId="covertext">
    <w:name w:val="cover text"/>
    <w:basedOn w:val="a"/>
    <w:pPr>
      <w:spacing w:before="120" w:after="120"/>
    </w:pPr>
  </w:style>
  <w:style w:type="character" w:customStyle="1" w:styleId="10">
    <w:name w:val="見出し 1 (文字)"/>
    <w:link w:val="1"/>
    <w:uiPriority w:val="9"/>
    <w:rsid w:val="001766CE"/>
    <w:rPr>
      <w:rFonts w:ascii="Arial" w:hAnsi="Arial"/>
      <w:b/>
      <w:kern w:val="28"/>
      <w:sz w:val="28"/>
      <w:u w:val="single"/>
    </w:rPr>
  </w:style>
  <w:style w:type="table" w:styleId="a8">
    <w:name w:val="Table Grid"/>
    <w:basedOn w:val="a1"/>
    <w:uiPriority w:val="39"/>
    <w:rsid w:val="00C949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C949EA"/>
    <w:rPr>
      <w:color w:val="0563C1"/>
      <w:u w:val="single"/>
    </w:rPr>
  </w:style>
  <w:style w:type="paragraph" w:styleId="aa">
    <w:name w:val="Balloon Text"/>
    <w:basedOn w:val="a"/>
    <w:link w:val="ab"/>
    <w:uiPriority w:val="99"/>
    <w:semiHidden/>
    <w:unhideWhenUsed/>
    <w:rsid w:val="00C949EA"/>
    <w:rPr>
      <w:rFonts w:ascii="Segoe UI" w:hAnsi="Segoe UI" w:cs="Segoe UI"/>
      <w:sz w:val="18"/>
      <w:szCs w:val="18"/>
    </w:rPr>
  </w:style>
  <w:style w:type="character" w:customStyle="1" w:styleId="ab">
    <w:name w:val="吹き出し (文字)"/>
    <w:basedOn w:val="a0"/>
    <w:link w:val="aa"/>
    <w:uiPriority w:val="99"/>
    <w:semiHidden/>
    <w:rsid w:val="00C949EA"/>
    <w:rPr>
      <w:rFonts w:ascii="Segoe UI" w:hAnsi="Segoe UI" w:cs="Segoe UI"/>
      <w:sz w:val="18"/>
      <w:szCs w:val="18"/>
    </w:rPr>
  </w:style>
  <w:style w:type="character" w:styleId="ac">
    <w:name w:val="Placeholder Text"/>
    <w:basedOn w:val="a0"/>
    <w:uiPriority w:val="99"/>
    <w:semiHidden/>
    <w:rsid w:val="00B673F5"/>
    <w:rPr>
      <w:color w:val="808080"/>
    </w:rPr>
  </w:style>
  <w:style w:type="paragraph" w:styleId="ad">
    <w:name w:val="List Paragraph"/>
    <w:basedOn w:val="a"/>
    <w:uiPriority w:val="34"/>
    <w:qFormat/>
    <w:rsid w:val="00E53158"/>
    <w:pPr>
      <w:ind w:leftChars="400" w:left="840"/>
    </w:pPr>
  </w:style>
  <w:style w:type="character" w:styleId="ae">
    <w:name w:val="annotation reference"/>
    <w:basedOn w:val="a0"/>
    <w:uiPriority w:val="99"/>
    <w:semiHidden/>
    <w:unhideWhenUsed/>
    <w:rsid w:val="000D33EF"/>
    <w:rPr>
      <w:sz w:val="18"/>
      <w:szCs w:val="18"/>
    </w:rPr>
  </w:style>
  <w:style w:type="paragraph" w:styleId="af">
    <w:name w:val="annotation text"/>
    <w:basedOn w:val="a"/>
    <w:link w:val="af0"/>
    <w:uiPriority w:val="99"/>
    <w:semiHidden/>
    <w:unhideWhenUsed/>
    <w:rsid w:val="000D33EF"/>
  </w:style>
  <w:style w:type="character" w:customStyle="1" w:styleId="af0">
    <w:name w:val="コメント文字列 (文字)"/>
    <w:basedOn w:val="a0"/>
    <w:link w:val="af"/>
    <w:uiPriority w:val="99"/>
    <w:semiHidden/>
    <w:rsid w:val="000D33EF"/>
    <w:rPr>
      <w:rFonts w:ascii="Times New Roman" w:hAnsi="Times New Roman"/>
      <w:sz w:val="24"/>
    </w:rPr>
  </w:style>
  <w:style w:type="paragraph" w:styleId="af1">
    <w:name w:val="annotation subject"/>
    <w:basedOn w:val="af"/>
    <w:next w:val="af"/>
    <w:link w:val="af2"/>
    <w:uiPriority w:val="99"/>
    <w:semiHidden/>
    <w:unhideWhenUsed/>
    <w:rsid w:val="000D33EF"/>
    <w:rPr>
      <w:b/>
      <w:bCs/>
    </w:rPr>
  </w:style>
  <w:style w:type="character" w:customStyle="1" w:styleId="af2">
    <w:name w:val="コメント内容 (文字)"/>
    <w:basedOn w:val="af0"/>
    <w:link w:val="af1"/>
    <w:uiPriority w:val="99"/>
    <w:semiHidden/>
    <w:rsid w:val="000D33EF"/>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270">
      <w:bodyDiv w:val="1"/>
      <w:marLeft w:val="0"/>
      <w:marRight w:val="0"/>
      <w:marTop w:val="0"/>
      <w:marBottom w:val="0"/>
      <w:divBdr>
        <w:top w:val="none" w:sz="0" w:space="0" w:color="auto"/>
        <w:left w:val="none" w:sz="0" w:space="0" w:color="auto"/>
        <w:bottom w:val="none" w:sz="0" w:space="0" w:color="auto"/>
        <w:right w:val="none" w:sz="0" w:space="0" w:color="auto"/>
      </w:divBdr>
    </w:div>
    <w:div w:id="256603576">
      <w:bodyDiv w:val="1"/>
      <w:marLeft w:val="0"/>
      <w:marRight w:val="0"/>
      <w:marTop w:val="0"/>
      <w:marBottom w:val="0"/>
      <w:divBdr>
        <w:top w:val="none" w:sz="0" w:space="0" w:color="auto"/>
        <w:left w:val="none" w:sz="0" w:space="0" w:color="auto"/>
        <w:bottom w:val="none" w:sz="0" w:space="0" w:color="auto"/>
        <w:right w:val="none" w:sz="0" w:space="0" w:color="auto"/>
      </w:divBdr>
    </w:div>
    <w:div w:id="403643478">
      <w:bodyDiv w:val="1"/>
      <w:marLeft w:val="0"/>
      <w:marRight w:val="0"/>
      <w:marTop w:val="0"/>
      <w:marBottom w:val="0"/>
      <w:divBdr>
        <w:top w:val="none" w:sz="0" w:space="0" w:color="auto"/>
        <w:left w:val="none" w:sz="0" w:space="0" w:color="auto"/>
        <w:bottom w:val="none" w:sz="0" w:space="0" w:color="auto"/>
        <w:right w:val="none" w:sz="0" w:space="0" w:color="auto"/>
      </w:divBdr>
    </w:div>
    <w:div w:id="177917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robert\Documents\RRoberts\IEEE802\802.15\Template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IEEE-P802_15.dot</Template>
  <TotalTime>1</TotalTime>
  <Pages>8</Pages>
  <Words>1369</Words>
  <Characters>7808</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&lt;title&gt;</vt:lpstr>
      <vt:lpstr>&lt;title&gt;</vt:lpstr>
    </vt:vector>
  </TitlesOfParts>
  <Company>Panasonic</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Hideki Aoyama</dc:creator>
  <cp:keywords/>
  <dc:description/>
  <cp:lastModifiedBy>Hideki Aoyama</cp:lastModifiedBy>
  <cp:revision>3</cp:revision>
  <cp:lastPrinted>1900-12-31T15:00:00Z</cp:lastPrinted>
  <dcterms:created xsi:type="dcterms:W3CDTF">2017-01-09T04:54:00Z</dcterms:created>
  <dcterms:modified xsi:type="dcterms:W3CDTF">2017-01-09T04:55:00Z</dcterms:modified>
  <cp:category>&lt;doc#&gt;</cp:category>
</cp:coreProperties>
</file>