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FBD" w:rsidRDefault="00AE1FBD"/>
    <w:p w:rsidR="008951DA" w:rsidRPr="006172D1" w:rsidRDefault="008951DA" w:rsidP="008951DA">
      <w:pPr>
        <w:rPr>
          <w:b/>
          <w:sz w:val="28"/>
          <w:szCs w:val="28"/>
        </w:rPr>
      </w:pPr>
      <w:r w:rsidRPr="006172D1">
        <w:rPr>
          <w:rFonts w:hint="eastAsia"/>
          <w:b/>
          <w:sz w:val="28"/>
          <w:szCs w:val="28"/>
        </w:rPr>
        <w:t>&lt; CID#492 &gt;</w:t>
      </w:r>
    </w:p>
    <w:p w:rsidR="00A22585" w:rsidRDefault="006B2949">
      <w:r>
        <w:rPr>
          <w:rFonts w:hint="eastAsia"/>
        </w:rPr>
        <w:t>T</w:t>
      </w:r>
      <w:r>
        <w:t>h</w:t>
      </w:r>
      <w:r>
        <w:rPr>
          <w:rFonts w:hint="eastAsia"/>
        </w:rPr>
        <w:t>e coordinator tries to track its neighbor</w:t>
      </w:r>
      <w:r>
        <w:t>’</w:t>
      </w:r>
      <w:r>
        <w:rPr>
          <w:rFonts w:hint="eastAsia"/>
        </w:rPr>
        <w:t xml:space="preserve">s beacon frame during every BI. </w:t>
      </w:r>
      <w:r>
        <w:t>S</w:t>
      </w:r>
      <w:r>
        <w:rPr>
          <w:rFonts w:hint="eastAsia"/>
        </w:rPr>
        <w:t>o a device that lost beacon frame can update beacon information in next time.</w:t>
      </w:r>
    </w:p>
    <w:p w:rsidR="006B2949" w:rsidRDefault="006B2949"/>
    <w:p w:rsidR="008951DA" w:rsidRPr="006172D1" w:rsidRDefault="008951DA" w:rsidP="008951DA">
      <w:pPr>
        <w:rPr>
          <w:b/>
          <w:sz w:val="28"/>
          <w:szCs w:val="28"/>
        </w:rPr>
      </w:pPr>
      <w:r w:rsidRPr="006172D1">
        <w:rPr>
          <w:rFonts w:hint="eastAsia"/>
          <w:b/>
          <w:sz w:val="28"/>
          <w:szCs w:val="28"/>
        </w:rPr>
        <w:t>&lt; CID#49</w:t>
      </w:r>
      <w:r w:rsidR="005D18FE">
        <w:rPr>
          <w:rFonts w:hint="eastAsia"/>
          <w:b/>
          <w:sz w:val="28"/>
          <w:szCs w:val="28"/>
        </w:rPr>
        <w:t>3</w:t>
      </w:r>
      <w:r w:rsidRPr="006172D1">
        <w:rPr>
          <w:rFonts w:hint="eastAsia"/>
          <w:b/>
          <w:sz w:val="28"/>
          <w:szCs w:val="28"/>
        </w:rPr>
        <w:t xml:space="preserve"> &gt;</w:t>
      </w:r>
    </w:p>
    <w:p w:rsidR="00F5518A" w:rsidRDefault="00F5518A">
      <w:proofErr w:type="gramStart"/>
      <w:r>
        <w:rPr>
          <w:rFonts w:hint="eastAsia"/>
        </w:rPr>
        <w:t>In page 175, at line 25 ~ 34.</w:t>
      </w:r>
      <w:proofErr w:type="gramEnd"/>
    </w:p>
    <w:p w:rsidR="00F5518A" w:rsidRDefault="00F5518A"/>
    <w:p w:rsidR="00F5518A" w:rsidRDefault="00F5518A">
      <w:r>
        <w:t>R</w:t>
      </w:r>
      <w:r>
        <w:rPr>
          <w:rFonts w:hint="eastAsia"/>
        </w:rPr>
        <w:t xml:space="preserve">eplace </w:t>
      </w:r>
      <w:r w:rsidR="00531AD0">
        <w:rPr>
          <w:rFonts w:hint="eastAsia"/>
        </w:rPr>
        <w:t xml:space="preserve">the sentence at line 25~34 </w:t>
      </w:r>
      <w:r>
        <w:rPr>
          <w:rFonts w:hint="eastAsia"/>
        </w:rPr>
        <w:t>with the following sentence</w:t>
      </w:r>
    </w:p>
    <w:p w:rsidR="00F5518A" w:rsidRPr="00531AD0" w:rsidRDefault="00232F8B">
      <w:r>
        <w:t>“</w:t>
      </w:r>
    </w:p>
    <w:p w:rsidR="00531AD0" w:rsidRPr="00232F8B" w:rsidRDefault="00531AD0">
      <w:pPr>
        <w:rPr>
          <w:b/>
        </w:rPr>
      </w:pPr>
      <w:r w:rsidRPr="00232F8B">
        <w:rPr>
          <w:rFonts w:hint="eastAsia"/>
          <w:b/>
        </w:rPr>
        <w:t>The effect of collision is inevitable in multiple devices scenario, where more than one device try to use the same channel at the same time. In the case of collision, t</w:t>
      </w:r>
      <w:r w:rsidR="00F5518A" w:rsidRPr="00232F8B">
        <w:rPr>
          <w:rFonts w:hint="eastAsia"/>
          <w:b/>
        </w:rPr>
        <w:t xml:space="preserve">he device that </w:t>
      </w:r>
      <w:r w:rsidRPr="00232F8B">
        <w:rPr>
          <w:rFonts w:hint="eastAsia"/>
          <w:b/>
        </w:rPr>
        <w:t xml:space="preserve">can </w:t>
      </w:r>
      <w:r w:rsidR="00F5518A" w:rsidRPr="00232F8B">
        <w:rPr>
          <w:rFonts w:hint="eastAsia"/>
          <w:b/>
        </w:rPr>
        <w:t xml:space="preserve">detect the collision of beacon frame tries to send a DSME-Beacon collision notification command to its </w:t>
      </w:r>
      <w:r w:rsidR="00F5518A" w:rsidRPr="00232F8B">
        <w:rPr>
          <w:b/>
        </w:rPr>
        <w:t>neighbor</w:t>
      </w:r>
      <w:r w:rsidR="00F5518A" w:rsidRPr="00232F8B">
        <w:rPr>
          <w:rFonts w:hint="eastAsia"/>
          <w:b/>
        </w:rPr>
        <w:t xml:space="preserve"> devices. </w:t>
      </w:r>
      <w:r w:rsidRPr="00232F8B">
        <w:rPr>
          <w:rFonts w:hint="eastAsia"/>
          <w:b/>
        </w:rPr>
        <w:t xml:space="preserve">On </w:t>
      </w:r>
      <w:r w:rsidRPr="00232F8B">
        <w:rPr>
          <w:b/>
        </w:rPr>
        <w:t>receipt</w:t>
      </w:r>
      <w:r w:rsidRPr="00232F8B">
        <w:rPr>
          <w:rFonts w:hint="eastAsia"/>
          <w:b/>
        </w:rPr>
        <w:t xml:space="preserve"> DSME-Beacon collision notification command, the device stops to send its beacon frame and seeks unused beacon slot by listening its </w:t>
      </w:r>
      <w:r w:rsidRPr="00232F8B">
        <w:rPr>
          <w:b/>
        </w:rPr>
        <w:t>neighbor’s</w:t>
      </w:r>
      <w:r w:rsidRPr="00232F8B">
        <w:rPr>
          <w:rFonts w:hint="eastAsia"/>
          <w:b/>
        </w:rPr>
        <w:t xml:space="preserve"> beacon frame during BI. If the device finds unused beacon slot, it immediately sends to DSME-Beacon allocation command frame to its neighbor device. </w:t>
      </w:r>
    </w:p>
    <w:p w:rsidR="008951DA" w:rsidRPr="00232F8B" w:rsidRDefault="00232F8B">
      <w:pPr>
        <w:rPr>
          <w:b/>
        </w:rPr>
      </w:pPr>
      <w:r w:rsidRPr="00232F8B">
        <w:rPr>
          <w:rFonts w:hint="eastAsia"/>
          <w:b/>
        </w:rPr>
        <w:t xml:space="preserve">In order to avoid beacon </w:t>
      </w:r>
      <w:r w:rsidRPr="00232F8B">
        <w:rPr>
          <w:b/>
        </w:rPr>
        <w:t>collision</w:t>
      </w:r>
      <w:r w:rsidRPr="00232F8B">
        <w:rPr>
          <w:rFonts w:hint="eastAsia"/>
          <w:b/>
        </w:rPr>
        <w:t xml:space="preserve"> </w:t>
      </w:r>
      <w:r w:rsidRPr="00232F8B">
        <w:rPr>
          <w:b/>
        </w:rPr>
        <w:t>problem</w:t>
      </w:r>
      <w:r w:rsidRPr="00232F8B">
        <w:rPr>
          <w:rFonts w:hint="eastAsia"/>
          <w:b/>
        </w:rPr>
        <w:t xml:space="preserve">, a device set </w:t>
      </w:r>
      <w:proofErr w:type="spellStart"/>
      <w:r w:rsidRPr="00232F8B">
        <w:rPr>
          <w:rFonts w:hint="eastAsia"/>
          <w:b/>
        </w:rPr>
        <w:t>macDeferredBeaconUsed</w:t>
      </w:r>
      <w:proofErr w:type="spellEnd"/>
      <w:r w:rsidRPr="00232F8B">
        <w:rPr>
          <w:rFonts w:hint="eastAsia"/>
          <w:b/>
        </w:rPr>
        <w:t xml:space="preserve"> value to be TRUE. When the device notice </w:t>
      </w:r>
      <w:proofErr w:type="spellStart"/>
      <w:r w:rsidRPr="00232F8B">
        <w:rPr>
          <w:rFonts w:hint="eastAsia"/>
          <w:b/>
        </w:rPr>
        <w:t>macDeferredBeaconUsed</w:t>
      </w:r>
      <w:proofErr w:type="spellEnd"/>
      <w:r w:rsidRPr="00232F8B">
        <w:rPr>
          <w:rFonts w:hint="eastAsia"/>
          <w:b/>
        </w:rPr>
        <w:t xml:space="preserve"> value to be TRUE then it knows that coordinator uses CCA for transmitting its beacon. In that case, the device has to </w:t>
      </w:r>
      <w:r w:rsidR="00DC24E0">
        <w:rPr>
          <w:rFonts w:hint="eastAsia"/>
          <w:b/>
        </w:rPr>
        <w:t>use</w:t>
      </w:r>
      <w:r w:rsidRPr="00232F8B">
        <w:rPr>
          <w:rFonts w:hint="eastAsia"/>
          <w:b/>
        </w:rPr>
        <w:t xml:space="preserve"> Beacon Timestamp offset for </w:t>
      </w:r>
      <w:r w:rsidR="00DC24E0">
        <w:rPr>
          <w:rFonts w:hint="eastAsia"/>
          <w:b/>
        </w:rPr>
        <w:t>delayed</w:t>
      </w:r>
      <w:r w:rsidRPr="00232F8B">
        <w:rPr>
          <w:rFonts w:hint="eastAsia"/>
          <w:b/>
        </w:rPr>
        <w:t xml:space="preserve"> beacon timestamp.</w:t>
      </w:r>
    </w:p>
    <w:p w:rsidR="00531AD0" w:rsidRDefault="00232F8B">
      <w:r>
        <w:t>“</w:t>
      </w:r>
    </w:p>
    <w:p w:rsidR="00232F8B" w:rsidRDefault="00232F8B"/>
    <w:p w:rsidR="00232F8B" w:rsidRDefault="00232F8B">
      <w:r>
        <w:t>C</w:t>
      </w:r>
      <w:r>
        <w:rPr>
          <w:rFonts w:hint="eastAsia"/>
        </w:rPr>
        <w:t xml:space="preserve">hange the </w:t>
      </w:r>
      <w:r>
        <w:t>sub clause</w:t>
      </w:r>
      <w:r>
        <w:rPr>
          <w:rFonts w:hint="eastAsia"/>
        </w:rPr>
        <w:t xml:space="preserve"> 7.2.5.2.2.8 with the following sentence.</w:t>
      </w:r>
    </w:p>
    <w:p w:rsidR="00232F8B" w:rsidRDefault="00232F8B">
      <w:r>
        <w:t>“</w:t>
      </w:r>
    </w:p>
    <w:p w:rsidR="00232F8B" w:rsidRPr="00232F8B" w:rsidRDefault="00232F8B" w:rsidP="00232F8B">
      <w:pPr>
        <w:pStyle w:val="IEEEStdsLevel6Header"/>
        <w:numPr>
          <w:ilvl w:val="0"/>
          <w:numId w:val="0"/>
        </w:numPr>
        <w:tabs>
          <w:tab w:val="clear" w:pos="540"/>
          <w:tab w:val="clear" w:pos="720"/>
          <w:tab w:val="clear" w:pos="900"/>
          <w:tab w:val="clear" w:pos="1080"/>
        </w:tabs>
      </w:pPr>
      <w:bookmarkStart w:id="0" w:name="_Toc255643752"/>
      <w:bookmarkStart w:id="1" w:name="_Toc272180270"/>
      <w:r w:rsidRPr="00232F8B">
        <w:rPr>
          <w:rFonts w:eastAsia="맑은 고딕" w:hint="eastAsia"/>
          <w:lang w:eastAsia="ko-KR"/>
        </w:rPr>
        <w:t xml:space="preserve">7.2.5.2.2.8 </w:t>
      </w:r>
      <w:r w:rsidRPr="00232F8B">
        <w:rPr>
          <w:rFonts w:eastAsia="맑은 고딕"/>
        </w:rPr>
        <w:t>Time Synchronization Specification</w:t>
      </w:r>
      <w:r w:rsidRPr="00232F8B">
        <w:t xml:space="preserve"> field</w:t>
      </w:r>
      <w:bookmarkEnd w:id="0"/>
      <w:bookmarkEnd w:id="1"/>
    </w:p>
    <w:p w:rsidR="00232F8B" w:rsidRPr="00232F8B" w:rsidRDefault="00232F8B" w:rsidP="00232F8B">
      <w:pPr>
        <w:pStyle w:val="IEEEStdsParagraph"/>
        <w:rPr>
          <w:rFonts w:eastAsia="바탕"/>
          <w:b/>
          <w:sz w:val="19"/>
          <w:szCs w:val="19"/>
        </w:rPr>
      </w:pPr>
      <w:r w:rsidRPr="00232F8B">
        <w:rPr>
          <w:rFonts w:eastAsia="바탕"/>
          <w:b/>
          <w:sz w:val="19"/>
          <w:szCs w:val="19"/>
        </w:rPr>
        <w:t xml:space="preserve">The Time Synchronization Specification field is 4 octets in length and shall be formatted as illustrated in </w:t>
      </w:r>
      <w:fldSimple w:instr=" REF _Ref239571369 \h  \* MERGEFORMAT ">
        <w:r w:rsidRPr="00232F8B">
          <w:rPr>
            <w:b/>
            <w:sz w:val="19"/>
            <w:szCs w:val="19"/>
          </w:rPr>
          <w:t xml:space="preserve">Figure </w:t>
        </w:r>
        <w:r w:rsidRPr="00232F8B">
          <w:rPr>
            <w:b/>
            <w:noProof/>
            <w:sz w:val="19"/>
            <w:szCs w:val="19"/>
          </w:rPr>
          <w:t>53</w:t>
        </w:r>
        <w:r w:rsidRPr="00232F8B">
          <w:rPr>
            <w:b/>
            <w:sz w:val="19"/>
            <w:szCs w:val="19"/>
          </w:rPr>
          <w:t>.</w:t>
        </w:r>
        <w:r w:rsidRPr="00232F8B">
          <w:rPr>
            <w:b/>
            <w:noProof/>
            <w:sz w:val="19"/>
            <w:szCs w:val="19"/>
          </w:rPr>
          <w:t>r</w:t>
        </w:r>
      </w:fldSimple>
      <w:r w:rsidRPr="00232F8B">
        <w:rPr>
          <w:rFonts w:eastAsia="바탕"/>
          <w:b/>
          <w:sz w:val="19"/>
          <w:szCs w:val="19"/>
        </w:rPr>
        <w:t>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912"/>
        <w:gridCol w:w="1276"/>
        <w:gridCol w:w="1701"/>
        <w:gridCol w:w="1701"/>
      </w:tblGrid>
      <w:tr w:rsidR="00232F8B" w:rsidRPr="00232F8B" w:rsidTr="00AE0E6C">
        <w:trPr>
          <w:tblHeader/>
          <w:jc w:val="center"/>
          <w:ins w:id="2" w:author="Youcy Yang" w:date="2010-08-01T23:15:00Z"/>
        </w:trPr>
        <w:tc>
          <w:tcPr>
            <w:tcW w:w="191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232F8B" w:rsidRPr="00232F8B" w:rsidRDefault="00232F8B" w:rsidP="00AE0E6C">
            <w:pPr>
              <w:pStyle w:val="Tableheading"/>
              <w:spacing w:before="100" w:beforeAutospacing="1" w:after="100" w:afterAutospacing="1"/>
              <w:rPr>
                <w:ins w:id="3" w:author="Youcy Yang" w:date="2010-08-01T23:15:00Z"/>
                <w:rFonts w:ascii="Times New Roman" w:hAnsi="Times New Roman"/>
                <w:sz w:val="15"/>
                <w:szCs w:val="15"/>
                <w:lang w:eastAsia="zh-CN"/>
              </w:rPr>
            </w:pPr>
            <w:ins w:id="4" w:author="Youcy Yang" w:date="2010-08-01T23:15:00Z">
              <w:r w:rsidRPr="00232F8B">
                <w:rPr>
                  <w:rFonts w:ascii="Times New Roman" w:hAnsi="Times New Roman" w:hint="eastAsia"/>
                  <w:sz w:val="15"/>
                  <w:szCs w:val="15"/>
                  <w:lang w:eastAsia="zh-CN"/>
                </w:rPr>
                <w:t>b</w:t>
              </w:r>
              <w:r w:rsidRPr="00232F8B">
                <w:rPr>
                  <w:rFonts w:ascii="Times New Roman" w:hAnsi="Times New Roman"/>
                  <w:sz w:val="15"/>
                  <w:szCs w:val="15"/>
                  <w:lang w:eastAsia="zh-CN"/>
                </w:rPr>
                <w:t>its:</w:t>
              </w:r>
              <w:r w:rsidRPr="00232F8B">
                <w:rPr>
                  <w:rFonts w:ascii="Times New Roman" w:hAnsi="Times New Roman" w:hint="eastAsia"/>
                  <w:sz w:val="15"/>
                  <w:szCs w:val="15"/>
                  <w:lang w:eastAsia="zh-CN"/>
                </w:rPr>
                <w:t xml:space="preserve"> </w:t>
              </w:r>
              <w:r w:rsidRPr="00232F8B">
                <w:rPr>
                  <w:rFonts w:ascii="Times New Roman" w:hAnsi="Times New Roman"/>
                  <w:sz w:val="15"/>
                  <w:szCs w:val="15"/>
                  <w:lang w:eastAsia="zh-CN"/>
                </w:rPr>
                <w:t>0</w:t>
              </w:r>
            </w:ins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232F8B" w:rsidRPr="00232F8B" w:rsidRDefault="00232F8B" w:rsidP="00AE0E6C">
            <w:pPr>
              <w:pStyle w:val="Tableheading"/>
              <w:spacing w:before="100" w:beforeAutospacing="1" w:after="100" w:afterAutospacing="1"/>
              <w:rPr>
                <w:ins w:id="5" w:author="Youcy Yang" w:date="2010-08-01T23:15:00Z"/>
                <w:rFonts w:ascii="Times New Roman" w:hAnsi="Times New Roman"/>
                <w:sz w:val="15"/>
                <w:szCs w:val="15"/>
                <w:lang w:eastAsia="zh-CN"/>
              </w:rPr>
            </w:pPr>
            <w:r w:rsidRPr="00232F8B">
              <w:rPr>
                <w:rFonts w:ascii="Times New Roman" w:eastAsiaTheme="minorEastAsia" w:hAnsi="Times New Roman" w:hint="eastAsia"/>
                <w:sz w:val="15"/>
                <w:szCs w:val="15"/>
                <w:lang w:eastAsia="ko-KR"/>
              </w:rPr>
              <w:t>1</w:t>
            </w:r>
            <w:ins w:id="6" w:author="Youcy Yang" w:date="2010-08-01T23:15:00Z">
              <w:r w:rsidRPr="00232F8B">
                <w:rPr>
                  <w:rFonts w:ascii="Times New Roman" w:hAnsi="Times New Roman"/>
                  <w:sz w:val="15"/>
                  <w:szCs w:val="15"/>
                  <w:lang w:eastAsia="zh-CN"/>
                </w:rPr>
                <w:t>-7</w:t>
              </w:r>
            </w:ins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232F8B" w:rsidRPr="00232F8B" w:rsidRDefault="00232F8B" w:rsidP="00AE0E6C">
            <w:pPr>
              <w:pStyle w:val="Tableheading"/>
              <w:spacing w:before="100" w:beforeAutospacing="1" w:after="100" w:afterAutospacing="1"/>
              <w:rPr>
                <w:ins w:id="7" w:author="Youcy Yang" w:date="2010-08-01T23:15:00Z"/>
                <w:rFonts w:ascii="Times New Roman" w:eastAsia="맑은 고딕" w:hAnsi="Times New Roman"/>
                <w:sz w:val="15"/>
                <w:szCs w:val="15"/>
                <w:lang w:eastAsia="ko-KR"/>
              </w:rPr>
            </w:pPr>
            <w:ins w:id="8" w:author="Youcy Yang" w:date="2010-08-01T23:15:00Z">
              <w:r w:rsidRPr="00232F8B">
                <w:rPr>
                  <w:rFonts w:ascii="Times New Roman" w:hAnsi="Times New Roman"/>
                  <w:sz w:val="15"/>
                  <w:szCs w:val="15"/>
                  <w:lang w:eastAsia="zh-CN"/>
                </w:rPr>
                <w:t>8-</w:t>
              </w:r>
              <w:r w:rsidRPr="00232F8B">
                <w:rPr>
                  <w:rFonts w:ascii="Times New Roman" w:hAnsi="Times New Roman" w:hint="eastAsia"/>
                  <w:sz w:val="15"/>
                  <w:szCs w:val="15"/>
                  <w:lang w:eastAsia="zh-CN"/>
                </w:rPr>
                <w:t>55</w:t>
              </w:r>
            </w:ins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E6E6E6"/>
          </w:tcPr>
          <w:p w:rsidR="00232F8B" w:rsidRPr="00232F8B" w:rsidRDefault="00232F8B" w:rsidP="00AE0E6C">
            <w:pPr>
              <w:pStyle w:val="Tableheading"/>
              <w:spacing w:before="100" w:beforeAutospacing="1" w:after="100" w:afterAutospacing="1"/>
              <w:rPr>
                <w:rFonts w:ascii="Times New Roman" w:eastAsia="맑은 고딕" w:hAnsi="Times New Roman"/>
                <w:sz w:val="15"/>
                <w:szCs w:val="15"/>
                <w:lang w:eastAsia="ko-KR"/>
              </w:rPr>
            </w:pPr>
            <w:r w:rsidRPr="00232F8B">
              <w:rPr>
                <w:rFonts w:ascii="Times New Roman" w:eastAsia="맑은 고딕" w:hAnsi="Times New Roman" w:hint="eastAsia"/>
                <w:sz w:val="15"/>
                <w:szCs w:val="15"/>
                <w:lang w:eastAsia="ko-KR"/>
              </w:rPr>
              <w:t>56-71</w:t>
            </w:r>
          </w:p>
        </w:tc>
      </w:tr>
      <w:tr w:rsidR="00232F8B" w:rsidRPr="00232F8B" w:rsidTr="00AE0E6C">
        <w:trPr>
          <w:jc w:val="center"/>
          <w:ins w:id="9" w:author="Youcy Yang" w:date="2010-08-01T23:15:00Z"/>
        </w:trPr>
        <w:tc>
          <w:tcPr>
            <w:tcW w:w="1912" w:type="dxa"/>
            <w:tcBorders>
              <w:top w:val="single" w:sz="4" w:space="0" w:color="auto"/>
            </w:tcBorders>
          </w:tcPr>
          <w:p w:rsidR="00232F8B" w:rsidRPr="00232F8B" w:rsidRDefault="00232F8B" w:rsidP="00AE0E6C">
            <w:pPr>
              <w:pStyle w:val="Tableheading"/>
              <w:spacing w:before="100" w:beforeAutospacing="1" w:after="100" w:afterAutospacing="1"/>
              <w:rPr>
                <w:ins w:id="10" w:author="Youcy Yang" w:date="2010-08-01T23:15:00Z"/>
                <w:rFonts w:ascii="Times New Roman" w:hAnsi="Times New Roman"/>
                <w:sz w:val="15"/>
                <w:szCs w:val="15"/>
                <w:lang w:eastAsia="zh-CN"/>
              </w:rPr>
            </w:pPr>
            <w:ins w:id="11" w:author="Youcy Yang" w:date="2010-08-01T23:15:00Z">
              <w:r w:rsidRPr="00232F8B">
                <w:rPr>
                  <w:rFonts w:ascii="Times New Roman" w:hAnsi="Times New Roman"/>
                  <w:sz w:val="15"/>
                  <w:szCs w:val="15"/>
                  <w:lang w:eastAsia="zh-CN"/>
                </w:rPr>
                <w:t>Deferred</w:t>
              </w:r>
              <w:r w:rsidRPr="00232F8B">
                <w:rPr>
                  <w:rFonts w:ascii="Times New Roman" w:hAnsi="Times New Roman" w:hint="eastAsia"/>
                  <w:sz w:val="15"/>
                  <w:szCs w:val="15"/>
                  <w:lang w:eastAsia="zh-CN"/>
                </w:rPr>
                <w:t xml:space="preserve"> </w:t>
              </w:r>
              <w:r w:rsidRPr="00232F8B">
                <w:rPr>
                  <w:rFonts w:ascii="Times New Roman" w:hAnsi="Times New Roman"/>
                  <w:sz w:val="15"/>
                  <w:szCs w:val="15"/>
                  <w:lang w:eastAsia="zh-CN"/>
                </w:rPr>
                <w:t>Beacon</w:t>
              </w:r>
              <w:r w:rsidRPr="00232F8B">
                <w:rPr>
                  <w:rFonts w:ascii="Times New Roman" w:hAnsi="Times New Roman" w:hint="eastAsia"/>
                  <w:sz w:val="15"/>
                  <w:szCs w:val="15"/>
                  <w:lang w:eastAsia="zh-CN"/>
                </w:rPr>
                <w:t xml:space="preserve"> </w:t>
              </w:r>
              <w:r w:rsidRPr="00232F8B">
                <w:rPr>
                  <w:rFonts w:ascii="Times New Roman" w:hAnsi="Times New Roman"/>
                  <w:sz w:val="15"/>
                  <w:szCs w:val="15"/>
                  <w:lang w:eastAsia="zh-CN"/>
                </w:rPr>
                <w:t>Flag</w:t>
              </w:r>
            </w:ins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32F8B" w:rsidRPr="00232F8B" w:rsidRDefault="00232F8B" w:rsidP="00AE0E6C">
            <w:pPr>
              <w:pStyle w:val="Tableheading"/>
              <w:spacing w:before="100" w:beforeAutospacing="1" w:after="100" w:afterAutospacing="1"/>
              <w:rPr>
                <w:ins w:id="12" w:author="Youcy Yang" w:date="2010-08-01T23:15:00Z"/>
                <w:rFonts w:ascii="Times New Roman" w:hAnsi="Times New Roman"/>
                <w:sz w:val="15"/>
                <w:szCs w:val="15"/>
                <w:lang w:eastAsia="zh-CN"/>
              </w:rPr>
            </w:pPr>
            <w:ins w:id="13" w:author="Youcy Yang" w:date="2010-08-01T23:15:00Z">
              <w:r w:rsidRPr="00232F8B">
                <w:rPr>
                  <w:rFonts w:ascii="Times New Roman" w:hAnsi="Times New Roman"/>
                  <w:sz w:val="15"/>
                  <w:szCs w:val="15"/>
                  <w:lang w:eastAsia="zh-CN"/>
                </w:rPr>
                <w:t>Reserved</w:t>
              </w:r>
            </w:ins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32F8B" w:rsidRPr="00232F8B" w:rsidRDefault="00232F8B" w:rsidP="00AE0E6C">
            <w:pPr>
              <w:pStyle w:val="Tableheading"/>
              <w:spacing w:before="100" w:beforeAutospacing="1" w:after="100" w:afterAutospacing="1"/>
              <w:rPr>
                <w:ins w:id="14" w:author="Youcy Yang" w:date="2010-08-01T23:15:00Z"/>
                <w:rFonts w:ascii="Times New Roman" w:hAnsi="Times New Roman"/>
                <w:sz w:val="15"/>
                <w:szCs w:val="15"/>
                <w:lang w:eastAsia="zh-CN"/>
              </w:rPr>
            </w:pPr>
            <w:ins w:id="15" w:author="Youcy Yang" w:date="2010-08-01T23:15:00Z">
              <w:r w:rsidRPr="00232F8B">
                <w:rPr>
                  <w:rFonts w:ascii="Times New Roman" w:hAnsi="Times New Roman"/>
                  <w:sz w:val="15"/>
                  <w:szCs w:val="15"/>
                  <w:lang w:eastAsia="zh-CN"/>
                </w:rPr>
                <w:t>Beacon</w:t>
              </w:r>
              <w:r w:rsidRPr="00232F8B">
                <w:rPr>
                  <w:rFonts w:ascii="Times New Roman" w:hAnsi="Times New Roman" w:hint="eastAsia"/>
                  <w:sz w:val="15"/>
                  <w:szCs w:val="15"/>
                  <w:lang w:eastAsia="zh-CN"/>
                </w:rPr>
                <w:t xml:space="preserve"> </w:t>
              </w:r>
              <w:r w:rsidRPr="00232F8B">
                <w:rPr>
                  <w:rFonts w:ascii="Times New Roman" w:hAnsi="Times New Roman"/>
                  <w:sz w:val="15"/>
                  <w:szCs w:val="15"/>
                  <w:lang w:eastAsia="zh-CN"/>
                </w:rPr>
                <w:t>Timestamp</w:t>
              </w:r>
            </w:ins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32F8B" w:rsidRPr="00232F8B" w:rsidRDefault="00232F8B" w:rsidP="00AE0E6C">
            <w:pPr>
              <w:pStyle w:val="Tableheading"/>
              <w:spacing w:before="100" w:beforeAutospacing="1" w:after="100" w:afterAutospacing="1"/>
              <w:rPr>
                <w:rFonts w:ascii="Times New Roman" w:eastAsia="맑은 고딕" w:hAnsi="Times New Roman"/>
                <w:sz w:val="15"/>
                <w:szCs w:val="15"/>
                <w:lang w:eastAsia="ko-KR"/>
              </w:rPr>
            </w:pPr>
            <w:r w:rsidRPr="00232F8B">
              <w:rPr>
                <w:rFonts w:ascii="Times New Roman" w:eastAsia="맑은 고딕" w:hAnsi="Times New Roman" w:hint="eastAsia"/>
                <w:sz w:val="15"/>
                <w:szCs w:val="15"/>
                <w:lang w:eastAsia="ko-KR"/>
              </w:rPr>
              <w:t>Beacon Timestamp offset</w:t>
            </w:r>
          </w:p>
        </w:tc>
      </w:tr>
    </w:tbl>
    <w:p w:rsidR="00232F8B" w:rsidRPr="00232F8B" w:rsidRDefault="00232F8B" w:rsidP="00232F8B">
      <w:pPr>
        <w:pStyle w:val="IEEEStdsRegularFigureCaption"/>
        <w:tabs>
          <w:tab w:val="clear" w:pos="1008"/>
        </w:tabs>
        <w:ind w:firstLine="0"/>
        <w:rPr>
          <w:sz w:val="19"/>
          <w:szCs w:val="19"/>
        </w:rPr>
      </w:pPr>
      <w:bookmarkStart w:id="16" w:name="_Ref239571369"/>
      <w:bookmarkStart w:id="17" w:name="_Toc255644236"/>
      <w:bookmarkStart w:id="18" w:name="_Toc272179763"/>
      <w:proofErr w:type="gramStart"/>
      <w:r w:rsidRPr="00232F8B">
        <w:rPr>
          <w:sz w:val="19"/>
          <w:szCs w:val="19"/>
        </w:rPr>
        <w:t xml:space="preserve">Figure </w:t>
      </w:r>
      <w:r w:rsidR="00B038C2" w:rsidRPr="00232F8B">
        <w:rPr>
          <w:sz w:val="19"/>
          <w:szCs w:val="19"/>
        </w:rPr>
        <w:fldChar w:fldCharType="begin"/>
      </w:r>
      <w:r w:rsidRPr="00232F8B">
        <w:rPr>
          <w:sz w:val="19"/>
          <w:szCs w:val="19"/>
        </w:rPr>
        <w:instrText xml:space="preserve"> SEQ Figure \* ARABIC \c</w:instrText>
      </w:r>
      <w:r w:rsidR="00B038C2" w:rsidRPr="00232F8B">
        <w:rPr>
          <w:sz w:val="19"/>
          <w:szCs w:val="19"/>
        </w:rPr>
        <w:fldChar w:fldCharType="separate"/>
      </w:r>
      <w:r w:rsidRPr="00232F8B">
        <w:rPr>
          <w:noProof/>
          <w:sz w:val="19"/>
          <w:szCs w:val="19"/>
        </w:rPr>
        <w:t>53</w:t>
      </w:r>
      <w:r w:rsidR="00B038C2" w:rsidRPr="00232F8B">
        <w:rPr>
          <w:sz w:val="19"/>
          <w:szCs w:val="19"/>
        </w:rPr>
        <w:fldChar w:fldCharType="end"/>
      </w:r>
      <w:r w:rsidRPr="00232F8B">
        <w:rPr>
          <w:sz w:val="19"/>
          <w:szCs w:val="19"/>
        </w:rPr>
        <w:t>.</w:t>
      </w:r>
      <w:proofErr w:type="gramEnd"/>
      <w:r w:rsidR="00B038C2" w:rsidRPr="00232F8B">
        <w:rPr>
          <w:sz w:val="19"/>
          <w:szCs w:val="19"/>
        </w:rPr>
        <w:fldChar w:fldCharType="begin"/>
      </w:r>
      <w:r w:rsidRPr="00232F8B">
        <w:rPr>
          <w:sz w:val="19"/>
          <w:szCs w:val="19"/>
        </w:rPr>
        <w:instrText xml:space="preserve"> SEQ FigAmd \* alphabetic </w:instrText>
      </w:r>
      <w:r w:rsidR="00B038C2" w:rsidRPr="00232F8B">
        <w:rPr>
          <w:sz w:val="19"/>
          <w:szCs w:val="19"/>
        </w:rPr>
        <w:fldChar w:fldCharType="separate"/>
      </w:r>
      <w:r w:rsidRPr="00232F8B">
        <w:rPr>
          <w:noProof/>
          <w:sz w:val="19"/>
          <w:szCs w:val="19"/>
        </w:rPr>
        <w:t>r</w:t>
      </w:r>
      <w:r w:rsidR="00B038C2" w:rsidRPr="00232F8B">
        <w:rPr>
          <w:sz w:val="19"/>
          <w:szCs w:val="19"/>
        </w:rPr>
        <w:fldChar w:fldCharType="end"/>
      </w:r>
      <w:bookmarkEnd w:id="16"/>
      <w:r w:rsidRPr="00232F8B">
        <w:rPr>
          <w:sz w:val="19"/>
          <w:szCs w:val="19"/>
        </w:rPr>
        <w:t>—Format of the Time Synchronization Specification field</w:t>
      </w:r>
      <w:bookmarkEnd w:id="17"/>
      <w:bookmarkEnd w:id="18"/>
    </w:p>
    <w:p w:rsidR="00232F8B" w:rsidRPr="00232F8B" w:rsidRDefault="00232F8B" w:rsidP="00232F8B">
      <w:pPr>
        <w:pStyle w:val="IEEEStdsParagraph"/>
        <w:rPr>
          <w:rFonts w:eastAsia="바탕"/>
          <w:b/>
          <w:color w:val="000000" w:themeColor="text1"/>
          <w:sz w:val="19"/>
          <w:szCs w:val="19"/>
          <w:lang w:eastAsia="ko-KR"/>
        </w:rPr>
      </w:pPr>
      <w:r w:rsidRPr="00232F8B">
        <w:rPr>
          <w:rFonts w:eastAsia="바탕"/>
          <w:b/>
          <w:color w:val="000000" w:themeColor="text1"/>
          <w:sz w:val="19"/>
          <w:szCs w:val="19"/>
        </w:rPr>
        <w:t>The Deferred Beacon Flag subfield is 1 bit in length and shall be set to one if</w:t>
      </w:r>
      <w:r w:rsidRPr="00232F8B">
        <w:rPr>
          <w:b/>
          <w:color w:val="000000" w:themeColor="text1"/>
          <w:sz w:val="19"/>
          <w:szCs w:val="19"/>
        </w:rPr>
        <w:t xml:space="preserve"> </w:t>
      </w:r>
      <w:r w:rsidRPr="00232F8B">
        <w:rPr>
          <w:rFonts w:eastAsia="바탕"/>
          <w:b/>
          <w:color w:val="000000" w:themeColor="text1"/>
          <w:sz w:val="19"/>
          <w:szCs w:val="19"/>
        </w:rPr>
        <w:t>the device uses CCA before transmitting beacon frame</w:t>
      </w:r>
      <w:r w:rsidRPr="00232F8B">
        <w:rPr>
          <w:b/>
          <w:color w:val="000000" w:themeColor="text1"/>
          <w:sz w:val="19"/>
          <w:szCs w:val="19"/>
        </w:rPr>
        <w:t>, otherwise the</w:t>
      </w:r>
      <w:r w:rsidRPr="00232F8B">
        <w:rPr>
          <w:rFonts w:eastAsia="바탕"/>
          <w:b/>
          <w:color w:val="000000" w:themeColor="text1"/>
          <w:sz w:val="19"/>
          <w:szCs w:val="19"/>
        </w:rPr>
        <w:t xml:space="preserve"> bit shall be set to zero if the device shall not use CCA before transmitting beacon.</w:t>
      </w:r>
    </w:p>
    <w:p w:rsidR="00232F8B" w:rsidRPr="00232F8B" w:rsidRDefault="00232F8B" w:rsidP="00232F8B">
      <w:pPr>
        <w:adjustRightInd w:val="0"/>
        <w:rPr>
          <w:rFonts w:ascii="TimesNewRoman" w:eastAsia="맑은 고딕" w:cs="TimesNewRoman"/>
          <w:b/>
          <w:color w:val="000000" w:themeColor="text1"/>
          <w:sz w:val="19"/>
          <w:szCs w:val="19"/>
        </w:rPr>
      </w:pPr>
      <w:ins w:id="19" w:author="Youcy Yang" w:date="2010-08-01T23:18:00Z">
        <w:r w:rsidRPr="00232F8B">
          <w:rPr>
            <w:rFonts w:ascii="TimesNewRoman" w:eastAsia="TimesNewRoman" w:cs="TimesNewRoman"/>
            <w:b/>
            <w:color w:val="000000" w:themeColor="text1"/>
            <w:sz w:val="19"/>
            <w:szCs w:val="19"/>
          </w:rPr>
          <w:t xml:space="preserve">The Beacon Timestamp subfield is </w:t>
        </w:r>
        <w:r w:rsidRPr="00232F8B">
          <w:rPr>
            <w:rFonts w:ascii="TimesNewRoman" w:cs="TimesNewRoman" w:hint="eastAsia"/>
            <w:b/>
            <w:color w:val="000000" w:themeColor="text1"/>
            <w:sz w:val="19"/>
            <w:szCs w:val="19"/>
          </w:rPr>
          <w:t>6</w:t>
        </w:r>
        <w:r w:rsidRPr="00232F8B">
          <w:rPr>
            <w:rFonts w:ascii="TimesNewRoman" w:eastAsia="TimesNewRoman" w:cs="TimesNewRoman"/>
            <w:b/>
            <w:color w:val="000000" w:themeColor="text1"/>
            <w:sz w:val="19"/>
            <w:szCs w:val="19"/>
          </w:rPr>
          <w:t xml:space="preserve"> octets in length and shall specif</w:t>
        </w:r>
      </w:ins>
      <w:r w:rsidRPr="00232F8B">
        <w:rPr>
          <w:rFonts w:ascii="TimesNewRoman" w:eastAsia="맑은 고딕" w:cs="TimesNewRoman" w:hint="eastAsia"/>
          <w:b/>
          <w:color w:val="000000" w:themeColor="text1"/>
          <w:sz w:val="19"/>
          <w:szCs w:val="19"/>
        </w:rPr>
        <w:t>ies</w:t>
      </w:r>
      <w:ins w:id="20" w:author="Youcy Yang" w:date="2010-08-01T23:18:00Z">
        <w:r w:rsidRPr="00232F8B">
          <w:rPr>
            <w:rFonts w:ascii="TimesNewRoman" w:eastAsia="TimesNewRoman" w:cs="TimesNewRoman"/>
            <w:b/>
            <w:color w:val="000000" w:themeColor="text1"/>
            <w:sz w:val="19"/>
            <w:szCs w:val="19"/>
          </w:rPr>
          <w:t xml:space="preserve"> the time of beacon transmission </w:t>
        </w:r>
        <w:r w:rsidRPr="00232F8B">
          <w:rPr>
            <w:rFonts w:ascii="TimesNewRoman" w:cs="TimesNewRoman" w:hint="eastAsia"/>
            <w:b/>
            <w:color w:val="000000" w:themeColor="text1"/>
            <w:sz w:val="19"/>
            <w:szCs w:val="19"/>
          </w:rPr>
          <w:t xml:space="preserve">in unit of 1us </w:t>
        </w:r>
        <w:r w:rsidRPr="00232F8B">
          <w:rPr>
            <w:rFonts w:ascii="TimesNewRoman" w:eastAsia="TimesNewRoman" w:cs="TimesNewRoman"/>
            <w:b/>
            <w:color w:val="000000" w:themeColor="text1"/>
            <w:sz w:val="19"/>
            <w:szCs w:val="19"/>
          </w:rPr>
          <w:t>for time</w:t>
        </w:r>
        <w:r w:rsidRPr="00232F8B">
          <w:rPr>
            <w:rFonts w:ascii="TimesNewRoman" w:cs="TimesNewRoman" w:hint="eastAsia"/>
            <w:b/>
            <w:color w:val="000000" w:themeColor="text1"/>
            <w:sz w:val="19"/>
            <w:szCs w:val="19"/>
          </w:rPr>
          <w:t xml:space="preserve"> s</w:t>
        </w:r>
        <w:r w:rsidRPr="00232F8B">
          <w:rPr>
            <w:rFonts w:ascii="TimesNewRoman" w:eastAsia="TimesNewRoman" w:cs="TimesNewRoman"/>
            <w:b/>
            <w:color w:val="000000" w:themeColor="text1"/>
            <w:sz w:val="19"/>
            <w:szCs w:val="19"/>
          </w:rPr>
          <w:t>ynchronization.</w:t>
        </w:r>
        <w:r w:rsidRPr="00232F8B">
          <w:rPr>
            <w:rFonts w:ascii="TimesNewRoman" w:cs="TimesNewRoman" w:hint="eastAsia"/>
            <w:b/>
            <w:color w:val="000000" w:themeColor="text1"/>
            <w:sz w:val="19"/>
            <w:szCs w:val="19"/>
          </w:rPr>
          <w:t xml:space="preserve"> </w:t>
        </w:r>
      </w:ins>
      <w:r w:rsidRPr="00232F8B">
        <w:rPr>
          <w:rFonts w:ascii="TimesNewRoman" w:eastAsia="맑은 고딕" w:cs="TimesNewRoman"/>
          <w:b/>
          <w:color w:val="000000" w:themeColor="text1"/>
          <w:sz w:val="19"/>
          <w:szCs w:val="19"/>
        </w:rPr>
        <w:t>I</w:t>
      </w:r>
      <w:r w:rsidRPr="00232F8B">
        <w:rPr>
          <w:rFonts w:ascii="TimesNewRoman" w:eastAsia="맑은 고딕" w:cs="TimesNewRoman" w:hint="eastAsia"/>
          <w:b/>
          <w:color w:val="000000" w:themeColor="text1"/>
          <w:sz w:val="19"/>
          <w:szCs w:val="19"/>
        </w:rPr>
        <w:t xml:space="preserve">ts value is the start time of beacon slot. </w:t>
      </w:r>
    </w:p>
    <w:p w:rsidR="00232F8B" w:rsidRPr="00232F8B" w:rsidRDefault="00232F8B" w:rsidP="00232F8B">
      <w:pPr>
        <w:adjustRightInd w:val="0"/>
        <w:rPr>
          <w:rFonts w:ascii="TimesNewRoman" w:eastAsia="맑은 고딕" w:cs="TimesNewRoman"/>
          <w:b/>
          <w:color w:val="000000" w:themeColor="text1"/>
          <w:sz w:val="19"/>
          <w:szCs w:val="19"/>
        </w:rPr>
      </w:pPr>
    </w:p>
    <w:p w:rsidR="00232F8B" w:rsidRPr="00232F8B" w:rsidRDefault="00232F8B" w:rsidP="00232F8B">
      <w:pPr>
        <w:adjustRightInd w:val="0"/>
        <w:rPr>
          <w:ins w:id="21" w:author="Youcy Yang" w:date="2010-08-01T23:18:00Z"/>
          <w:rFonts w:ascii="TimesNewRoman" w:eastAsia="맑은 고딕" w:cs="TimesNewRoman"/>
          <w:b/>
          <w:color w:val="000000" w:themeColor="text1"/>
          <w:sz w:val="19"/>
          <w:szCs w:val="19"/>
        </w:rPr>
      </w:pPr>
      <w:r w:rsidRPr="00232F8B">
        <w:rPr>
          <w:rFonts w:ascii="TimesNewRoman" w:eastAsia="맑은 고딕" w:cs="TimesNewRoman"/>
          <w:b/>
          <w:color w:val="000000" w:themeColor="text1"/>
          <w:sz w:val="19"/>
          <w:szCs w:val="19"/>
        </w:rPr>
        <w:t>T</w:t>
      </w:r>
      <w:r w:rsidRPr="00232F8B">
        <w:rPr>
          <w:rFonts w:ascii="TimesNewRoman" w:eastAsia="맑은 고딕" w:cs="TimesNewRoman" w:hint="eastAsia"/>
          <w:b/>
          <w:color w:val="000000" w:themeColor="text1"/>
          <w:sz w:val="19"/>
          <w:szCs w:val="19"/>
        </w:rPr>
        <w:t xml:space="preserve">he beacon timestamp offset </w:t>
      </w:r>
      <w:r w:rsidRPr="00232F8B">
        <w:rPr>
          <w:rFonts w:ascii="TimesNewRoman" w:eastAsia="맑은 고딕" w:cs="TimesNewRoman"/>
          <w:b/>
          <w:color w:val="000000" w:themeColor="text1"/>
          <w:sz w:val="19"/>
          <w:szCs w:val="19"/>
        </w:rPr>
        <w:t>subfield</w:t>
      </w:r>
      <w:r w:rsidRPr="00232F8B">
        <w:rPr>
          <w:rFonts w:ascii="TimesNewRoman" w:eastAsia="맑은 고딕" w:cs="TimesNewRoman" w:hint="eastAsia"/>
          <w:b/>
          <w:color w:val="000000" w:themeColor="text1"/>
          <w:sz w:val="19"/>
          <w:szCs w:val="19"/>
        </w:rPr>
        <w:t xml:space="preserve"> is 2 bytes in length and specifies that the different time between the reference start time of each beacon slot and the actual time transmitted beacon. </w:t>
      </w:r>
      <w:r w:rsidRPr="00232F8B">
        <w:rPr>
          <w:rFonts w:ascii="TimesNewRoman" w:eastAsia="맑은 고딕" w:cs="TimesNewRoman"/>
          <w:b/>
          <w:color w:val="000000" w:themeColor="text1"/>
          <w:sz w:val="19"/>
          <w:szCs w:val="19"/>
        </w:rPr>
        <w:t>I</w:t>
      </w:r>
      <w:r w:rsidRPr="00232F8B">
        <w:rPr>
          <w:rFonts w:ascii="TimesNewRoman" w:eastAsia="맑은 고딕" w:cs="TimesNewRoman" w:hint="eastAsia"/>
          <w:b/>
          <w:color w:val="000000" w:themeColor="text1"/>
          <w:sz w:val="19"/>
          <w:szCs w:val="19"/>
        </w:rPr>
        <w:t xml:space="preserve">t is used for </w:t>
      </w:r>
      <w:r w:rsidRPr="00232F8B">
        <w:rPr>
          <w:rFonts w:ascii="TimesNewRoman" w:eastAsia="맑은 고딕" w:cs="TimesNewRoman"/>
          <w:b/>
          <w:color w:val="000000" w:themeColor="text1"/>
          <w:sz w:val="19"/>
          <w:szCs w:val="19"/>
        </w:rPr>
        <w:t>getting more</w:t>
      </w:r>
      <w:r w:rsidRPr="00232F8B">
        <w:rPr>
          <w:rFonts w:ascii="TimesNewRoman" w:eastAsia="맑은 고딕" w:cs="TimesNewRoman" w:hint="eastAsia"/>
          <w:b/>
          <w:color w:val="000000" w:themeColor="text1"/>
          <w:sz w:val="19"/>
          <w:szCs w:val="19"/>
        </w:rPr>
        <w:t xml:space="preserve"> </w:t>
      </w:r>
      <w:r w:rsidRPr="00232F8B">
        <w:rPr>
          <w:rFonts w:ascii="TimesNewRoman" w:eastAsia="맑은 고딕" w:cs="TimesNewRoman"/>
          <w:b/>
          <w:color w:val="000000" w:themeColor="text1"/>
          <w:sz w:val="19"/>
          <w:szCs w:val="19"/>
        </w:rPr>
        <w:t>pr</w:t>
      </w:r>
      <w:r w:rsidRPr="00232F8B">
        <w:rPr>
          <w:rFonts w:ascii="TimesNewRoman" w:eastAsia="맑은 고딕" w:cs="TimesNewRoman"/>
          <w:b/>
          <w:color w:val="000000" w:themeColor="text1"/>
          <w:sz w:val="19"/>
          <w:szCs w:val="19"/>
        </w:rPr>
        <w:t>é</w:t>
      </w:r>
      <w:r w:rsidRPr="00232F8B">
        <w:rPr>
          <w:rFonts w:ascii="TimesNewRoman" w:eastAsia="맑은 고딕" w:cs="TimesNewRoman"/>
          <w:b/>
          <w:color w:val="000000" w:themeColor="text1"/>
          <w:sz w:val="19"/>
          <w:szCs w:val="19"/>
        </w:rPr>
        <w:t>cised</w:t>
      </w:r>
      <w:r w:rsidRPr="00232F8B">
        <w:rPr>
          <w:rFonts w:ascii="TimesNewRoman" w:eastAsia="맑은 고딕" w:cs="TimesNewRoman" w:hint="eastAsia"/>
          <w:b/>
          <w:color w:val="000000" w:themeColor="text1"/>
          <w:sz w:val="19"/>
          <w:szCs w:val="19"/>
        </w:rPr>
        <w:t xml:space="preserve"> beacon transmitted time.</w:t>
      </w:r>
      <w:r w:rsidR="009F7379">
        <w:rPr>
          <w:rFonts w:ascii="TimesNewRoman" w:eastAsia="맑은 고딕" w:cs="TimesNewRoman" w:hint="eastAsia"/>
          <w:b/>
          <w:color w:val="000000" w:themeColor="text1"/>
          <w:sz w:val="19"/>
          <w:szCs w:val="19"/>
        </w:rPr>
        <w:t xml:space="preserve"> If the Deferred Beacon Flag bit is set to zero, this subfield shall be ignored.</w:t>
      </w:r>
    </w:p>
    <w:p w:rsidR="00232F8B" w:rsidRPr="00232F8B" w:rsidRDefault="00232F8B">
      <w:r>
        <w:t>“</w:t>
      </w:r>
    </w:p>
    <w:p w:rsidR="00232F8B" w:rsidRDefault="00232F8B"/>
    <w:p w:rsidR="00531AD0" w:rsidRDefault="00531AD0"/>
    <w:p w:rsidR="008951DA" w:rsidRPr="006172D1" w:rsidRDefault="008951DA" w:rsidP="008951DA">
      <w:pPr>
        <w:rPr>
          <w:b/>
          <w:sz w:val="28"/>
          <w:szCs w:val="28"/>
        </w:rPr>
      </w:pPr>
      <w:r w:rsidRPr="006172D1">
        <w:rPr>
          <w:rFonts w:hint="eastAsia"/>
          <w:b/>
          <w:sz w:val="28"/>
          <w:szCs w:val="28"/>
        </w:rPr>
        <w:t>&lt; CID#494 &gt;</w:t>
      </w:r>
    </w:p>
    <w:p w:rsidR="008951DA" w:rsidRDefault="008951DA">
      <w:r>
        <w:rPr>
          <w:rFonts w:hint="eastAsia"/>
        </w:rPr>
        <w:t>The granularity of time synchronization precision is already defined in beacon timestamp in unit of 1us for time synchronization.</w:t>
      </w:r>
    </w:p>
    <w:p w:rsidR="008951DA" w:rsidRPr="008951DA" w:rsidRDefault="008951DA"/>
    <w:p w:rsidR="008951DA" w:rsidRDefault="008951DA">
      <w:r>
        <w:rPr>
          <w:rFonts w:hint="eastAsia"/>
        </w:rPr>
        <w:t>In page 175, at line 33</w:t>
      </w:r>
    </w:p>
    <w:p w:rsidR="008951DA" w:rsidRPr="008951DA" w:rsidRDefault="008951DA"/>
    <w:p w:rsidR="008951DA" w:rsidRDefault="008951DA">
      <w:r>
        <w:t>D</w:t>
      </w:r>
      <w:r>
        <w:rPr>
          <w:rFonts w:hint="eastAsia"/>
        </w:rPr>
        <w:t>elete the following sentence</w:t>
      </w:r>
    </w:p>
    <w:p w:rsidR="00A22585" w:rsidRDefault="008951DA">
      <w:proofErr w:type="gramStart"/>
      <w:r>
        <w:t>“</w:t>
      </w:r>
      <w:r>
        <w:rPr>
          <w:rFonts w:hint="eastAsia"/>
        </w:rPr>
        <w:t xml:space="preserve"> </w:t>
      </w:r>
      <w:r w:rsidRPr="008951DA">
        <w:rPr>
          <w:rFonts w:hint="eastAsia"/>
          <w:b/>
        </w:rPr>
        <w:t>Thus</w:t>
      </w:r>
      <w:proofErr w:type="gramEnd"/>
      <w:r w:rsidRPr="008951DA">
        <w:rPr>
          <w:rFonts w:hint="eastAsia"/>
          <w:b/>
        </w:rPr>
        <w:t xml:space="preserve"> perfect time synchronization becomes </w:t>
      </w:r>
      <w:r w:rsidRPr="008951DA">
        <w:rPr>
          <w:b/>
        </w:rPr>
        <w:t>possible</w:t>
      </w:r>
      <w:r>
        <w:t>”</w:t>
      </w:r>
    </w:p>
    <w:p w:rsidR="00A22585" w:rsidRDefault="00A22585"/>
    <w:p w:rsidR="008951DA" w:rsidRPr="008951DA" w:rsidRDefault="008951DA"/>
    <w:p w:rsidR="00A22585" w:rsidRPr="006172D1" w:rsidRDefault="00A22585" w:rsidP="00A22585">
      <w:pPr>
        <w:rPr>
          <w:b/>
          <w:sz w:val="28"/>
          <w:szCs w:val="28"/>
        </w:rPr>
      </w:pPr>
      <w:r w:rsidRPr="006172D1">
        <w:rPr>
          <w:rFonts w:hint="eastAsia"/>
          <w:b/>
          <w:sz w:val="28"/>
          <w:szCs w:val="28"/>
        </w:rPr>
        <w:t>&lt; CID#594 &gt;</w:t>
      </w:r>
    </w:p>
    <w:p w:rsidR="00A01599" w:rsidRDefault="00A01599" w:rsidP="00A01599">
      <w:r>
        <w:rPr>
          <w:rFonts w:hint="eastAsia"/>
        </w:rPr>
        <w:t>In page 2</w:t>
      </w:r>
      <w:r w:rsidR="007B1DFA">
        <w:rPr>
          <w:rFonts w:hint="eastAsia"/>
        </w:rPr>
        <w:t>7</w:t>
      </w:r>
      <w:r>
        <w:rPr>
          <w:rFonts w:hint="eastAsia"/>
        </w:rPr>
        <w:t>, at line</w:t>
      </w:r>
      <w:r w:rsidR="00C62A4C">
        <w:rPr>
          <w:rFonts w:hint="eastAsia"/>
        </w:rPr>
        <w:t xml:space="preserve"> </w:t>
      </w:r>
      <w:r w:rsidR="007B1DFA">
        <w:rPr>
          <w:rFonts w:hint="eastAsia"/>
        </w:rPr>
        <w:t>2</w:t>
      </w:r>
    </w:p>
    <w:p w:rsidR="00C62A4C" w:rsidRDefault="00C62A4C" w:rsidP="00A01599"/>
    <w:p w:rsidR="00C62A4C" w:rsidRDefault="00C62A4C" w:rsidP="00A01599">
      <w:r>
        <w:t>A</w:t>
      </w:r>
      <w:r>
        <w:rPr>
          <w:rFonts w:hint="eastAsia"/>
        </w:rPr>
        <w:t>dd the following sentence</w:t>
      </w:r>
    </w:p>
    <w:p w:rsidR="007B1DFA" w:rsidRDefault="007B1DFA" w:rsidP="00A01599">
      <w:r>
        <w:t>“</w:t>
      </w:r>
    </w:p>
    <w:p w:rsidR="007B1DFA" w:rsidRPr="008951DA" w:rsidRDefault="008951DA" w:rsidP="00A01599">
      <w:pPr>
        <w:rPr>
          <w:b/>
        </w:rPr>
      </w:pPr>
      <w:r w:rsidRPr="008951DA">
        <w:rPr>
          <w:rFonts w:hint="eastAsia"/>
          <w:b/>
        </w:rPr>
        <w:t>7.1.3.4.3 Appropriate usage</w:t>
      </w:r>
    </w:p>
    <w:p w:rsidR="00A01599" w:rsidRPr="008951DA" w:rsidRDefault="00C62A4C" w:rsidP="00A01599">
      <w:pPr>
        <w:rPr>
          <w:b/>
        </w:rPr>
      </w:pPr>
      <w:r w:rsidRPr="008951DA">
        <w:rPr>
          <w:rFonts w:hint="eastAsia"/>
          <w:b/>
        </w:rPr>
        <w:t>On receipt of the association re</w:t>
      </w:r>
      <w:r w:rsidR="007B1DFA" w:rsidRPr="008951DA">
        <w:rPr>
          <w:rFonts w:hint="eastAsia"/>
          <w:b/>
        </w:rPr>
        <w:t xml:space="preserve">sponse command, the MLME of an unassociated device generates </w:t>
      </w:r>
      <w:r w:rsidR="00DC24E0">
        <w:rPr>
          <w:rFonts w:hint="eastAsia"/>
          <w:b/>
        </w:rPr>
        <w:t>a</w:t>
      </w:r>
      <w:r w:rsidR="007B1DFA" w:rsidRPr="008951DA">
        <w:rPr>
          <w:rFonts w:hint="eastAsia"/>
          <w:b/>
        </w:rPr>
        <w:t xml:space="preserve"> DSME-Beacon allocation notification command frame. The command frame is sent to the neighbor devices to notify its beacon allocation </w:t>
      </w:r>
      <w:r w:rsidR="007B1DFA" w:rsidRPr="008951DA">
        <w:rPr>
          <w:b/>
        </w:rPr>
        <w:t>information</w:t>
      </w:r>
      <w:r w:rsidR="007B1DFA" w:rsidRPr="008951DA">
        <w:rPr>
          <w:rFonts w:hint="eastAsia"/>
          <w:b/>
        </w:rPr>
        <w:t>.</w:t>
      </w:r>
    </w:p>
    <w:p w:rsidR="00C62A4C" w:rsidRDefault="008951DA" w:rsidP="00A01599">
      <w:r>
        <w:t>“</w:t>
      </w:r>
    </w:p>
    <w:p w:rsidR="00A01599" w:rsidRDefault="00A01599" w:rsidP="00A01599"/>
    <w:p w:rsidR="00A01599" w:rsidRDefault="00A01599" w:rsidP="00A01599">
      <w:r>
        <w:rPr>
          <w:rFonts w:hint="eastAsia"/>
        </w:rPr>
        <w:t>In page 27, at line 4</w:t>
      </w:r>
    </w:p>
    <w:p w:rsidR="00A01599" w:rsidRDefault="00A01599" w:rsidP="00A01599"/>
    <w:p w:rsidR="00A01599" w:rsidRDefault="00A01599" w:rsidP="00A01599">
      <w:r>
        <w:rPr>
          <w:rFonts w:hint="eastAsia"/>
        </w:rPr>
        <w:t>Add the following sentence at the line 4</w:t>
      </w:r>
    </w:p>
    <w:p w:rsidR="00A01599" w:rsidRPr="00A01599" w:rsidRDefault="00A01599" w:rsidP="00A01599">
      <w:pPr>
        <w:rPr>
          <w:b/>
        </w:rPr>
      </w:pPr>
      <w:proofErr w:type="gramStart"/>
      <w:r w:rsidRPr="00A01599">
        <w:rPr>
          <w:b/>
        </w:rPr>
        <w:t>“</w:t>
      </w:r>
      <w:r w:rsidRPr="00A01599">
        <w:rPr>
          <w:rFonts w:hint="eastAsia"/>
          <w:b/>
        </w:rPr>
        <w:t xml:space="preserve"> Figure</w:t>
      </w:r>
      <w:proofErr w:type="gramEnd"/>
      <w:r w:rsidRPr="00A01599">
        <w:rPr>
          <w:rFonts w:hint="eastAsia"/>
          <w:b/>
        </w:rPr>
        <w:t xml:space="preserve"> 31.a illustrates a sequence of messages for DSME device association.</w:t>
      </w:r>
      <w:r w:rsidRPr="00A01599">
        <w:rPr>
          <w:b/>
        </w:rPr>
        <w:t>”</w:t>
      </w:r>
    </w:p>
    <w:p w:rsidR="00A01599" w:rsidRDefault="00A01599" w:rsidP="00A01599"/>
    <w:p w:rsidR="00A01599" w:rsidRDefault="00A01599" w:rsidP="00A01599">
      <w:r>
        <w:t>A</w:t>
      </w:r>
      <w:r>
        <w:rPr>
          <w:rFonts w:hint="eastAsia"/>
        </w:rPr>
        <w:t xml:space="preserve">dd Figure31a (refer </w:t>
      </w:r>
      <w:proofErr w:type="spellStart"/>
      <w:r>
        <w:rPr>
          <w:rFonts w:hint="eastAsia"/>
        </w:rPr>
        <w:t>visio</w:t>
      </w:r>
      <w:proofErr w:type="spellEnd"/>
      <w:r>
        <w:rPr>
          <w:rFonts w:hint="eastAsia"/>
        </w:rPr>
        <w:t xml:space="preserve"> file) at the line 4</w:t>
      </w:r>
    </w:p>
    <w:p w:rsidR="00A22585" w:rsidRDefault="00A22585"/>
    <w:p w:rsidR="006172D1" w:rsidRDefault="006172D1"/>
    <w:p w:rsidR="00A22585" w:rsidRPr="006172D1" w:rsidRDefault="00A22585" w:rsidP="00A22585">
      <w:pPr>
        <w:rPr>
          <w:b/>
          <w:sz w:val="28"/>
          <w:szCs w:val="28"/>
        </w:rPr>
      </w:pPr>
      <w:r w:rsidRPr="006172D1">
        <w:rPr>
          <w:rFonts w:hint="eastAsia"/>
          <w:b/>
          <w:sz w:val="28"/>
          <w:szCs w:val="28"/>
        </w:rPr>
        <w:t>&lt; CID#595 &gt;</w:t>
      </w:r>
    </w:p>
    <w:p w:rsidR="00A22585" w:rsidRDefault="00A22585"/>
    <w:p w:rsidR="00A01599" w:rsidRDefault="00A01599">
      <w:r>
        <w:rPr>
          <w:rFonts w:hint="eastAsia"/>
        </w:rPr>
        <w:t>Withdraw</w:t>
      </w:r>
    </w:p>
    <w:p w:rsidR="00A01599" w:rsidRDefault="00A01599"/>
    <w:p w:rsidR="00CC6E66" w:rsidRDefault="00CC6E66"/>
    <w:p w:rsidR="007E14DF" w:rsidRPr="006172D1" w:rsidRDefault="00A22585">
      <w:pPr>
        <w:rPr>
          <w:b/>
          <w:sz w:val="28"/>
          <w:szCs w:val="28"/>
        </w:rPr>
      </w:pPr>
      <w:r w:rsidRPr="006172D1">
        <w:rPr>
          <w:rFonts w:hint="eastAsia"/>
          <w:b/>
          <w:sz w:val="28"/>
          <w:szCs w:val="28"/>
        </w:rPr>
        <w:t xml:space="preserve">&lt; </w:t>
      </w:r>
      <w:r w:rsidR="007E14DF" w:rsidRPr="006172D1">
        <w:rPr>
          <w:rFonts w:hint="eastAsia"/>
          <w:b/>
          <w:sz w:val="28"/>
          <w:szCs w:val="28"/>
        </w:rPr>
        <w:t>CID#604</w:t>
      </w:r>
      <w:r w:rsidRPr="006172D1">
        <w:rPr>
          <w:rFonts w:hint="eastAsia"/>
          <w:b/>
          <w:sz w:val="28"/>
          <w:szCs w:val="28"/>
        </w:rPr>
        <w:t xml:space="preserve"> &gt;</w:t>
      </w:r>
    </w:p>
    <w:p w:rsidR="007E14DF" w:rsidRDefault="00A01599">
      <w:r>
        <w:rPr>
          <w:rFonts w:hint="eastAsia"/>
        </w:rPr>
        <w:t>In page 131</w:t>
      </w:r>
    </w:p>
    <w:p w:rsidR="00A01599" w:rsidRDefault="00A01599"/>
    <w:p w:rsidR="00170143" w:rsidRDefault="00A22585">
      <w:r>
        <w:rPr>
          <w:rFonts w:hint="eastAsia"/>
        </w:rPr>
        <w:t>Insert the following PIB in Table 86h</w:t>
      </w:r>
    </w:p>
    <w:p w:rsidR="00170143" w:rsidRDefault="00170143"/>
    <w:tbl>
      <w:tblPr>
        <w:tblStyle w:val="TableGrid"/>
        <w:tblW w:w="0" w:type="auto"/>
        <w:tblLook w:val="04A0"/>
      </w:tblPr>
      <w:tblGrid>
        <w:gridCol w:w="3124"/>
        <w:gridCol w:w="1112"/>
        <w:gridCol w:w="1353"/>
        <w:gridCol w:w="1109"/>
        <w:gridCol w:w="1384"/>
        <w:gridCol w:w="1160"/>
      </w:tblGrid>
      <w:tr w:rsidR="007E14DF" w:rsidTr="00A22585">
        <w:tc>
          <w:tcPr>
            <w:tcW w:w="2968" w:type="dxa"/>
          </w:tcPr>
          <w:p w:rsidR="007E14DF" w:rsidRDefault="007E14DF">
            <w:r>
              <w:rPr>
                <w:rFonts w:hint="eastAsia"/>
              </w:rPr>
              <w:t>Attribute</w:t>
            </w:r>
          </w:p>
        </w:tc>
        <w:tc>
          <w:tcPr>
            <w:tcW w:w="1117" w:type="dxa"/>
          </w:tcPr>
          <w:p w:rsidR="007E14DF" w:rsidRDefault="007E14DF">
            <w:r>
              <w:rPr>
                <w:rFonts w:hint="eastAsia"/>
              </w:rPr>
              <w:t>Identifier</w:t>
            </w:r>
          </w:p>
        </w:tc>
        <w:tc>
          <w:tcPr>
            <w:tcW w:w="1363" w:type="dxa"/>
          </w:tcPr>
          <w:p w:rsidR="007E14DF" w:rsidRDefault="007E14DF">
            <w:r>
              <w:rPr>
                <w:rFonts w:hint="eastAsia"/>
              </w:rPr>
              <w:t>Type</w:t>
            </w:r>
          </w:p>
        </w:tc>
        <w:tc>
          <w:tcPr>
            <w:tcW w:w="1177" w:type="dxa"/>
          </w:tcPr>
          <w:p w:rsidR="007E14DF" w:rsidRDefault="007E14DF">
            <w:r>
              <w:rPr>
                <w:rFonts w:hint="eastAsia"/>
              </w:rPr>
              <w:t>Range</w:t>
            </w:r>
          </w:p>
        </w:tc>
        <w:tc>
          <w:tcPr>
            <w:tcW w:w="1400" w:type="dxa"/>
          </w:tcPr>
          <w:p w:rsidR="007E14DF" w:rsidRDefault="007E14DF">
            <w:r>
              <w:rPr>
                <w:rFonts w:hint="eastAsia"/>
              </w:rPr>
              <w:t>Description</w:t>
            </w:r>
          </w:p>
        </w:tc>
        <w:tc>
          <w:tcPr>
            <w:tcW w:w="1217" w:type="dxa"/>
          </w:tcPr>
          <w:p w:rsidR="007E14DF" w:rsidRDefault="007E14DF">
            <w:r>
              <w:rPr>
                <w:rFonts w:hint="eastAsia"/>
              </w:rPr>
              <w:t>Default</w:t>
            </w:r>
          </w:p>
        </w:tc>
      </w:tr>
      <w:tr w:rsidR="007E14DF" w:rsidTr="00A22585">
        <w:tc>
          <w:tcPr>
            <w:tcW w:w="2968" w:type="dxa"/>
          </w:tcPr>
          <w:p w:rsidR="007E14DF" w:rsidRDefault="007E14DF" w:rsidP="00170143">
            <w:proofErr w:type="spellStart"/>
            <w:r>
              <w:rPr>
                <w:rFonts w:hint="eastAsia"/>
              </w:rPr>
              <w:t>macNeighbor</w:t>
            </w:r>
            <w:r w:rsidR="00170143">
              <w:rPr>
                <w:rFonts w:hint="eastAsia"/>
              </w:rPr>
              <w:t>Information</w:t>
            </w:r>
            <w:r w:rsidR="00EA231B">
              <w:rPr>
                <w:rFonts w:hint="eastAsia"/>
              </w:rPr>
              <w:t>Table</w:t>
            </w:r>
            <w:proofErr w:type="spellEnd"/>
          </w:p>
        </w:tc>
        <w:tc>
          <w:tcPr>
            <w:tcW w:w="1117" w:type="dxa"/>
          </w:tcPr>
          <w:p w:rsidR="007E14DF" w:rsidRDefault="007E14DF"/>
        </w:tc>
        <w:tc>
          <w:tcPr>
            <w:tcW w:w="1363" w:type="dxa"/>
          </w:tcPr>
          <w:p w:rsidR="007E14DF" w:rsidRDefault="007E14DF">
            <w:r>
              <w:rPr>
                <w:rFonts w:hint="eastAsia"/>
              </w:rPr>
              <w:t>List of Neighbor Information</w:t>
            </w:r>
            <w:r w:rsidR="00170143">
              <w:rPr>
                <w:rFonts w:hint="eastAsia"/>
              </w:rPr>
              <w:t xml:space="preserve"> entries (see Table 86i)</w:t>
            </w:r>
          </w:p>
        </w:tc>
        <w:tc>
          <w:tcPr>
            <w:tcW w:w="1177" w:type="dxa"/>
          </w:tcPr>
          <w:p w:rsidR="007E14DF" w:rsidRDefault="00170143">
            <w:r>
              <w:rPr>
                <w:rFonts w:hint="eastAsia"/>
              </w:rPr>
              <w:t>-</w:t>
            </w:r>
          </w:p>
        </w:tc>
        <w:tc>
          <w:tcPr>
            <w:tcW w:w="1400" w:type="dxa"/>
          </w:tcPr>
          <w:p w:rsidR="007E14DF" w:rsidRDefault="00197689">
            <w:r>
              <w:rPr>
                <w:rFonts w:hint="eastAsia"/>
              </w:rPr>
              <w:t>A table of the neighbor device</w:t>
            </w:r>
            <w:r>
              <w:t>’</w:t>
            </w:r>
            <w:r>
              <w:rPr>
                <w:rFonts w:hint="eastAsia"/>
              </w:rPr>
              <w:t>s information</w:t>
            </w:r>
            <w:r w:rsidR="00170143">
              <w:rPr>
                <w:rFonts w:hint="eastAsia"/>
              </w:rPr>
              <w:t xml:space="preserve"> </w:t>
            </w:r>
            <w:proofErr w:type="spellStart"/>
            <w:r w:rsidR="00170143">
              <w:rPr>
                <w:rFonts w:hint="eastAsia"/>
              </w:rPr>
              <w:t>entires</w:t>
            </w:r>
            <w:proofErr w:type="spellEnd"/>
          </w:p>
        </w:tc>
        <w:tc>
          <w:tcPr>
            <w:tcW w:w="1217" w:type="dxa"/>
          </w:tcPr>
          <w:p w:rsidR="007E14DF" w:rsidRDefault="00EA231B">
            <w:r>
              <w:rPr>
                <w:rFonts w:hint="eastAsia"/>
              </w:rPr>
              <w:t>Null</w:t>
            </w:r>
          </w:p>
        </w:tc>
      </w:tr>
    </w:tbl>
    <w:p w:rsidR="007E14DF" w:rsidRDefault="007E14DF"/>
    <w:p w:rsidR="00A22585" w:rsidRDefault="00A22585">
      <w:r>
        <w:rPr>
          <w:rFonts w:hint="eastAsia"/>
        </w:rPr>
        <w:t>Add the following Table86i</w:t>
      </w:r>
    </w:p>
    <w:p w:rsidR="00A22585" w:rsidRDefault="00A22585"/>
    <w:p w:rsidR="007E14DF" w:rsidRDefault="00EA231B">
      <w:r>
        <w:rPr>
          <w:rFonts w:hint="eastAsia"/>
        </w:rPr>
        <w:t xml:space="preserve">Table </w:t>
      </w:r>
      <w:r w:rsidR="00197689">
        <w:rPr>
          <w:rFonts w:hint="eastAsia"/>
        </w:rPr>
        <w:t>86i</w:t>
      </w:r>
      <w:r>
        <w:rPr>
          <w:rFonts w:hint="eastAsia"/>
        </w:rPr>
        <w:t xml:space="preserve"> </w:t>
      </w:r>
      <w:r w:rsidR="00170143">
        <w:t>–</w:t>
      </w:r>
      <w:r>
        <w:rPr>
          <w:rFonts w:hint="eastAsia"/>
        </w:rPr>
        <w:t xml:space="preserve"> </w:t>
      </w:r>
      <w:r w:rsidR="00170143">
        <w:rPr>
          <w:rFonts w:hint="eastAsia"/>
        </w:rPr>
        <w:t xml:space="preserve">Elements of </w:t>
      </w:r>
      <w:proofErr w:type="spellStart"/>
      <w:r w:rsidR="00A22585">
        <w:rPr>
          <w:rFonts w:hint="eastAsia"/>
        </w:rPr>
        <w:t>NeighborInformation</w:t>
      </w:r>
      <w:proofErr w:type="spellEnd"/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992"/>
        <w:gridCol w:w="1559"/>
        <w:gridCol w:w="4253"/>
      </w:tblGrid>
      <w:tr w:rsidR="007E14DF" w:rsidRPr="00A06169" w:rsidTr="00790B2C">
        <w:tc>
          <w:tcPr>
            <w:tcW w:w="2235" w:type="dxa"/>
          </w:tcPr>
          <w:p w:rsidR="007E14DF" w:rsidRPr="00A06169" w:rsidRDefault="007E14DF" w:rsidP="00AE0E6C">
            <w:pPr>
              <w:rPr>
                <w:rFonts w:ascii="돋움" w:eastAsia="돋움" w:hAnsi="돋움"/>
                <w:b/>
                <w:szCs w:val="20"/>
              </w:rPr>
            </w:pPr>
            <w:r w:rsidRPr="00A06169">
              <w:rPr>
                <w:rFonts w:ascii="돋움" w:eastAsia="돋움" w:hAnsi="돋움" w:hint="eastAsia"/>
                <w:b/>
                <w:szCs w:val="20"/>
              </w:rPr>
              <w:t>Attribute</w:t>
            </w:r>
          </w:p>
        </w:tc>
        <w:tc>
          <w:tcPr>
            <w:tcW w:w="992" w:type="dxa"/>
          </w:tcPr>
          <w:p w:rsidR="007E14DF" w:rsidRPr="00A06169" w:rsidRDefault="007E14DF" w:rsidP="00AE0E6C">
            <w:pPr>
              <w:rPr>
                <w:rFonts w:ascii="돋움" w:eastAsia="돋움" w:hAnsi="돋움"/>
                <w:b/>
                <w:szCs w:val="20"/>
              </w:rPr>
            </w:pPr>
            <w:r w:rsidRPr="00A06169">
              <w:rPr>
                <w:rFonts w:ascii="돋움" w:eastAsia="돋움" w:hAnsi="돋움" w:hint="eastAsia"/>
                <w:b/>
                <w:szCs w:val="20"/>
              </w:rPr>
              <w:t>Type</w:t>
            </w:r>
          </w:p>
        </w:tc>
        <w:tc>
          <w:tcPr>
            <w:tcW w:w="1559" w:type="dxa"/>
          </w:tcPr>
          <w:p w:rsidR="007E14DF" w:rsidRPr="00A06169" w:rsidRDefault="007E14DF" w:rsidP="00AE0E6C">
            <w:pPr>
              <w:rPr>
                <w:rFonts w:ascii="돋움" w:eastAsia="돋움" w:hAnsi="돋움"/>
                <w:b/>
                <w:szCs w:val="20"/>
              </w:rPr>
            </w:pPr>
            <w:r w:rsidRPr="00A06169">
              <w:rPr>
                <w:rFonts w:ascii="돋움" w:eastAsia="돋움" w:hAnsi="돋움" w:hint="eastAsia"/>
                <w:b/>
                <w:szCs w:val="20"/>
              </w:rPr>
              <w:t>Range</w:t>
            </w:r>
          </w:p>
        </w:tc>
        <w:tc>
          <w:tcPr>
            <w:tcW w:w="4253" w:type="dxa"/>
          </w:tcPr>
          <w:p w:rsidR="007E14DF" w:rsidRPr="00A06169" w:rsidRDefault="007E14DF" w:rsidP="00AE0E6C">
            <w:pPr>
              <w:rPr>
                <w:rFonts w:ascii="돋움" w:eastAsia="돋움" w:hAnsi="돋움"/>
                <w:b/>
                <w:szCs w:val="20"/>
              </w:rPr>
            </w:pPr>
            <w:r w:rsidRPr="00A06169">
              <w:rPr>
                <w:rFonts w:ascii="돋움" w:eastAsia="돋움" w:hAnsi="돋움" w:hint="eastAsia"/>
                <w:b/>
                <w:szCs w:val="20"/>
              </w:rPr>
              <w:t>Description</w:t>
            </w:r>
          </w:p>
        </w:tc>
      </w:tr>
      <w:tr w:rsidR="00A16ACE" w:rsidRPr="00A06169" w:rsidTr="00790B2C">
        <w:tc>
          <w:tcPr>
            <w:tcW w:w="2235" w:type="dxa"/>
          </w:tcPr>
          <w:p w:rsidR="00A16ACE" w:rsidRDefault="00A16ACE" w:rsidP="00AE0E6C">
            <w:pPr>
              <w:rPr>
                <w:rFonts w:ascii="돋움" w:eastAsia="돋움" w:hAnsi="돋움"/>
                <w:sz w:val="18"/>
                <w:szCs w:val="18"/>
              </w:rPr>
            </w:pPr>
            <w:proofErr w:type="spellStart"/>
            <w:r>
              <w:rPr>
                <w:rFonts w:ascii="돋움" w:eastAsia="돋움" w:hAnsi="돋움" w:hint="eastAsia"/>
                <w:sz w:val="18"/>
                <w:szCs w:val="18"/>
              </w:rPr>
              <w:t>ShortAddress</w:t>
            </w:r>
            <w:proofErr w:type="spellEnd"/>
          </w:p>
        </w:tc>
        <w:tc>
          <w:tcPr>
            <w:tcW w:w="992" w:type="dxa"/>
          </w:tcPr>
          <w:p w:rsidR="00A16ACE" w:rsidRDefault="00A16ACE" w:rsidP="00AE0E6C">
            <w:pPr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>Integer</w:t>
            </w:r>
          </w:p>
        </w:tc>
        <w:tc>
          <w:tcPr>
            <w:tcW w:w="1559" w:type="dxa"/>
          </w:tcPr>
          <w:p w:rsidR="00A16ACE" w:rsidRDefault="00A16ACE" w:rsidP="00AE0E6C">
            <w:pPr>
              <w:rPr>
                <w:rFonts w:ascii="돋움" w:eastAsia="돋움" w:hAnsi="돋움"/>
                <w:sz w:val="18"/>
                <w:szCs w:val="18"/>
              </w:rPr>
            </w:pPr>
            <w:r w:rsidRPr="00A06169">
              <w:rPr>
                <w:rFonts w:ascii="돋움" w:eastAsia="돋움" w:hAnsi="돋움" w:hint="eastAsia"/>
                <w:sz w:val="18"/>
                <w:szCs w:val="18"/>
              </w:rPr>
              <w:t>0x0000-0xffff</w:t>
            </w:r>
          </w:p>
        </w:tc>
        <w:tc>
          <w:tcPr>
            <w:tcW w:w="4253" w:type="dxa"/>
          </w:tcPr>
          <w:p w:rsidR="00A16ACE" w:rsidRDefault="00A16ACE" w:rsidP="00A16ACE">
            <w:pPr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>The 16-bit address of the neighbor device.</w:t>
            </w:r>
          </w:p>
        </w:tc>
      </w:tr>
      <w:tr w:rsidR="00A16ACE" w:rsidRPr="00A06169" w:rsidTr="00790B2C">
        <w:tc>
          <w:tcPr>
            <w:tcW w:w="2235" w:type="dxa"/>
          </w:tcPr>
          <w:p w:rsidR="00A16ACE" w:rsidRPr="00A06169" w:rsidRDefault="00A16ACE" w:rsidP="00AE0E6C">
            <w:pPr>
              <w:rPr>
                <w:rFonts w:ascii="돋움" w:eastAsia="돋움" w:hAnsi="돋움"/>
                <w:sz w:val="18"/>
                <w:szCs w:val="18"/>
              </w:rPr>
            </w:pPr>
            <w:proofErr w:type="spellStart"/>
            <w:r>
              <w:rPr>
                <w:rFonts w:ascii="돋움" w:eastAsia="돋움" w:hAnsi="돋움" w:hint="eastAsia"/>
                <w:sz w:val="18"/>
                <w:szCs w:val="18"/>
              </w:rPr>
              <w:t>ExtendedAddress</w:t>
            </w:r>
            <w:proofErr w:type="spellEnd"/>
          </w:p>
        </w:tc>
        <w:tc>
          <w:tcPr>
            <w:tcW w:w="992" w:type="dxa"/>
          </w:tcPr>
          <w:p w:rsidR="00A16ACE" w:rsidRPr="00A06169" w:rsidRDefault="00A16ACE" w:rsidP="00AE0E6C">
            <w:pPr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>IEEE address</w:t>
            </w:r>
          </w:p>
        </w:tc>
        <w:tc>
          <w:tcPr>
            <w:tcW w:w="1559" w:type="dxa"/>
          </w:tcPr>
          <w:p w:rsidR="00A16ACE" w:rsidRPr="00A06169" w:rsidRDefault="00A16ACE" w:rsidP="00A16ACE">
            <w:pPr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>An extended 64-bit IEEE address</w:t>
            </w:r>
          </w:p>
        </w:tc>
        <w:tc>
          <w:tcPr>
            <w:tcW w:w="4253" w:type="dxa"/>
          </w:tcPr>
          <w:p w:rsidR="00A16ACE" w:rsidRPr="00A06169" w:rsidRDefault="00A16ACE" w:rsidP="00AE0E6C">
            <w:pPr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>T</w:t>
            </w:r>
            <w:r>
              <w:rPr>
                <w:rFonts w:ascii="돋움" w:eastAsia="돋움" w:hAnsi="돋움"/>
                <w:sz w:val="18"/>
                <w:szCs w:val="18"/>
              </w:rPr>
              <w:t>h</w:t>
            </w:r>
            <w:r>
              <w:rPr>
                <w:rFonts w:ascii="돋움" w:eastAsia="돋움" w:hAnsi="돋움" w:hint="eastAsia"/>
                <w:sz w:val="18"/>
                <w:szCs w:val="18"/>
              </w:rPr>
              <w:t>e 64-</w:t>
            </w:r>
            <w:proofErr w:type="gramStart"/>
            <w:r>
              <w:rPr>
                <w:rFonts w:ascii="돋움" w:eastAsia="돋움" w:hAnsi="돋움" w:hint="eastAsia"/>
                <w:sz w:val="18"/>
                <w:szCs w:val="18"/>
              </w:rPr>
              <w:t>bit(</w:t>
            </w:r>
            <w:proofErr w:type="gramEnd"/>
            <w:r>
              <w:rPr>
                <w:rFonts w:ascii="돋움" w:eastAsia="돋움" w:hAnsi="돋움" w:hint="eastAsia"/>
                <w:sz w:val="18"/>
                <w:szCs w:val="18"/>
              </w:rPr>
              <w:t>IEEE) address of the neighbor device.</w:t>
            </w:r>
          </w:p>
        </w:tc>
      </w:tr>
      <w:tr w:rsidR="00A16ACE" w:rsidRPr="00A06169" w:rsidTr="00790B2C">
        <w:tc>
          <w:tcPr>
            <w:tcW w:w="2235" w:type="dxa"/>
          </w:tcPr>
          <w:p w:rsidR="00A16ACE" w:rsidRPr="00A06169" w:rsidRDefault="00DB6341" w:rsidP="00AE0E6C">
            <w:pPr>
              <w:rPr>
                <w:rFonts w:ascii="돋움" w:eastAsia="돋움" w:hAnsi="돋움"/>
                <w:sz w:val="18"/>
                <w:szCs w:val="18"/>
              </w:rPr>
            </w:pPr>
            <w:proofErr w:type="spellStart"/>
            <w:r>
              <w:rPr>
                <w:rFonts w:ascii="돋움" w:eastAsia="돋움" w:hAnsi="돋움" w:hint="eastAsia"/>
                <w:sz w:val="18"/>
                <w:szCs w:val="18"/>
              </w:rPr>
              <w:t>SDIndex</w:t>
            </w:r>
            <w:proofErr w:type="spellEnd"/>
          </w:p>
        </w:tc>
        <w:tc>
          <w:tcPr>
            <w:tcW w:w="992" w:type="dxa"/>
          </w:tcPr>
          <w:p w:rsidR="00A16ACE" w:rsidRPr="00A06169" w:rsidRDefault="00790B2C" w:rsidP="00AE0E6C">
            <w:pPr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>Integer</w:t>
            </w:r>
          </w:p>
        </w:tc>
        <w:tc>
          <w:tcPr>
            <w:tcW w:w="1559" w:type="dxa"/>
          </w:tcPr>
          <w:p w:rsidR="00A16ACE" w:rsidRPr="00A06169" w:rsidRDefault="00790B2C" w:rsidP="00AE0E6C">
            <w:pPr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>0x0000-0xffff</w:t>
            </w:r>
          </w:p>
        </w:tc>
        <w:tc>
          <w:tcPr>
            <w:tcW w:w="4253" w:type="dxa"/>
          </w:tcPr>
          <w:p w:rsidR="00A16ACE" w:rsidRPr="00A06169" w:rsidRDefault="00790B2C" w:rsidP="00AE0E6C">
            <w:pPr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 xml:space="preserve">The allocating SD index number for beacon </w:t>
            </w:r>
            <w:r>
              <w:rPr>
                <w:rFonts w:ascii="돋움" w:eastAsia="돋움" w:hAnsi="돋움" w:hint="eastAsia"/>
                <w:sz w:val="18"/>
                <w:szCs w:val="18"/>
              </w:rPr>
              <w:lastRenderedPageBreak/>
              <w:t>frame</w:t>
            </w:r>
          </w:p>
        </w:tc>
      </w:tr>
      <w:tr w:rsidR="00A16ACE" w:rsidRPr="00A06169" w:rsidTr="00790B2C">
        <w:tc>
          <w:tcPr>
            <w:tcW w:w="2235" w:type="dxa"/>
          </w:tcPr>
          <w:p w:rsidR="00A16ACE" w:rsidRDefault="00790B2C" w:rsidP="00AE0E6C">
            <w:pPr>
              <w:rPr>
                <w:rFonts w:ascii="돋움" w:eastAsia="돋움" w:hAnsi="돋움"/>
                <w:sz w:val="18"/>
                <w:szCs w:val="18"/>
              </w:rPr>
            </w:pPr>
            <w:proofErr w:type="spellStart"/>
            <w:r>
              <w:rPr>
                <w:rFonts w:ascii="돋움" w:eastAsia="돋움" w:hAnsi="돋움" w:hint="eastAsia"/>
                <w:sz w:val="18"/>
                <w:szCs w:val="18"/>
              </w:rPr>
              <w:lastRenderedPageBreak/>
              <w:t>ChannelOffset</w:t>
            </w:r>
            <w:proofErr w:type="spellEnd"/>
          </w:p>
        </w:tc>
        <w:tc>
          <w:tcPr>
            <w:tcW w:w="992" w:type="dxa"/>
          </w:tcPr>
          <w:p w:rsidR="00A16ACE" w:rsidRDefault="00790B2C" w:rsidP="00AE0E6C">
            <w:pPr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>Integer</w:t>
            </w:r>
          </w:p>
        </w:tc>
        <w:tc>
          <w:tcPr>
            <w:tcW w:w="1559" w:type="dxa"/>
          </w:tcPr>
          <w:p w:rsidR="00A16ACE" w:rsidRDefault="00790B2C" w:rsidP="00AE0E6C">
            <w:pPr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>0x00-0xff</w:t>
            </w:r>
          </w:p>
        </w:tc>
        <w:tc>
          <w:tcPr>
            <w:tcW w:w="4253" w:type="dxa"/>
          </w:tcPr>
          <w:p w:rsidR="00A16ACE" w:rsidRDefault="00790B2C" w:rsidP="00AE0E6C">
            <w:pPr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 xml:space="preserve">The offset value of </w:t>
            </w:r>
            <w:proofErr w:type="spellStart"/>
            <w:r>
              <w:rPr>
                <w:rFonts w:ascii="돋움" w:eastAsia="돋움" w:hAnsi="돋움" w:hint="eastAsia"/>
                <w:sz w:val="18"/>
                <w:szCs w:val="18"/>
              </w:rPr>
              <w:t>ChannelHoppingSequence</w:t>
            </w:r>
            <w:proofErr w:type="spellEnd"/>
            <w:r w:rsidR="00C46EBD">
              <w:rPr>
                <w:rFonts w:ascii="돋움" w:eastAsia="돋움" w:hAnsi="돋움" w:hint="eastAsia"/>
                <w:sz w:val="18"/>
                <w:szCs w:val="18"/>
              </w:rPr>
              <w:t>.</w:t>
            </w:r>
          </w:p>
        </w:tc>
      </w:tr>
      <w:tr w:rsidR="00A16ACE" w:rsidRPr="00A06169" w:rsidTr="00790B2C">
        <w:tc>
          <w:tcPr>
            <w:tcW w:w="2235" w:type="dxa"/>
          </w:tcPr>
          <w:p w:rsidR="00A16ACE" w:rsidRDefault="00A16ACE" w:rsidP="00AE0E6C">
            <w:pPr>
              <w:rPr>
                <w:rFonts w:ascii="돋움" w:eastAsia="돋움" w:hAnsi="돋움"/>
                <w:sz w:val="18"/>
                <w:szCs w:val="18"/>
              </w:rPr>
            </w:pPr>
            <w:proofErr w:type="spellStart"/>
            <w:r>
              <w:rPr>
                <w:rFonts w:ascii="돋움" w:eastAsia="돋움" w:hAnsi="돋움" w:hint="eastAsia"/>
                <w:sz w:val="18"/>
                <w:szCs w:val="18"/>
              </w:rPr>
              <w:t>TrackBeacon</w:t>
            </w:r>
            <w:proofErr w:type="spellEnd"/>
          </w:p>
        </w:tc>
        <w:tc>
          <w:tcPr>
            <w:tcW w:w="992" w:type="dxa"/>
          </w:tcPr>
          <w:p w:rsidR="00A16ACE" w:rsidRDefault="00A16ACE" w:rsidP="00AE0E6C">
            <w:pPr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>Boolean</w:t>
            </w:r>
          </w:p>
        </w:tc>
        <w:tc>
          <w:tcPr>
            <w:tcW w:w="1559" w:type="dxa"/>
          </w:tcPr>
          <w:p w:rsidR="00A16ACE" w:rsidRDefault="00A16ACE" w:rsidP="00AE0E6C">
            <w:pPr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>TRUE or FALSE</w:t>
            </w:r>
          </w:p>
        </w:tc>
        <w:tc>
          <w:tcPr>
            <w:tcW w:w="4253" w:type="dxa"/>
          </w:tcPr>
          <w:p w:rsidR="00A16ACE" w:rsidRDefault="00C46EBD" w:rsidP="00C46EBD">
            <w:pPr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>TRUE if the MLME is to track all future beacons of the neighbor device. FALSE if the MLME is not to track beacon of the neighbor device.</w:t>
            </w:r>
          </w:p>
        </w:tc>
      </w:tr>
    </w:tbl>
    <w:p w:rsidR="007E14DF" w:rsidRDefault="007E14DF"/>
    <w:sectPr w:rsidR="007E14DF" w:rsidSect="00AE1FB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B00" w:rsidRDefault="00947B00" w:rsidP="007B1DFA">
      <w:r>
        <w:separator/>
      </w:r>
    </w:p>
  </w:endnote>
  <w:endnote w:type="continuationSeparator" w:id="0">
    <w:p w:rsidR="00947B00" w:rsidRDefault="00947B00" w:rsidP="007B1D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맑은 고딕">
    <w:altName w:val="바탕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B00" w:rsidRDefault="00947B00" w:rsidP="007B1DFA">
      <w:r>
        <w:separator/>
      </w:r>
    </w:p>
  </w:footnote>
  <w:footnote w:type="continuationSeparator" w:id="0">
    <w:p w:rsidR="00947B00" w:rsidRDefault="00947B00" w:rsidP="007B1D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E02E3"/>
    <w:multiLevelType w:val="multilevel"/>
    <w:tmpl w:val="FA6C9028"/>
    <w:lvl w:ilvl="0">
      <w:start w:val="1"/>
      <w:numFmt w:val="decimal"/>
      <w:pStyle w:val="IEEEStdsLevel1Header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IEEEStdsLevel2Header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IEEEStdsLevel3Header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IEEEStdsLevel4Header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IEEEStdsLevel5Header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IEEEStdsLevel6Header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IEEEStdsLevel7Header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IEEEStdsLevel8Header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IEEEStdsLevel9Header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14DF"/>
    <w:rsid w:val="000122B3"/>
    <w:rsid w:val="00091BF3"/>
    <w:rsid w:val="00170143"/>
    <w:rsid w:val="00197689"/>
    <w:rsid w:val="00232F8B"/>
    <w:rsid w:val="003911E3"/>
    <w:rsid w:val="00531AD0"/>
    <w:rsid w:val="005D18FE"/>
    <w:rsid w:val="006172D1"/>
    <w:rsid w:val="0064250B"/>
    <w:rsid w:val="00643D10"/>
    <w:rsid w:val="006B2949"/>
    <w:rsid w:val="00790B2C"/>
    <w:rsid w:val="007B1DFA"/>
    <w:rsid w:val="007E14DF"/>
    <w:rsid w:val="008951DA"/>
    <w:rsid w:val="008D280B"/>
    <w:rsid w:val="00947B00"/>
    <w:rsid w:val="009F7379"/>
    <w:rsid w:val="00A01599"/>
    <w:rsid w:val="00A16ACE"/>
    <w:rsid w:val="00A22585"/>
    <w:rsid w:val="00A704EB"/>
    <w:rsid w:val="00A80533"/>
    <w:rsid w:val="00AE1FBD"/>
    <w:rsid w:val="00B038C2"/>
    <w:rsid w:val="00C01E81"/>
    <w:rsid w:val="00C46EBD"/>
    <w:rsid w:val="00C62A4C"/>
    <w:rsid w:val="00CC6E66"/>
    <w:rsid w:val="00DB6341"/>
    <w:rsid w:val="00DC24E0"/>
    <w:rsid w:val="00E11B6D"/>
    <w:rsid w:val="00EA231B"/>
    <w:rsid w:val="00F55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FBD"/>
    <w:pPr>
      <w:widowControl w:val="0"/>
      <w:wordWrap w:val="0"/>
      <w:autoSpaceDE w:val="0"/>
      <w:autoSpaceDN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14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B1DFA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1DFA"/>
  </w:style>
  <w:style w:type="paragraph" w:styleId="Footer">
    <w:name w:val="footer"/>
    <w:basedOn w:val="Normal"/>
    <w:link w:val="FooterChar"/>
    <w:uiPriority w:val="99"/>
    <w:semiHidden/>
    <w:unhideWhenUsed/>
    <w:rsid w:val="007B1DFA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1DFA"/>
  </w:style>
  <w:style w:type="paragraph" w:customStyle="1" w:styleId="IEEEStdsParagraph">
    <w:name w:val="IEEEStds Paragraph"/>
    <w:link w:val="IEEEStdsParagraphChar"/>
    <w:rsid w:val="00232F8B"/>
    <w:pPr>
      <w:spacing w:after="240"/>
      <w:jc w:val="both"/>
    </w:pPr>
    <w:rPr>
      <w:rFonts w:ascii="Times New Roman" w:eastAsia="SimSun" w:hAnsi="Times New Roman" w:cs="Times New Roman"/>
      <w:kern w:val="0"/>
      <w:szCs w:val="20"/>
      <w:lang w:eastAsia="ja-JP"/>
    </w:rPr>
  </w:style>
  <w:style w:type="character" w:customStyle="1" w:styleId="IEEEStdsParagraphChar">
    <w:name w:val="IEEEStds Paragraph Char"/>
    <w:basedOn w:val="DefaultParagraphFont"/>
    <w:link w:val="IEEEStdsParagraph"/>
    <w:rsid w:val="00232F8B"/>
    <w:rPr>
      <w:rFonts w:ascii="Times New Roman" w:eastAsia="SimSun" w:hAnsi="Times New Roman" w:cs="Times New Roman"/>
      <w:kern w:val="0"/>
      <w:szCs w:val="20"/>
      <w:lang w:eastAsia="ja-JP"/>
    </w:rPr>
  </w:style>
  <w:style w:type="paragraph" w:customStyle="1" w:styleId="IEEEStdsLevel1Header">
    <w:name w:val="IEEEStds Level 1 Header"/>
    <w:basedOn w:val="IEEEStdsParagraph"/>
    <w:next w:val="IEEEStdsParagraph"/>
    <w:rsid w:val="00232F8B"/>
    <w:pPr>
      <w:keepNext/>
      <w:keepLines/>
      <w:numPr>
        <w:numId w:val="1"/>
      </w:numPr>
      <w:tabs>
        <w:tab w:val="clear" w:pos="0"/>
        <w:tab w:val="num" w:pos="360"/>
      </w:tabs>
      <w:suppressAutoHyphens/>
      <w:spacing w:before="360"/>
      <w:jc w:val="left"/>
      <w:outlineLvl w:val="0"/>
    </w:pPr>
    <w:rPr>
      <w:rFonts w:ascii="Arial" w:hAnsi="Arial"/>
      <w:b/>
      <w:sz w:val="24"/>
    </w:rPr>
  </w:style>
  <w:style w:type="paragraph" w:customStyle="1" w:styleId="IEEEStdsLevel4Header">
    <w:name w:val="IEEEStds Level 4 Header"/>
    <w:basedOn w:val="IEEEStdsLevel3Header"/>
    <w:next w:val="IEEEStdsParagraph"/>
    <w:rsid w:val="00232F8B"/>
    <w:pPr>
      <w:numPr>
        <w:ilvl w:val="3"/>
      </w:numPr>
      <w:tabs>
        <w:tab w:val="clear" w:pos="0"/>
        <w:tab w:val="num" w:pos="360"/>
        <w:tab w:val="num" w:pos="900"/>
      </w:tabs>
      <w:outlineLvl w:val="3"/>
    </w:pPr>
  </w:style>
  <w:style w:type="paragraph" w:customStyle="1" w:styleId="IEEEStdsLevel3Header">
    <w:name w:val="IEEEStds Level 3 Header"/>
    <w:basedOn w:val="IEEEStdsLevel2Header"/>
    <w:next w:val="IEEEStdsParagraph"/>
    <w:rsid w:val="00232F8B"/>
    <w:pPr>
      <w:numPr>
        <w:ilvl w:val="2"/>
      </w:numPr>
      <w:tabs>
        <w:tab w:val="clear" w:pos="0"/>
        <w:tab w:val="num" w:pos="360"/>
        <w:tab w:val="num" w:pos="720"/>
      </w:tabs>
      <w:spacing w:before="240"/>
      <w:outlineLvl w:val="2"/>
    </w:pPr>
    <w:rPr>
      <w:sz w:val="20"/>
    </w:rPr>
  </w:style>
  <w:style w:type="paragraph" w:customStyle="1" w:styleId="IEEEStdsLevel2Header">
    <w:name w:val="IEEEStds Level 2 Header"/>
    <w:basedOn w:val="IEEEStdsLevel1Header"/>
    <w:next w:val="IEEEStdsParagraph"/>
    <w:rsid w:val="00232F8B"/>
    <w:pPr>
      <w:numPr>
        <w:ilvl w:val="1"/>
      </w:numPr>
      <w:tabs>
        <w:tab w:val="clear" w:pos="0"/>
        <w:tab w:val="num" w:pos="360"/>
        <w:tab w:val="num" w:pos="540"/>
      </w:tabs>
      <w:outlineLvl w:val="1"/>
    </w:pPr>
    <w:rPr>
      <w:sz w:val="22"/>
    </w:rPr>
  </w:style>
  <w:style w:type="paragraph" w:customStyle="1" w:styleId="IEEEStdsLevel5Header">
    <w:name w:val="IEEEStds Level 5 Header"/>
    <w:basedOn w:val="IEEEStdsLevel4Header"/>
    <w:next w:val="IEEEStdsParagraph"/>
    <w:rsid w:val="00232F8B"/>
    <w:pPr>
      <w:numPr>
        <w:ilvl w:val="4"/>
      </w:numPr>
      <w:tabs>
        <w:tab w:val="clear" w:pos="0"/>
        <w:tab w:val="num" w:pos="360"/>
        <w:tab w:val="num" w:pos="1080"/>
      </w:tabs>
      <w:outlineLvl w:val="4"/>
    </w:pPr>
  </w:style>
  <w:style w:type="paragraph" w:customStyle="1" w:styleId="IEEEStdsLevel6Header">
    <w:name w:val="IEEEStds Level 6 Header"/>
    <w:basedOn w:val="IEEEStdsLevel5Header"/>
    <w:next w:val="IEEEStdsParagraph"/>
    <w:rsid w:val="00232F8B"/>
    <w:pPr>
      <w:numPr>
        <w:ilvl w:val="5"/>
      </w:numPr>
      <w:tabs>
        <w:tab w:val="clear" w:pos="0"/>
        <w:tab w:val="num" w:pos="360"/>
        <w:tab w:val="num" w:pos="1260"/>
      </w:tabs>
      <w:outlineLvl w:val="5"/>
    </w:pPr>
  </w:style>
  <w:style w:type="paragraph" w:customStyle="1" w:styleId="IEEEStdsRegularFigureCaption">
    <w:name w:val="IEEEStds Regular Figure Caption"/>
    <w:basedOn w:val="IEEEStdsParagraph"/>
    <w:next w:val="IEEEStdsParagraph"/>
    <w:rsid w:val="00232F8B"/>
    <w:pPr>
      <w:keepLines/>
      <w:tabs>
        <w:tab w:val="left" w:pos="403"/>
        <w:tab w:val="left" w:pos="475"/>
        <w:tab w:val="left" w:pos="547"/>
        <w:tab w:val="num" w:pos="1008"/>
      </w:tabs>
      <w:suppressAutoHyphens/>
      <w:spacing w:before="120" w:after="120"/>
      <w:ind w:firstLine="288"/>
      <w:jc w:val="center"/>
    </w:pPr>
    <w:rPr>
      <w:rFonts w:ascii="Arial" w:hAnsi="Arial"/>
      <w:b/>
    </w:rPr>
  </w:style>
  <w:style w:type="paragraph" w:customStyle="1" w:styleId="IEEEStdsLevel7Header">
    <w:name w:val="IEEEStds Level 7 Header"/>
    <w:basedOn w:val="IEEEStdsLevel6Header"/>
    <w:next w:val="IEEEStdsParagraph"/>
    <w:rsid w:val="00232F8B"/>
    <w:pPr>
      <w:numPr>
        <w:ilvl w:val="6"/>
      </w:numPr>
      <w:tabs>
        <w:tab w:val="clear" w:pos="0"/>
        <w:tab w:val="num" w:pos="360"/>
      </w:tabs>
      <w:outlineLvl w:val="6"/>
    </w:pPr>
  </w:style>
  <w:style w:type="paragraph" w:customStyle="1" w:styleId="IEEEStdsLevel8Header">
    <w:name w:val="IEEEStds Level 8 Header"/>
    <w:basedOn w:val="IEEEStdsLevel7Header"/>
    <w:next w:val="IEEEStdsParagraph"/>
    <w:rsid w:val="00232F8B"/>
    <w:pPr>
      <w:numPr>
        <w:ilvl w:val="7"/>
      </w:numPr>
      <w:tabs>
        <w:tab w:val="clear" w:pos="0"/>
        <w:tab w:val="num" w:pos="360"/>
        <w:tab w:val="num" w:pos="1440"/>
      </w:tabs>
      <w:outlineLvl w:val="7"/>
    </w:pPr>
  </w:style>
  <w:style w:type="paragraph" w:customStyle="1" w:styleId="IEEEStdsLevel9Header">
    <w:name w:val="IEEEStds Level 9 Header"/>
    <w:basedOn w:val="IEEEStdsLevel8Header"/>
    <w:next w:val="IEEEStdsParagraph"/>
    <w:rsid w:val="00232F8B"/>
    <w:pPr>
      <w:numPr>
        <w:ilvl w:val="8"/>
      </w:numPr>
      <w:tabs>
        <w:tab w:val="clear" w:pos="0"/>
        <w:tab w:val="num" w:pos="360"/>
        <w:tab w:val="num" w:pos="1620"/>
      </w:tabs>
      <w:outlineLvl w:val="8"/>
    </w:pPr>
  </w:style>
  <w:style w:type="paragraph" w:customStyle="1" w:styleId="Tablebody">
    <w:name w:val="Table body"/>
    <w:basedOn w:val="Normal"/>
    <w:rsid w:val="00232F8B"/>
    <w:pPr>
      <w:widowControl/>
      <w:wordWrap/>
      <w:autoSpaceDE/>
      <w:autoSpaceDN/>
      <w:spacing w:before="40" w:after="40"/>
    </w:pPr>
    <w:rPr>
      <w:rFonts w:ascii="Arial" w:eastAsia="Times New Roman" w:hAnsi="Arial" w:cs="Arial"/>
      <w:spacing w:val="8"/>
      <w:kern w:val="0"/>
      <w:sz w:val="18"/>
      <w:szCs w:val="20"/>
      <w:lang w:val="en-GB" w:eastAsia="en-US"/>
    </w:rPr>
  </w:style>
  <w:style w:type="paragraph" w:customStyle="1" w:styleId="Tableheading">
    <w:name w:val="Table heading"/>
    <w:basedOn w:val="Normal"/>
    <w:rsid w:val="00232F8B"/>
    <w:pPr>
      <w:keepNext/>
      <w:wordWrap/>
      <w:autoSpaceDE/>
      <w:autoSpaceDN/>
      <w:spacing w:before="40" w:after="40"/>
      <w:jc w:val="center"/>
    </w:pPr>
    <w:rPr>
      <w:rFonts w:ascii="Arial" w:eastAsia="Times New Roman" w:hAnsi="Arial" w:cs="Arial"/>
      <w:b/>
      <w:spacing w:val="8"/>
      <w:kern w:val="0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6172D1"/>
    <w:pPr>
      <w:ind w:leftChars="400" w:left="8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1E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E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etri</dc:creator>
  <cp:keywords/>
  <dc:description/>
  <cp:lastModifiedBy>ahn</cp:lastModifiedBy>
  <cp:revision>7</cp:revision>
  <dcterms:created xsi:type="dcterms:W3CDTF">2010-12-24T19:51:00Z</dcterms:created>
  <dcterms:modified xsi:type="dcterms:W3CDTF">2011-01-05T21:03:00Z</dcterms:modified>
</cp:coreProperties>
</file>